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E1D39" w14:textId="77777777" w:rsidR="001B2399" w:rsidRDefault="001B2399" w:rsidP="00DF3708">
      <w:pPr>
        <w:pStyle w:val="SLONormal"/>
        <w:spacing w:before="0" w:after="0"/>
        <w:jc w:val="right"/>
        <w:rPr>
          <w:b/>
          <w:lang w:val="et-EE"/>
        </w:rPr>
      </w:pPr>
    </w:p>
    <w:p w14:paraId="2BB4B1BF" w14:textId="011B7A54" w:rsidR="001B2399" w:rsidRPr="00BE455D" w:rsidRDefault="00F11B98" w:rsidP="00DF3708">
      <w:pPr>
        <w:pStyle w:val="SLONormal"/>
        <w:spacing w:before="0" w:after="0"/>
        <w:jc w:val="center"/>
        <w:rPr>
          <w:b/>
          <w:sz w:val="32"/>
          <w:szCs w:val="32"/>
          <w:lang w:val="et-EE"/>
        </w:rPr>
      </w:pPr>
      <w:r w:rsidRPr="00BE455D">
        <w:rPr>
          <w:b/>
          <w:sz w:val="32"/>
          <w:szCs w:val="32"/>
          <w:lang w:val="et-EE"/>
        </w:rPr>
        <w:t xml:space="preserve">Krediiditeabe </w:t>
      </w:r>
      <w:r w:rsidR="006F5A9E" w:rsidRPr="00BE455D">
        <w:rPr>
          <w:b/>
          <w:sz w:val="32"/>
          <w:szCs w:val="32"/>
          <w:lang w:val="et-EE"/>
        </w:rPr>
        <w:t>jagamise</w:t>
      </w:r>
      <w:r w:rsidRPr="00BE455D">
        <w:rPr>
          <w:b/>
          <w:sz w:val="32"/>
          <w:szCs w:val="32"/>
          <w:lang w:val="et-EE"/>
        </w:rPr>
        <w:t xml:space="preserve"> seaduse</w:t>
      </w:r>
      <w:r w:rsidR="001B2399" w:rsidRPr="00BE455D">
        <w:rPr>
          <w:b/>
          <w:sz w:val="32"/>
          <w:szCs w:val="32"/>
          <w:lang w:val="et-EE"/>
        </w:rPr>
        <w:t xml:space="preserve"> </w:t>
      </w:r>
      <w:r w:rsidRPr="00BE455D">
        <w:rPr>
          <w:b/>
          <w:sz w:val="32"/>
          <w:szCs w:val="32"/>
          <w:lang w:val="et-EE"/>
        </w:rPr>
        <w:t>eelnõu</w:t>
      </w:r>
      <w:r w:rsidR="001B2399" w:rsidRPr="00BE455D">
        <w:rPr>
          <w:b/>
          <w:sz w:val="32"/>
          <w:szCs w:val="32"/>
          <w:lang w:val="et-EE"/>
        </w:rPr>
        <w:t xml:space="preserve"> </w:t>
      </w:r>
      <w:r w:rsidRPr="00BE455D">
        <w:rPr>
          <w:b/>
          <w:sz w:val="32"/>
          <w:szCs w:val="32"/>
          <w:lang w:val="et-EE"/>
        </w:rPr>
        <w:t>seletuskiri</w:t>
      </w:r>
    </w:p>
    <w:p w14:paraId="4E13B511" w14:textId="77777777" w:rsidR="001B2399" w:rsidRPr="00C730D0" w:rsidRDefault="001B2399" w:rsidP="00DF3708">
      <w:pPr>
        <w:pStyle w:val="SLONormal"/>
        <w:spacing w:before="0" w:after="0"/>
        <w:jc w:val="center"/>
        <w:rPr>
          <w:b/>
          <w:lang w:val="et-EE"/>
        </w:rPr>
      </w:pPr>
    </w:p>
    <w:p w14:paraId="65162E5B" w14:textId="2D989089" w:rsidR="001B2399" w:rsidRPr="00C730D0" w:rsidRDefault="001B2399" w:rsidP="00DF3708">
      <w:pPr>
        <w:spacing w:after="0" w:line="240" w:lineRule="auto"/>
        <w:rPr>
          <w:rFonts w:cs="Times New Roman"/>
          <w:b/>
          <w:bCs/>
          <w:szCs w:val="24"/>
        </w:rPr>
      </w:pPr>
      <w:r w:rsidRPr="00C730D0">
        <w:rPr>
          <w:rFonts w:cs="Times New Roman"/>
          <w:b/>
          <w:bCs/>
          <w:szCs w:val="24"/>
        </w:rPr>
        <w:t xml:space="preserve">1. </w:t>
      </w:r>
      <w:r w:rsidR="00BE455D">
        <w:rPr>
          <w:rFonts w:cs="Times New Roman"/>
          <w:b/>
          <w:bCs/>
          <w:szCs w:val="24"/>
        </w:rPr>
        <w:t>Sissejuhatus</w:t>
      </w:r>
    </w:p>
    <w:p w14:paraId="1EFD4974" w14:textId="3DCDCF4E" w:rsidR="001B2399" w:rsidRPr="00C730D0" w:rsidRDefault="001B2399" w:rsidP="00DF3708">
      <w:pPr>
        <w:spacing w:after="0" w:line="240" w:lineRule="auto"/>
        <w:rPr>
          <w:rFonts w:cs="Times New Roman"/>
          <w:b/>
          <w:bCs/>
          <w:szCs w:val="24"/>
        </w:rPr>
      </w:pPr>
    </w:p>
    <w:p w14:paraId="75F7AC4C" w14:textId="77777777" w:rsidR="001B2399" w:rsidRPr="00C730D0" w:rsidRDefault="001B2399" w:rsidP="00DF3708">
      <w:pPr>
        <w:spacing w:after="0" w:line="240" w:lineRule="auto"/>
        <w:rPr>
          <w:rFonts w:cs="Times New Roman"/>
          <w:b/>
          <w:bCs/>
          <w:szCs w:val="24"/>
        </w:rPr>
      </w:pPr>
      <w:r w:rsidRPr="00C730D0">
        <w:rPr>
          <w:rFonts w:cs="Times New Roman"/>
          <w:b/>
          <w:bCs/>
          <w:szCs w:val="24"/>
        </w:rPr>
        <w:t>1.1. Sisukokkuvõte</w:t>
      </w:r>
    </w:p>
    <w:p w14:paraId="590E89BD" w14:textId="5B6C3A18" w:rsidR="004C10A5" w:rsidRDefault="004C10A5" w:rsidP="00DF3708">
      <w:pPr>
        <w:spacing w:after="0" w:line="240" w:lineRule="auto"/>
        <w:jc w:val="both"/>
      </w:pPr>
      <w:r>
        <w:t xml:space="preserve">Eelnõuga luuakse õiguslik raamistik, mis toetab krediidiandjat </w:t>
      </w:r>
      <w:r w:rsidR="00CE7C0B">
        <w:t>inimese</w:t>
      </w:r>
      <w:r w:rsidR="004F536C">
        <w:t xml:space="preserve"> </w:t>
      </w:r>
      <w:r>
        <w:t xml:space="preserve">krediidivõimelisuse hindamisel </w:t>
      </w:r>
      <w:r w:rsidR="00CE7C0B">
        <w:t>tema</w:t>
      </w:r>
      <w:r>
        <w:t xml:space="preserve"> finantskohust</w:t>
      </w:r>
      <w:r w:rsidR="004F536C">
        <w:t>usi puudutava ajakohase</w:t>
      </w:r>
      <w:r w:rsidR="00CE7C0B">
        <w:t xml:space="preserve"> ja usaldusväärse</w:t>
      </w:r>
      <w:r w:rsidR="004F536C">
        <w:t xml:space="preserve"> teabe kättesaadavaks tegemisega. </w:t>
      </w:r>
    </w:p>
    <w:p w14:paraId="30B5D88D" w14:textId="25E61C71" w:rsidR="004C10A5" w:rsidRDefault="004C10A5" w:rsidP="00DF3708">
      <w:pPr>
        <w:spacing w:after="0" w:line="240" w:lineRule="auto"/>
        <w:jc w:val="both"/>
      </w:pPr>
    </w:p>
    <w:p w14:paraId="02395BD6" w14:textId="5E7A26B0" w:rsidR="00916C48" w:rsidRDefault="001C3930" w:rsidP="004F536C">
      <w:pPr>
        <w:spacing w:after="0" w:line="240" w:lineRule="auto"/>
        <w:jc w:val="both"/>
      </w:pPr>
      <w:r>
        <w:t xml:space="preserve">Kehtiv õigus kohustab </w:t>
      </w:r>
      <w:r w:rsidR="00A34191">
        <w:t xml:space="preserve">panku ja teisi </w:t>
      </w:r>
      <w:r>
        <w:t>k</w:t>
      </w:r>
      <w:r w:rsidR="002D6393">
        <w:t>rediidiandja</w:t>
      </w:r>
      <w:r w:rsidR="00A34191">
        <w:t>id</w:t>
      </w:r>
      <w:r w:rsidR="004F536C">
        <w:t xml:space="preserve"> </w:t>
      </w:r>
      <w:r w:rsidR="002D6393">
        <w:t>rakenda</w:t>
      </w:r>
      <w:r>
        <w:t>m</w:t>
      </w:r>
      <w:r w:rsidR="002D6393">
        <w:t>a v</w:t>
      </w:r>
      <w:r w:rsidR="002D6393" w:rsidRPr="004C3550">
        <w:t>astutustundliku laenamise põhimõte</w:t>
      </w:r>
      <w:r w:rsidR="002D6393">
        <w:t xml:space="preserve">t. Selle põhimõtte kohaselt </w:t>
      </w:r>
      <w:r w:rsidR="00D31B09">
        <w:t>peab</w:t>
      </w:r>
      <w:r w:rsidR="002D6393">
        <w:t xml:space="preserve"> k</w:t>
      </w:r>
      <w:r w:rsidR="002D6393" w:rsidRPr="004C3550">
        <w:t>rediidiandja enne tarbijaga krediidilepingu sõlmimist hindama tarbija krediidivõimelisust. Selleks peab krediidiandja omandama teabe tarbija</w:t>
      </w:r>
      <w:r w:rsidR="002D6393">
        <w:t xml:space="preserve"> regulaarse</w:t>
      </w:r>
      <w:r w:rsidR="002D6393" w:rsidRPr="004C3550">
        <w:t xml:space="preserve"> sissetuleku, </w:t>
      </w:r>
      <w:r w:rsidR="002D6393" w:rsidRPr="00B349EA">
        <w:t>varalise seisundi, teis</w:t>
      </w:r>
      <w:r w:rsidR="002D6393">
        <w:t>te</w:t>
      </w:r>
      <w:r w:rsidR="002D6393" w:rsidRPr="00B349EA">
        <w:t xml:space="preserve"> varalis</w:t>
      </w:r>
      <w:r w:rsidR="002D6393">
        <w:t>te</w:t>
      </w:r>
      <w:r w:rsidR="002D6393" w:rsidRPr="00B349EA">
        <w:t xml:space="preserve"> kohustus</w:t>
      </w:r>
      <w:r w:rsidR="002D6393">
        <w:t xml:space="preserve">te ja </w:t>
      </w:r>
      <w:r w:rsidR="002D6393" w:rsidRPr="00B349EA">
        <w:t xml:space="preserve">varasemate maksekohustuste täitmise </w:t>
      </w:r>
      <w:r w:rsidR="002D6393" w:rsidRPr="004C3550">
        <w:t xml:space="preserve">kohta, mille alusel on võimalik hinnata tarbija võimet </w:t>
      </w:r>
      <w:r w:rsidR="00182224">
        <w:t xml:space="preserve">krediit lepingus kokkulepitud tingimustel </w:t>
      </w:r>
      <w:r w:rsidR="002D6393" w:rsidRPr="004C3550">
        <w:t xml:space="preserve">tagasi maksta. </w:t>
      </w:r>
      <w:r w:rsidR="0022585E">
        <w:t>Praktikas ei ole</w:t>
      </w:r>
      <w:r w:rsidR="0022585E" w:rsidRPr="004C3550">
        <w:t xml:space="preserve"> krediidiandjatel</w:t>
      </w:r>
      <w:r w:rsidR="004F536C">
        <w:t xml:space="preserve"> siiski</w:t>
      </w:r>
      <w:r w:rsidR="0022585E" w:rsidRPr="004C3550">
        <w:t xml:space="preserve"> alati võimalik kontrollida tarbija võetud </w:t>
      </w:r>
      <w:r w:rsidR="0022585E">
        <w:t xml:space="preserve">kõiki rahalisi </w:t>
      </w:r>
      <w:r w:rsidR="0022585E" w:rsidRPr="004C3550">
        <w:t>kohustusi</w:t>
      </w:r>
      <w:r w:rsidR="0022585E">
        <w:t xml:space="preserve"> </w:t>
      </w:r>
      <w:r w:rsidR="0022585E" w:rsidRPr="002D6393">
        <w:t>(laenud, liisingud, järelmaksud)</w:t>
      </w:r>
      <w:r w:rsidR="0022585E" w:rsidRPr="004C3550">
        <w:t xml:space="preserve">, nende hulka </w:t>
      </w:r>
      <w:r w:rsidR="0022585E">
        <w:t>ega</w:t>
      </w:r>
      <w:r w:rsidR="0022585E" w:rsidRPr="004C3550">
        <w:t xml:space="preserve"> struktuuri</w:t>
      </w:r>
      <w:r w:rsidR="00CE7C0B">
        <w:t xml:space="preserve">. </w:t>
      </w:r>
      <w:r w:rsidR="002470DB">
        <w:t>See on</w:t>
      </w:r>
      <w:r w:rsidR="007A75D2">
        <w:t xml:space="preserve"> </w:t>
      </w:r>
      <w:r w:rsidR="002470DB">
        <w:t xml:space="preserve">viinud </w:t>
      </w:r>
      <w:r w:rsidR="00CE7C0B">
        <w:t xml:space="preserve"> probleemini – </w:t>
      </w:r>
      <w:proofErr w:type="spellStart"/>
      <w:r w:rsidR="00CE7C0B">
        <w:t>ülelaenamine</w:t>
      </w:r>
      <w:proofErr w:type="spellEnd"/>
      <w:r w:rsidR="00CE7C0B">
        <w:t xml:space="preserve"> –, mis mõjutab ebasoodsalt nii krediiti saanud inimest, krediidiandjat, kohalikku omavalitsusüksust, riigiasutusi kui ka krediidituru usaldusväärsus</w:t>
      </w:r>
      <w:r w:rsidR="00CC785F">
        <w:t xml:space="preserve">t. </w:t>
      </w:r>
    </w:p>
    <w:p w14:paraId="18D19C6C" w14:textId="77777777" w:rsidR="00916C48" w:rsidRDefault="00916C48" w:rsidP="004F536C">
      <w:pPr>
        <w:spacing w:after="0" w:line="240" w:lineRule="auto"/>
        <w:jc w:val="both"/>
      </w:pPr>
    </w:p>
    <w:p w14:paraId="091FE95E" w14:textId="1367F5BA" w:rsidR="00916C48" w:rsidRDefault="00916C48" w:rsidP="00916C48">
      <w:pPr>
        <w:spacing w:after="0" w:line="240" w:lineRule="auto"/>
        <w:jc w:val="both"/>
      </w:pPr>
      <w:proofErr w:type="spellStart"/>
      <w:r>
        <w:t>Ülelaenamise</w:t>
      </w:r>
      <w:proofErr w:type="spellEnd"/>
      <w:r>
        <w:t xml:space="preserve"> tekkepõhjuseid on mitmeid. Tegemist on kompleksse probleemistikuga, millele terviklahenduse leidmine eeldab erinevate asutuste koordineeritud tegevusi ja algatusi, sh </w:t>
      </w:r>
      <w:proofErr w:type="spellStart"/>
      <w:r>
        <w:t>õigusloomelisi</w:t>
      </w:r>
      <w:proofErr w:type="spellEnd"/>
      <w:r>
        <w:t xml:space="preserve">. Samas on inimesel lasuvate finantskohustuste kohta käiva teabe ehk krediiditeabe kättesaadavuse tagamine krediidiandjale üheks efektiivseimaks ja praktilisemaks meetmeks, mille vajalikkust ja olulisust on rõhutanud nii turuosalised kui ka erinevad organisatsioonid ja </w:t>
      </w:r>
      <w:commentRangeStart w:id="0"/>
      <w:r>
        <w:t>asutused</w:t>
      </w:r>
      <w:commentRangeEnd w:id="0"/>
      <w:r w:rsidR="0042530D">
        <w:rPr>
          <w:rStyle w:val="Kommentaariviide"/>
        </w:rPr>
        <w:commentReference w:id="0"/>
      </w:r>
      <w:r>
        <w:t xml:space="preserve">. </w:t>
      </w:r>
    </w:p>
    <w:p w14:paraId="7DFC7F77" w14:textId="77777777" w:rsidR="00916C48" w:rsidRDefault="00916C48" w:rsidP="00916C48">
      <w:pPr>
        <w:spacing w:after="0" w:line="240" w:lineRule="auto"/>
        <w:jc w:val="both"/>
      </w:pPr>
    </w:p>
    <w:p w14:paraId="4146C425" w14:textId="4EC2BCD1" w:rsidR="00F805BD" w:rsidRDefault="00916C48" w:rsidP="00916C48">
      <w:pPr>
        <w:spacing w:after="0" w:line="240" w:lineRule="auto"/>
        <w:jc w:val="both"/>
      </w:pPr>
      <w:r>
        <w:t xml:space="preserve">Eelnõuga kehtestataksegi õiguslikud eeldused selleks, et </w:t>
      </w:r>
      <w:r w:rsidR="001C3930">
        <w:t>krediidiandja</w:t>
      </w:r>
      <w:r w:rsidR="00F27359">
        <w:t xml:space="preserve"> saaks </w:t>
      </w:r>
      <w:r w:rsidR="00CC785F">
        <w:t>ajakohase ja usaldusväärse teabe inimese</w:t>
      </w:r>
      <w:r>
        <w:t>l lasuvatest finantskohustustest.</w:t>
      </w:r>
      <w:r w:rsidR="00CC785F">
        <w:t xml:space="preserve"> </w:t>
      </w:r>
      <w:r>
        <w:t>Lahendus koosneb kolmest olulisemast elemendist:</w:t>
      </w:r>
    </w:p>
    <w:p w14:paraId="6B31F511" w14:textId="76180251" w:rsidR="00F27359" w:rsidRDefault="00F27359" w:rsidP="00F27359">
      <w:pPr>
        <w:pStyle w:val="SLONormal"/>
        <w:spacing w:before="0" w:after="0"/>
        <w:rPr>
          <w:lang w:val="et-EE"/>
        </w:rPr>
      </w:pPr>
      <w:r>
        <w:rPr>
          <w:lang w:val="et-EE"/>
        </w:rPr>
        <w:t xml:space="preserve">1) luuakse krediiditeaberegister, mis koondab andmeid </w:t>
      </w:r>
      <w:r w:rsidR="00CC785F">
        <w:rPr>
          <w:lang w:val="et-EE"/>
        </w:rPr>
        <w:t>inimese finantskohustuste kohta</w:t>
      </w:r>
      <w:r>
        <w:rPr>
          <w:lang w:val="et-EE"/>
        </w:rPr>
        <w:t>;</w:t>
      </w:r>
    </w:p>
    <w:p w14:paraId="555B1A9A" w14:textId="5242E767" w:rsidR="00F27359" w:rsidRDefault="00F27359" w:rsidP="00F27359">
      <w:pPr>
        <w:pStyle w:val="SLONormal"/>
        <w:spacing w:before="0" w:after="0"/>
        <w:rPr>
          <w:lang w:val="et-EE"/>
        </w:rPr>
      </w:pPr>
      <w:r>
        <w:rPr>
          <w:lang w:val="et-EE"/>
        </w:rPr>
        <w:t xml:space="preserve">2) kehtestatakse krediidiandjale kohustus edastada andmed inimese </w:t>
      </w:r>
      <w:r w:rsidR="00CC785F">
        <w:rPr>
          <w:lang w:val="et-EE"/>
        </w:rPr>
        <w:t>võetud finantskohustuste</w:t>
      </w:r>
      <w:r>
        <w:rPr>
          <w:lang w:val="et-EE"/>
        </w:rPr>
        <w:t xml:space="preserve"> kohta krediiditeaberegistrisse;</w:t>
      </w:r>
    </w:p>
    <w:p w14:paraId="73AF8685" w14:textId="6C77B23D" w:rsidR="00F27359" w:rsidRDefault="00F27359" w:rsidP="00F27359">
      <w:pPr>
        <w:pStyle w:val="SLONormal"/>
        <w:spacing w:before="0" w:after="0"/>
        <w:rPr>
          <w:lang w:val="et-EE"/>
        </w:rPr>
      </w:pPr>
      <w:r>
        <w:rPr>
          <w:lang w:val="et-EE"/>
        </w:rPr>
        <w:t>3) kehtestatakse krediidiandjale kohustus teha inimese krediidivõimelisuse hindamisel päring krediiditeaberegistrisse.</w:t>
      </w:r>
    </w:p>
    <w:p w14:paraId="12587228" w14:textId="77777777" w:rsidR="00F27359" w:rsidRDefault="00F27359" w:rsidP="00F27359">
      <w:pPr>
        <w:pStyle w:val="SLONormal"/>
        <w:spacing w:before="0" w:after="0"/>
        <w:rPr>
          <w:lang w:val="et-EE"/>
        </w:rPr>
      </w:pPr>
    </w:p>
    <w:p w14:paraId="154CF627" w14:textId="191B2C04" w:rsidR="002D6393" w:rsidRDefault="00CC785F" w:rsidP="00DF3708">
      <w:pPr>
        <w:pStyle w:val="SLONormal"/>
        <w:spacing w:before="0" w:after="0"/>
        <w:rPr>
          <w:lang w:val="et-EE"/>
        </w:rPr>
      </w:pPr>
      <w:r>
        <w:rPr>
          <w:lang w:val="et-EE"/>
        </w:rPr>
        <w:t xml:space="preserve">Kirjeldatud </w:t>
      </w:r>
      <w:r w:rsidR="00916C48">
        <w:rPr>
          <w:lang w:val="et-EE"/>
        </w:rPr>
        <w:t>mehhanism</w:t>
      </w:r>
      <w:r>
        <w:rPr>
          <w:lang w:val="et-EE"/>
        </w:rPr>
        <w:t xml:space="preserve"> </w:t>
      </w:r>
      <w:r w:rsidR="00916C48">
        <w:rPr>
          <w:lang w:val="et-EE"/>
        </w:rPr>
        <w:t>hõlmab vaid inimese ja</w:t>
      </w:r>
      <w:r w:rsidR="003134E5">
        <w:rPr>
          <w:lang w:val="et-EE"/>
        </w:rPr>
        <w:t xml:space="preserve"> </w:t>
      </w:r>
      <w:r w:rsidR="00957E46">
        <w:rPr>
          <w:lang w:val="et-EE"/>
        </w:rPr>
        <w:t xml:space="preserve">üldjuhul </w:t>
      </w:r>
      <w:r w:rsidR="003134E5">
        <w:rPr>
          <w:lang w:val="et-EE"/>
        </w:rPr>
        <w:t xml:space="preserve">Finantsinspektsioonilt vastava </w:t>
      </w:r>
      <w:r w:rsidR="00916C48">
        <w:rPr>
          <w:lang w:val="et-EE"/>
        </w:rPr>
        <w:t>tegevusloa</w:t>
      </w:r>
      <w:r w:rsidR="003134E5">
        <w:rPr>
          <w:lang w:val="et-EE"/>
        </w:rPr>
        <w:t xml:space="preserve"> saanud</w:t>
      </w:r>
      <w:r w:rsidR="00916C48">
        <w:rPr>
          <w:lang w:val="et-EE"/>
        </w:rPr>
        <w:t xml:space="preserve"> krediidiandja vahel sõlmitud krediidilepingutest tulenevaid finantskohustusi</w:t>
      </w:r>
      <w:r w:rsidR="00A34191">
        <w:rPr>
          <w:lang w:val="et-EE"/>
        </w:rPr>
        <w:t xml:space="preserve"> (erandiks on hoiu-laenuühistud, kes küll Finantsinspektsiooni luba </w:t>
      </w:r>
      <w:r w:rsidR="00957E46">
        <w:rPr>
          <w:lang w:val="et-EE"/>
        </w:rPr>
        <w:t>omama ei pea</w:t>
      </w:r>
      <w:r w:rsidR="00A34191">
        <w:rPr>
          <w:lang w:val="et-EE"/>
        </w:rPr>
        <w:t>, kuid on ka nn kohustatud andmeandjad antud eelnõu tähenduses)</w:t>
      </w:r>
      <w:r w:rsidR="00916C48">
        <w:rPr>
          <w:lang w:val="et-EE"/>
        </w:rPr>
        <w:t>.</w:t>
      </w:r>
      <w:r w:rsidR="003134E5">
        <w:rPr>
          <w:lang w:val="et-EE"/>
        </w:rPr>
        <w:t xml:space="preserve"> Nii on võimalik tagada usaldusväärsete ja ajakohaste andmete olemasolu ning kontroll selle üle, kes tundliku iseloomuga isikuandmetele juurdepääsu saavad. </w:t>
      </w:r>
    </w:p>
    <w:p w14:paraId="01CA986B" w14:textId="77777777" w:rsidR="003134E5" w:rsidRDefault="003134E5" w:rsidP="00DF3708">
      <w:pPr>
        <w:pStyle w:val="SLONormal"/>
        <w:spacing w:before="0" w:after="0"/>
        <w:rPr>
          <w:lang w:val="et-EE"/>
        </w:rPr>
      </w:pPr>
    </w:p>
    <w:p w14:paraId="19E71594" w14:textId="5E369390" w:rsidR="003134E5" w:rsidRDefault="003134E5" w:rsidP="00DF3708">
      <w:pPr>
        <w:pStyle w:val="SLONormal"/>
        <w:spacing w:before="0" w:after="0"/>
        <w:rPr>
          <w:lang w:val="et-EE"/>
        </w:rPr>
      </w:pPr>
      <w:r>
        <w:rPr>
          <w:lang w:val="et-EE"/>
        </w:rPr>
        <w:t xml:space="preserve">Krediiditeabe olemasolu küll toetab krediidiandjat inimese krediidivõimelisuse hindamisel, ent ei </w:t>
      </w:r>
      <w:r w:rsidR="00173A85">
        <w:rPr>
          <w:lang w:val="et-EE"/>
        </w:rPr>
        <w:t>võta talt ära kohustust koguda vajadusel juurde täiendavaid andmeid</w:t>
      </w:r>
      <w:r w:rsidR="004851AB">
        <w:rPr>
          <w:lang w:val="et-EE"/>
        </w:rPr>
        <w:t xml:space="preserve"> (nt pangakonto väljavõte)</w:t>
      </w:r>
      <w:r w:rsidR="00173A85">
        <w:rPr>
          <w:lang w:val="et-EE"/>
        </w:rPr>
        <w:t>, mis aitaksid veenduda inimese võimekuses krediit kokkulepitud tingimustel tagasi maksta.</w:t>
      </w:r>
    </w:p>
    <w:p w14:paraId="6C325621" w14:textId="77777777" w:rsidR="004A4F38" w:rsidRDefault="004A4F38" w:rsidP="00DF3708">
      <w:pPr>
        <w:pStyle w:val="SLONormal"/>
        <w:spacing w:before="0" w:after="0"/>
        <w:rPr>
          <w:lang w:val="et-EE"/>
        </w:rPr>
      </w:pPr>
    </w:p>
    <w:p w14:paraId="447A4986" w14:textId="0FC28228" w:rsidR="004A4F38" w:rsidRDefault="004A4F38" w:rsidP="00DF3708">
      <w:pPr>
        <w:pStyle w:val="SLONormal"/>
        <w:spacing w:before="0" w:after="0"/>
        <w:rPr>
          <w:lang w:val="et-EE"/>
        </w:rPr>
      </w:pPr>
      <w:r>
        <w:rPr>
          <w:lang w:val="et-EE"/>
        </w:rPr>
        <w:t xml:space="preserve">Eelnõu jõustumisel tekivad kehtivasse õigusesse selged ja läbipaistvad reeglid inimese krediiditeabe töötlemiseks ning pikemas perspektiivis võiks väheneda </w:t>
      </w:r>
      <w:proofErr w:type="spellStart"/>
      <w:r>
        <w:rPr>
          <w:lang w:val="et-EE"/>
        </w:rPr>
        <w:t>ülelaenamisega</w:t>
      </w:r>
      <w:proofErr w:type="spellEnd"/>
      <w:r>
        <w:rPr>
          <w:lang w:val="et-EE"/>
        </w:rPr>
        <w:t xml:space="preserve"> </w:t>
      </w:r>
      <w:r w:rsidR="00915814">
        <w:rPr>
          <w:lang w:val="et-EE"/>
        </w:rPr>
        <w:t xml:space="preserve">hädas </w:t>
      </w:r>
      <w:r>
        <w:rPr>
          <w:lang w:val="et-EE"/>
        </w:rPr>
        <w:t xml:space="preserve">olevate inimeste </w:t>
      </w:r>
      <w:commentRangeStart w:id="1"/>
      <w:r>
        <w:rPr>
          <w:lang w:val="et-EE"/>
        </w:rPr>
        <w:t>hulk</w:t>
      </w:r>
      <w:commentRangeEnd w:id="1"/>
      <w:r w:rsidR="00532B19">
        <w:rPr>
          <w:rStyle w:val="Kommentaariviide"/>
          <w:rFonts w:eastAsiaTheme="minorHAnsi" w:cstheme="minorBidi"/>
          <w:lang w:val="et-EE"/>
        </w:rPr>
        <w:commentReference w:id="1"/>
      </w:r>
      <w:r>
        <w:rPr>
          <w:lang w:val="et-EE"/>
        </w:rPr>
        <w:t>.</w:t>
      </w:r>
    </w:p>
    <w:p w14:paraId="10912EFD" w14:textId="77777777" w:rsidR="001B2399" w:rsidRPr="00C730D0" w:rsidRDefault="001B2399" w:rsidP="00DF3708">
      <w:pPr>
        <w:spacing w:after="0" w:line="240" w:lineRule="auto"/>
        <w:rPr>
          <w:rFonts w:cs="Times New Roman"/>
          <w:b/>
          <w:bCs/>
          <w:szCs w:val="24"/>
        </w:rPr>
      </w:pPr>
      <w:r w:rsidRPr="00C730D0">
        <w:rPr>
          <w:rFonts w:cs="Times New Roman"/>
          <w:b/>
          <w:bCs/>
          <w:szCs w:val="24"/>
        </w:rPr>
        <w:t>1.2 Eelnõu ettevalmistajad</w:t>
      </w:r>
    </w:p>
    <w:p w14:paraId="7F05ED3C" w14:textId="2B5A88CE" w:rsidR="001B2399" w:rsidRPr="00C730D0" w:rsidRDefault="001B2399" w:rsidP="00DF3708">
      <w:pPr>
        <w:pStyle w:val="SLONormal"/>
        <w:spacing w:before="0" w:after="0"/>
        <w:rPr>
          <w:lang w:val="et-EE"/>
        </w:rPr>
      </w:pPr>
      <w:r w:rsidRPr="00C730D0">
        <w:rPr>
          <w:lang w:val="et-EE"/>
        </w:rPr>
        <w:t>Eelnõu</w:t>
      </w:r>
      <w:r w:rsidR="0033675B">
        <w:rPr>
          <w:lang w:val="et-EE"/>
        </w:rPr>
        <w:t xml:space="preserve"> ja seletuskirja</w:t>
      </w:r>
      <w:r w:rsidRPr="00C730D0">
        <w:rPr>
          <w:lang w:val="et-EE"/>
        </w:rPr>
        <w:t xml:space="preserve"> on koostanud Rahandusministeeriumi finantsteenuste poliitika osakonna</w:t>
      </w:r>
      <w:r w:rsidR="0033675B">
        <w:rPr>
          <w:lang w:val="et-EE"/>
        </w:rPr>
        <w:t xml:space="preserve"> nõunik</w:t>
      </w:r>
      <w:r w:rsidR="00182224">
        <w:rPr>
          <w:lang w:val="et-EE"/>
        </w:rPr>
        <w:t>ud</w:t>
      </w:r>
      <w:r w:rsidR="0033675B">
        <w:rPr>
          <w:lang w:val="et-EE"/>
        </w:rPr>
        <w:t xml:space="preserve"> Mirjam Rannula (</w:t>
      </w:r>
      <w:hyperlink r:id="rId15" w:history="1">
        <w:r w:rsidR="00182224" w:rsidRPr="00C02FD1">
          <w:rPr>
            <w:rStyle w:val="Hperlink"/>
            <w:lang w:val="et-EE"/>
          </w:rPr>
          <w:t>mirjam.rannula@fin.ee</w:t>
        </w:r>
      </w:hyperlink>
      <w:r w:rsidR="00182224">
        <w:rPr>
          <w:lang w:val="et-EE"/>
        </w:rPr>
        <w:t xml:space="preserve">, </w:t>
      </w:r>
      <w:r w:rsidR="00182224" w:rsidRPr="00182224">
        <w:rPr>
          <w:lang w:val="et-EE"/>
        </w:rPr>
        <w:t>5646 7227</w:t>
      </w:r>
      <w:r w:rsidR="0033675B">
        <w:rPr>
          <w:lang w:val="et-EE"/>
        </w:rPr>
        <w:t>)</w:t>
      </w:r>
      <w:r w:rsidR="00182224">
        <w:rPr>
          <w:lang w:val="et-EE"/>
        </w:rPr>
        <w:t>, Marit Maidla (</w:t>
      </w:r>
      <w:hyperlink r:id="rId16" w:history="1">
        <w:r w:rsidR="00182224" w:rsidRPr="00C02FD1">
          <w:rPr>
            <w:rStyle w:val="Hperlink"/>
            <w:lang w:val="et-EE"/>
          </w:rPr>
          <w:t>marit.maidla@fin.ee</w:t>
        </w:r>
      </w:hyperlink>
      <w:r w:rsidR="00182224">
        <w:rPr>
          <w:lang w:val="et-EE"/>
        </w:rPr>
        <w:t xml:space="preserve">) ja Kadri </w:t>
      </w:r>
      <w:proofErr w:type="spellStart"/>
      <w:r w:rsidR="00182224">
        <w:rPr>
          <w:lang w:val="et-EE"/>
        </w:rPr>
        <w:t>Siibak</w:t>
      </w:r>
      <w:proofErr w:type="spellEnd"/>
      <w:r w:rsidR="00182224">
        <w:rPr>
          <w:lang w:val="et-EE"/>
        </w:rPr>
        <w:t xml:space="preserve"> (teenistusest lahkunud) ning</w:t>
      </w:r>
      <w:r w:rsidR="0033675B">
        <w:rPr>
          <w:lang w:val="et-EE"/>
        </w:rPr>
        <w:t xml:space="preserve"> sama osakonna </w:t>
      </w:r>
      <w:r w:rsidRPr="00C730D0">
        <w:rPr>
          <w:lang w:val="et-EE"/>
        </w:rPr>
        <w:t>juhataja asetäitja Thomas Auväärt (</w:t>
      </w:r>
      <w:hyperlink r:id="rId17" w:history="1">
        <w:r w:rsidRPr="00C730D0">
          <w:rPr>
            <w:rStyle w:val="Hperlink"/>
            <w:lang w:val="et-EE"/>
          </w:rPr>
          <w:t>thomas.auvaart@fin.ee</w:t>
        </w:r>
      </w:hyperlink>
      <w:r w:rsidRPr="00C730D0">
        <w:rPr>
          <w:lang w:val="et-EE"/>
        </w:rPr>
        <w:t>, 611 3633)</w:t>
      </w:r>
      <w:r w:rsidR="00DE2AA6">
        <w:rPr>
          <w:lang w:val="et-EE"/>
        </w:rPr>
        <w:t>.</w:t>
      </w:r>
    </w:p>
    <w:p w14:paraId="216B053E" w14:textId="77777777" w:rsidR="001B2399" w:rsidRPr="00C730D0" w:rsidRDefault="001B2399" w:rsidP="00DF3708">
      <w:pPr>
        <w:pStyle w:val="SLONormal"/>
        <w:spacing w:before="0" w:after="0"/>
        <w:rPr>
          <w:lang w:val="et-EE"/>
        </w:rPr>
      </w:pPr>
    </w:p>
    <w:p w14:paraId="1C7879F1" w14:textId="3794BDB1" w:rsidR="001B2399" w:rsidRDefault="001B2399" w:rsidP="00DF3708">
      <w:pPr>
        <w:pStyle w:val="SLONormal"/>
        <w:spacing w:before="0" w:after="0"/>
        <w:rPr>
          <w:lang w:val="et-EE"/>
        </w:rPr>
      </w:pPr>
      <w:r w:rsidRPr="00C730D0">
        <w:rPr>
          <w:lang w:val="et-EE"/>
        </w:rPr>
        <w:t xml:space="preserve">Eelnõu on keeleliselt toimetanud Rahandusministeeriumi õigusosakonna keeletoimetaja </w:t>
      </w:r>
      <w:r>
        <w:rPr>
          <w:lang w:val="et-EE"/>
        </w:rPr>
        <w:t xml:space="preserve">Sirje </w:t>
      </w:r>
      <w:proofErr w:type="spellStart"/>
      <w:r>
        <w:rPr>
          <w:lang w:val="et-EE"/>
        </w:rPr>
        <w:t>Lilover</w:t>
      </w:r>
      <w:proofErr w:type="spellEnd"/>
      <w:r>
        <w:rPr>
          <w:lang w:val="et-EE"/>
        </w:rPr>
        <w:t xml:space="preserve"> (</w:t>
      </w:r>
      <w:hyperlink r:id="rId18" w:history="1">
        <w:r w:rsidRPr="006C3BD7">
          <w:rPr>
            <w:rStyle w:val="Hperlink"/>
            <w:lang w:val="et-EE"/>
          </w:rPr>
          <w:t>sirje.lilover@fin.ee</w:t>
        </w:r>
      </w:hyperlink>
      <w:r>
        <w:rPr>
          <w:lang w:val="et-EE"/>
        </w:rPr>
        <w:t>, 5885 1468).</w:t>
      </w:r>
      <w:r w:rsidRPr="00C730D0">
        <w:rPr>
          <w:lang w:val="et-EE"/>
        </w:rPr>
        <w:t xml:space="preserve"> Eelnõu juriidilist kvaliteeti ja seletuskirja kontrollis Rahandusministeeriumi õigusosakonna nõunik </w:t>
      </w:r>
      <w:r w:rsidR="001A245D">
        <w:rPr>
          <w:lang w:val="et-EE"/>
        </w:rPr>
        <w:t>Marge Kaskpeit (</w:t>
      </w:r>
      <w:hyperlink r:id="rId19" w:history="1">
        <w:r w:rsidR="001A245D" w:rsidRPr="008225E5">
          <w:rPr>
            <w:rStyle w:val="Hperlink"/>
            <w:lang w:val="et-EE"/>
          </w:rPr>
          <w:t>marge.kaskpeit@fin.ee</w:t>
        </w:r>
      </w:hyperlink>
      <w:r w:rsidR="001A245D">
        <w:rPr>
          <w:lang w:val="et-EE"/>
        </w:rPr>
        <w:t xml:space="preserve">, </w:t>
      </w:r>
      <w:r w:rsidR="001A245D" w:rsidRPr="001A245D">
        <w:rPr>
          <w:lang w:val="et-EE"/>
        </w:rPr>
        <w:t>5885 1423</w:t>
      </w:r>
      <w:r w:rsidR="001A245D">
        <w:rPr>
          <w:lang w:val="et-EE"/>
        </w:rPr>
        <w:t>).</w:t>
      </w:r>
    </w:p>
    <w:p w14:paraId="54EAD72F" w14:textId="77777777" w:rsidR="001B2399" w:rsidRPr="00C730D0" w:rsidRDefault="001B2399" w:rsidP="00DF3708">
      <w:pPr>
        <w:pStyle w:val="SLONormal"/>
        <w:spacing w:before="0" w:after="0"/>
        <w:rPr>
          <w:lang w:val="et-EE"/>
        </w:rPr>
      </w:pPr>
    </w:p>
    <w:p w14:paraId="504E0E99" w14:textId="77777777" w:rsidR="001B2399" w:rsidRPr="00C730D0" w:rsidRDefault="001B2399" w:rsidP="00DF3708">
      <w:pPr>
        <w:spacing w:after="0" w:line="240" w:lineRule="auto"/>
        <w:rPr>
          <w:rFonts w:cs="Times New Roman"/>
          <w:b/>
          <w:bCs/>
          <w:szCs w:val="24"/>
        </w:rPr>
      </w:pPr>
      <w:r w:rsidRPr="00C730D0">
        <w:rPr>
          <w:rFonts w:cs="Times New Roman"/>
          <w:b/>
          <w:bCs/>
          <w:szCs w:val="24"/>
        </w:rPr>
        <w:t>1.3. Märkused</w:t>
      </w:r>
    </w:p>
    <w:p w14:paraId="7A4D4295" w14:textId="77777777" w:rsidR="00B134BB" w:rsidRDefault="001B2399" w:rsidP="00B134BB">
      <w:pPr>
        <w:pStyle w:val="SLONormal"/>
        <w:spacing w:before="0" w:after="0"/>
        <w:rPr>
          <w:lang w:val="et-EE"/>
        </w:rPr>
      </w:pPr>
      <w:r w:rsidRPr="00C730D0">
        <w:rPr>
          <w:lang w:val="et-EE"/>
        </w:rPr>
        <w:t>Eelnõu ei ole seotud muu menetluses oleva eelnõuga</w:t>
      </w:r>
      <w:r w:rsidR="00B134BB">
        <w:rPr>
          <w:lang w:val="et-EE"/>
        </w:rPr>
        <w:t>.</w:t>
      </w:r>
    </w:p>
    <w:p w14:paraId="34A0B4CF" w14:textId="77777777" w:rsidR="00B134BB" w:rsidRDefault="00B134BB" w:rsidP="00B134BB">
      <w:pPr>
        <w:pStyle w:val="SLONormal"/>
        <w:spacing w:before="0" w:after="0"/>
        <w:rPr>
          <w:lang w:val="et-EE"/>
        </w:rPr>
      </w:pPr>
    </w:p>
    <w:p w14:paraId="67CD15BF" w14:textId="3A8C330F" w:rsidR="00B134BB" w:rsidRPr="00C730D0" w:rsidRDefault="00B134BB" w:rsidP="00B134BB">
      <w:pPr>
        <w:pStyle w:val="SLONormal"/>
        <w:spacing w:before="0" w:after="0"/>
        <w:rPr>
          <w:lang w:val="et-EE"/>
        </w:rPr>
      </w:pPr>
      <w:r w:rsidRPr="00410747">
        <w:rPr>
          <w:lang w:val="et-EE"/>
        </w:rPr>
        <w:t>Eelnõu on seotud</w:t>
      </w:r>
      <w:r>
        <w:rPr>
          <w:lang w:val="et-EE"/>
        </w:rPr>
        <w:t xml:space="preserve"> Vabariigi Valitsuse </w:t>
      </w:r>
      <w:r w:rsidRPr="00A1615B">
        <w:rPr>
          <w:lang w:val="et-EE"/>
        </w:rPr>
        <w:t>18.05.2023</w:t>
      </w:r>
      <w:r>
        <w:rPr>
          <w:lang w:val="et-EE"/>
        </w:rPr>
        <w:t xml:space="preserve"> korraldusega</w:t>
      </w:r>
      <w:r w:rsidRPr="00A1615B">
        <w:rPr>
          <w:lang w:val="et-EE"/>
        </w:rPr>
        <w:t xml:space="preserve"> nr 131</w:t>
      </w:r>
      <w:r>
        <w:rPr>
          <w:lang w:val="et-EE"/>
        </w:rPr>
        <w:t xml:space="preserve"> kinnitatud</w:t>
      </w:r>
      <w:r w:rsidRPr="00410747">
        <w:rPr>
          <w:lang w:val="et-EE"/>
        </w:rPr>
        <w:t xml:space="preserve"> Vabariigi Valitsuse tegevusprogramm</w:t>
      </w:r>
      <w:r>
        <w:rPr>
          <w:lang w:val="et-EE"/>
        </w:rPr>
        <w:t>iga 2023–2027</w:t>
      </w:r>
      <w:r>
        <w:rPr>
          <w:rStyle w:val="Allmrkuseviide"/>
          <w:lang w:val="et-EE"/>
        </w:rPr>
        <w:footnoteReference w:id="2"/>
      </w:r>
      <w:r>
        <w:rPr>
          <w:lang w:val="et-EE"/>
        </w:rPr>
        <w:t xml:space="preserve">. Tegevusprogrammi punktis </w:t>
      </w:r>
      <w:r w:rsidRPr="00A1615B">
        <w:rPr>
          <w:lang w:val="et-EE"/>
        </w:rPr>
        <w:t>11.9.</w:t>
      </w:r>
      <w:r>
        <w:rPr>
          <w:lang w:val="et-EE"/>
        </w:rPr>
        <w:t xml:space="preserve"> on sätestatud, et </w:t>
      </w:r>
      <w:r w:rsidRPr="00A1615B">
        <w:rPr>
          <w:lang w:val="et-EE"/>
        </w:rPr>
        <w:t>inimeste ebaõiglastesse võlaskeemidesse</w:t>
      </w:r>
      <w:r>
        <w:rPr>
          <w:lang w:val="et-EE"/>
        </w:rPr>
        <w:t xml:space="preserve"> </w:t>
      </w:r>
      <w:r w:rsidRPr="00A1615B">
        <w:rPr>
          <w:lang w:val="et-EE"/>
        </w:rPr>
        <w:t>sattumis</w:t>
      </w:r>
      <w:r>
        <w:rPr>
          <w:lang w:val="et-EE"/>
        </w:rPr>
        <w:t>e ennetamiseks</w:t>
      </w:r>
      <w:r w:rsidRPr="00A1615B">
        <w:rPr>
          <w:lang w:val="et-EE"/>
        </w:rPr>
        <w:t xml:space="preserve"> </w:t>
      </w:r>
      <w:r>
        <w:rPr>
          <w:lang w:val="et-EE"/>
        </w:rPr>
        <w:t xml:space="preserve">tuleb muu hulgas luua </w:t>
      </w:r>
      <w:r w:rsidRPr="00A1615B">
        <w:rPr>
          <w:lang w:val="et-EE"/>
        </w:rPr>
        <w:t>positiiv</w:t>
      </w:r>
      <w:r>
        <w:rPr>
          <w:lang w:val="et-EE"/>
        </w:rPr>
        <w:t>n</w:t>
      </w:r>
      <w:r w:rsidRPr="00A1615B">
        <w:rPr>
          <w:lang w:val="et-EE"/>
        </w:rPr>
        <w:t>e krediidiregis</w:t>
      </w:r>
      <w:r>
        <w:rPr>
          <w:lang w:val="et-EE"/>
        </w:rPr>
        <w:t xml:space="preserve">ter. </w:t>
      </w:r>
    </w:p>
    <w:p w14:paraId="1C07560B" w14:textId="77777777" w:rsidR="00B134BB" w:rsidRDefault="00B134BB" w:rsidP="00B134BB">
      <w:pPr>
        <w:spacing w:after="0" w:line="240" w:lineRule="auto"/>
        <w:ind w:right="-64"/>
        <w:jc w:val="both"/>
        <w:rPr>
          <w:rFonts w:asciiTheme="majorBidi" w:hAnsiTheme="majorBidi" w:cstheme="majorBidi"/>
          <w:szCs w:val="24"/>
        </w:rPr>
      </w:pPr>
    </w:p>
    <w:p w14:paraId="3946E2FE" w14:textId="00881B02" w:rsidR="00B134BB" w:rsidRPr="00C730D0" w:rsidRDefault="00B134BB" w:rsidP="00B134BB">
      <w:pPr>
        <w:spacing w:after="0" w:line="240" w:lineRule="auto"/>
        <w:ind w:right="-64"/>
        <w:jc w:val="both"/>
      </w:pPr>
      <w:r w:rsidRPr="000536A7">
        <w:rPr>
          <w:rFonts w:asciiTheme="majorBidi" w:hAnsiTheme="majorBidi" w:cstheme="majorBidi"/>
          <w:szCs w:val="24"/>
        </w:rPr>
        <w:t>Eelnõu on lisaks seotud Rahandusministeeriumi finantspoliitika programmiga</w:t>
      </w:r>
      <w:r w:rsidRPr="000536A7">
        <w:rPr>
          <w:rStyle w:val="Allmrkuseviide"/>
          <w:rFonts w:asciiTheme="majorBidi" w:hAnsiTheme="majorBidi" w:cstheme="majorBidi"/>
          <w:szCs w:val="24"/>
        </w:rPr>
        <w:footnoteReference w:id="3"/>
      </w:r>
      <w:r w:rsidRPr="000536A7">
        <w:rPr>
          <w:rFonts w:asciiTheme="majorBidi" w:hAnsiTheme="majorBidi" w:cstheme="majorBidi"/>
          <w:szCs w:val="24"/>
        </w:rPr>
        <w:t xml:space="preserve">, kus nähakse ette </w:t>
      </w:r>
      <w:r>
        <w:rPr>
          <w:rFonts w:asciiTheme="majorBidi" w:hAnsiTheme="majorBidi" w:cstheme="majorBidi"/>
          <w:szCs w:val="24"/>
        </w:rPr>
        <w:t>e</w:t>
      </w:r>
      <w:r w:rsidRPr="00B134BB">
        <w:rPr>
          <w:rFonts w:asciiTheme="majorBidi" w:hAnsiTheme="majorBidi" w:cstheme="majorBidi"/>
          <w:szCs w:val="24"/>
        </w:rPr>
        <w:t>elduste loomine eraisikute krediidi- ja muude</w:t>
      </w:r>
      <w:r>
        <w:rPr>
          <w:rFonts w:asciiTheme="majorBidi" w:hAnsiTheme="majorBidi" w:cstheme="majorBidi"/>
          <w:szCs w:val="24"/>
        </w:rPr>
        <w:t xml:space="preserve"> </w:t>
      </w:r>
      <w:r w:rsidRPr="00B134BB">
        <w:rPr>
          <w:rFonts w:asciiTheme="majorBidi" w:hAnsiTheme="majorBidi" w:cstheme="majorBidi"/>
          <w:szCs w:val="24"/>
        </w:rPr>
        <w:t>finantskohustuste jagamist puudutava süsteemi tekkeks</w:t>
      </w:r>
      <w:r w:rsidR="001A245D">
        <w:rPr>
          <w:rFonts w:asciiTheme="majorBidi" w:hAnsiTheme="majorBidi" w:cstheme="majorBidi"/>
          <w:szCs w:val="24"/>
        </w:rPr>
        <w:t>.</w:t>
      </w:r>
    </w:p>
    <w:p w14:paraId="05313464" w14:textId="77777777" w:rsidR="00B134BB" w:rsidRDefault="00B134BB" w:rsidP="00B134BB">
      <w:pPr>
        <w:pStyle w:val="SLONormal"/>
        <w:spacing w:before="0" w:after="0"/>
        <w:rPr>
          <w:lang w:val="et-EE"/>
        </w:rPr>
      </w:pPr>
    </w:p>
    <w:p w14:paraId="1A70D28E" w14:textId="77777777" w:rsidR="00EB6AE2" w:rsidRDefault="00EB6AE2" w:rsidP="00EB6AE2">
      <w:pPr>
        <w:pStyle w:val="SLONormal"/>
        <w:spacing w:before="0" w:after="0"/>
        <w:rPr>
          <w:lang w:val="et-EE"/>
        </w:rPr>
      </w:pPr>
      <w:r>
        <w:rPr>
          <w:lang w:val="et-EE"/>
        </w:rPr>
        <w:t xml:space="preserve">Eelnõu on teatud ulatuses seotud </w:t>
      </w:r>
      <w:r w:rsidRPr="00B134BB">
        <w:rPr>
          <w:lang w:val="et-EE"/>
        </w:rPr>
        <w:t>Euroopa Parlamendi ja nõukogu 18.10.2023.a direktiiv</w:t>
      </w:r>
      <w:r>
        <w:rPr>
          <w:lang w:val="et-EE"/>
        </w:rPr>
        <w:t>iga</w:t>
      </w:r>
      <w:r w:rsidRPr="00B134BB">
        <w:rPr>
          <w:lang w:val="et-EE"/>
        </w:rPr>
        <w:t>, mis käsitleb tarbijakrediidilepinguid (edaspidi tarbijakrediididirektiiv 2).</w:t>
      </w:r>
      <w:r w:rsidRPr="00B134BB">
        <w:rPr>
          <w:rStyle w:val="Allmrkuseviide"/>
          <w:lang w:val="et-EE"/>
        </w:rPr>
        <w:footnoteReference w:id="4"/>
      </w:r>
      <w:r w:rsidRPr="00B134BB">
        <w:rPr>
          <w:lang w:val="et-EE"/>
        </w:rPr>
        <w:t xml:space="preserve"> </w:t>
      </w:r>
    </w:p>
    <w:p w14:paraId="550DD1BC" w14:textId="77777777" w:rsidR="00002A91" w:rsidRDefault="00002A91" w:rsidP="00B134BB">
      <w:pPr>
        <w:pStyle w:val="SLONormal"/>
        <w:spacing w:before="0" w:after="0"/>
        <w:rPr>
          <w:lang w:val="et-EE"/>
        </w:rPr>
      </w:pPr>
    </w:p>
    <w:p w14:paraId="3AEFA15F" w14:textId="303BF18D" w:rsidR="001B2399" w:rsidRDefault="00002A91" w:rsidP="00DF3708">
      <w:pPr>
        <w:pStyle w:val="SLONormal"/>
        <w:spacing w:before="0" w:after="0"/>
        <w:rPr>
          <w:lang w:val="et-EE"/>
        </w:rPr>
      </w:pPr>
      <w:r w:rsidRPr="00002A91">
        <w:rPr>
          <w:lang w:val="et-EE"/>
        </w:rPr>
        <w:t>Eelnõu vastuvõtmiseks on vaja</w:t>
      </w:r>
      <w:r w:rsidR="006F0F6B">
        <w:rPr>
          <w:lang w:val="et-EE"/>
        </w:rPr>
        <w:t>lik</w:t>
      </w:r>
      <w:r w:rsidRPr="00002A91">
        <w:rPr>
          <w:lang w:val="et-EE"/>
        </w:rPr>
        <w:t xml:space="preserve"> Riigikogu poolthäälte enamus.</w:t>
      </w:r>
    </w:p>
    <w:p w14:paraId="3B20E55F" w14:textId="77777777" w:rsidR="00B134BB" w:rsidRDefault="00B134BB" w:rsidP="00DF3708">
      <w:pPr>
        <w:pStyle w:val="SLONormal"/>
        <w:spacing w:before="0" w:after="0"/>
        <w:rPr>
          <w:lang w:val="et-EE"/>
        </w:rPr>
      </w:pPr>
    </w:p>
    <w:p w14:paraId="28E8295D" w14:textId="77777777" w:rsidR="002D6393" w:rsidRDefault="001B2399" w:rsidP="00DF3708">
      <w:pPr>
        <w:spacing w:after="0" w:line="240" w:lineRule="auto"/>
        <w:rPr>
          <w:rFonts w:cs="Times New Roman"/>
          <w:b/>
          <w:bCs/>
          <w:szCs w:val="24"/>
        </w:rPr>
      </w:pPr>
      <w:r w:rsidRPr="00C730D0">
        <w:rPr>
          <w:rFonts w:cs="Times New Roman"/>
          <w:b/>
          <w:bCs/>
          <w:szCs w:val="24"/>
        </w:rPr>
        <w:t xml:space="preserve">2. </w:t>
      </w:r>
      <w:r w:rsidR="00B839B4">
        <w:rPr>
          <w:rFonts w:cs="Times New Roman"/>
          <w:b/>
          <w:bCs/>
          <w:szCs w:val="24"/>
        </w:rPr>
        <w:t>Seaduse eesmärk</w:t>
      </w:r>
    </w:p>
    <w:p w14:paraId="603D2B70" w14:textId="3D8C96A3" w:rsidR="00BF121D" w:rsidRDefault="002D6393" w:rsidP="00DF3708">
      <w:pPr>
        <w:spacing w:after="0" w:line="240" w:lineRule="auto"/>
        <w:jc w:val="both"/>
      </w:pPr>
      <w:r>
        <w:t xml:space="preserve">Eelnõu </w:t>
      </w:r>
      <w:r w:rsidRPr="00BE6BD5">
        <w:t>üheks peamiseks eesmärgiks on võimaldada krediidiandjatel</w:t>
      </w:r>
      <w:r>
        <w:t xml:space="preserve"> efektiivsemalt</w:t>
      </w:r>
      <w:r w:rsidRPr="00BE6BD5">
        <w:t xml:space="preserve"> täita seadusest tulenevat kohustust kontrollida ja hinnata tarbija krediidivõimelisust usaldusväärsetele andmetele</w:t>
      </w:r>
      <w:r w:rsidRPr="002D6393">
        <w:t xml:space="preserve"> </w:t>
      </w:r>
      <w:r>
        <w:t>tuginedes</w:t>
      </w:r>
      <w:r w:rsidRPr="00BE6BD5">
        <w:t xml:space="preserve">. </w:t>
      </w:r>
      <w:r w:rsidR="00D02CA0">
        <w:t>Õiged ja ajakohased andmed inimese rahaliste kohustuste kohta</w:t>
      </w:r>
      <w:r w:rsidRPr="00BE6BD5">
        <w:t xml:space="preserve"> aitavad täita krediidivõime</w:t>
      </w:r>
      <w:r w:rsidR="00D02CA0">
        <w:t>lisuse</w:t>
      </w:r>
      <w:r w:rsidRPr="00BE6BD5">
        <w:t xml:space="preserve"> hindamise suuremat eesmärki – ennetada </w:t>
      </w:r>
      <w:proofErr w:type="spellStart"/>
      <w:r w:rsidRPr="00BE6BD5">
        <w:t>ülelaenamise</w:t>
      </w:r>
      <w:proofErr w:type="spellEnd"/>
      <w:r w:rsidRPr="00BE6BD5">
        <w:t xml:space="preserve"> </w:t>
      </w:r>
      <w:r w:rsidR="00D02CA0">
        <w:t xml:space="preserve">riske ja </w:t>
      </w:r>
      <w:r w:rsidRPr="00BE6BD5">
        <w:t>hoida</w:t>
      </w:r>
      <w:r w:rsidR="00D02CA0">
        <w:t xml:space="preserve"> ära</w:t>
      </w:r>
      <w:r w:rsidRPr="00BE6BD5">
        <w:t xml:space="preserve"> tarbija sattumi</w:t>
      </w:r>
      <w:r w:rsidR="00202A03">
        <w:t>st</w:t>
      </w:r>
      <w:r w:rsidRPr="00BE6BD5">
        <w:t xml:space="preserve"> laenuorjusesse.</w:t>
      </w:r>
    </w:p>
    <w:p w14:paraId="2BAAA7B4" w14:textId="77777777" w:rsidR="00BF121D" w:rsidRDefault="00BF121D" w:rsidP="00DF3708">
      <w:pPr>
        <w:spacing w:after="0" w:line="240" w:lineRule="auto"/>
        <w:jc w:val="both"/>
      </w:pPr>
    </w:p>
    <w:p w14:paraId="05C44315" w14:textId="25B8553C" w:rsidR="00B839B4" w:rsidRDefault="00B839B4" w:rsidP="00DF3708">
      <w:pPr>
        <w:spacing w:after="0" w:line="240" w:lineRule="auto"/>
        <w:jc w:val="both"/>
      </w:pPr>
      <w:r>
        <w:t>Eelnõuga kehtestatakse õiguslik alus asutada</w:t>
      </w:r>
      <w:r w:rsidR="00D02CA0">
        <w:t xml:space="preserve"> </w:t>
      </w:r>
      <w:r>
        <w:t>krediiditeaberegister</w:t>
      </w:r>
      <w:r w:rsidR="00D02CA0">
        <w:t>, mis koondab andmeid tarbija rahaliste kohustuste kohta</w:t>
      </w:r>
      <w:r>
        <w:t xml:space="preserve"> </w:t>
      </w:r>
      <w:r w:rsidR="00D02CA0">
        <w:t xml:space="preserve">ehk krediiditeavet </w:t>
      </w:r>
      <w:r>
        <w:t xml:space="preserve">ja sätestatakse finantssektori ettevõtjale omased nõuded registripidajale. Samuti kehtestatakse krediidiandjale selgesõnaline kohustus esitada </w:t>
      </w:r>
      <w:r w:rsidR="00D02CA0">
        <w:t>krediiditeave</w:t>
      </w:r>
      <w:r>
        <w:t xml:space="preserve"> registripidajale ning teha põhjendatud juhul ka</w:t>
      </w:r>
      <w:r w:rsidR="00D02CA0">
        <w:t xml:space="preserve"> registrisse</w:t>
      </w:r>
      <w:r>
        <w:t xml:space="preserve"> päring. </w:t>
      </w:r>
    </w:p>
    <w:p w14:paraId="3FA36091" w14:textId="77777777" w:rsidR="00BF121D" w:rsidRDefault="00BF121D" w:rsidP="00DF3708">
      <w:pPr>
        <w:spacing w:after="0" w:line="240" w:lineRule="auto"/>
        <w:jc w:val="both"/>
      </w:pPr>
    </w:p>
    <w:p w14:paraId="4C934553" w14:textId="6345B600" w:rsidR="00BF121D" w:rsidRPr="00BE6BD5" w:rsidRDefault="00FF5D73" w:rsidP="00DF3708">
      <w:pPr>
        <w:spacing w:after="0" w:line="240" w:lineRule="auto"/>
        <w:jc w:val="both"/>
      </w:pPr>
      <w:r>
        <w:t>Eelnõule eelnesid kaks väljatöötamiskavatsust</w:t>
      </w:r>
      <w:r w:rsidR="00BF121D">
        <w:t>. 2020.</w:t>
      </w:r>
      <w:r w:rsidR="00321B73">
        <w:t xml:space="preserve"> </w:t>
      </w:r>
      <w:r w:rsidR="00BF121D">
        <w:t>aastal kooskõlastamiseks saadetud väljatöötamiskavatsuse</w:t>
      </w:r>
      <w:r w:rsidR="00203051">
        <w:rPr>
          <w:rStyle w:val="Allmrkuseviide"/>
        </w:rPr>
        <w:footnoteReference w:id="5"/>
      </w:r>
      <w:r w:rsidR="00BF121D">
        <w:t xml:space="preserve"> kohta sai </w:t>
      </w:r>
      <w:r w:rsidR="00BF121D" w:rsidRPr="00BE6BD5">
        <w:t>Rahandusministeerium</w:t>
      </w:r>
      <w:r w:rsidR="00321B73">
        <w:t xml:space="preserve"> põhimõttelise</w:t>
      </w:r>
      <w:r w:rsidR="00BF121D" w:rsidRPr="00BE6BD5">
        <w:t xml:space="preserve"> </w:t>
      </w:r>
      <w:r w:rsidR="00BF121D">
        <w:t xml:space="preserve">kinnituse, et </w:t>
      </w:r>
      <w:r w:rsidR="00203051">
        <w:t>krediiditea</w:t>
      </w:r>
      <w:r w:rsidR="00321B73">
        <w:t xml:space="preserve">be vahetamine krediidiandjate vahel </w:t>
      </w:r>
      <w:r w:rsidR="00BF121D">
        <w:t>on vajalik</w:t>
      </w:r>
      <w:r w:rsidR="00BF121D" w:rsidRPr="00203051">
        <w:t>.</w:t>
      </w:r>
      <w:r w:rsidR="00BF121D" w:rsidRPr="00BE6BD5">
        <w:t xml:space="preserve"> Justiitsministeerium</w:t>
      </w:r>
      <w:r w:rsidR="00BF121D">
        <w:t xml:space="preserve"> jättis väljatöötamiskavatsuse kooskõlastamata, selgitades, et täiendavat analüüsi vajab </w:t>
      </w:r>
      <w:r w:rsidR="00BF121D" w:rsidRPr="00BE6BD5">
        <w:t>isikuandmete töötlemiseks sobi</w:t>
      </w:r>
      <w:r w:rsidR="00BF121D">
        <w:t xml:space="preserve">lik </w:t>
      </w:r>
      <w:r w:rsidR="00BF121D" w:rsidRPr="00BE6BD5">
        <w:t>õiguslik alus ja eraelu puutumatuse riive</w:t>
      </w:r>
      <w:r w:rsidR="00BF121D">
        <w:t xml:space="preserve"> proportsionaalsus</w:t>
      </w:r>
      <w:r w:rsidR="00BF121D" w:rsidRPr="00BE6BD5">
        <w:t>.</w:t>
      </w:r>
      <w:r w:rsidR="00203051">
        <w:t xml:space="preserve"> Täiendava analüüsi vajadusele viitasid ka teised tagasiside andjad.</w:t>
      </w:r>
    </w:p>
    <w:p w14:paraId="67F57E26" w14:textId="77777777" w:rsidR="00203051" w:rsidRDefault="00203051" w:rsidP="00DF3708">
      <w:pPr>
        <w:spacing w:after="0" w:line="240" w:lineRule="auto"/>
      </w:pPr>
    </w:p>
    <w:p w14:paraId="65416738" w14:textId="11457235" w:rsidR="00E34EDF" w:rsidRDefault="00203051" w:rsidP="00DF3708">
      <w:pPr>
        <w:spacing w:after="0" w:line="240" w:lineRule="auto"/>
        <w:jc w:val="both"/>
      </w:pPr>
      <w:r>
        <w:t>2022.</w:t>
      </w:r>
      <w:r w:rsidR="00321B73">
        <w:t xml:space="preserve"> </w:t>
      </w:r>
      <w:r>
        <w:t>aastal saatis Rahandusministeerium kooskõlastamisele täiendatud väljatöötamiskavatsuse</w:t>
      </w:r>
      <w:r>
        <w:rPr>
          <w:rStyle w:val="Allmrkuseviide"/>
        </w:rPr>
        <w:footnoteReference w:id="6"/>
      </w:r>
      <w:r>
        <w:t>.</w:t>
      </w:r>
      <w:r w:rsidR="00E935B4">
        <w:t xml:space="preserve"> </w:t>
      </w:r>
      <w:r w:rsidR="00E77791">
        <w:t>A</w:t>
      </w:r>
      <w:r w:rsidR="00E935B4">
        <w:t>rvamustes t</w:t>
      </w:r>
      <w:r w:rsidR="00E77791">
        <w:t>oodi</w:t>
      </w:r>
      <w:r w:rsidR="00E935B4">
        <w:t xml:space="preserve"> välja erinevaid aspekte, mis</w:t>
      </w:r>
      <w:r w:rsidR="00E34EDF">
        <w:t xml:space="preserve"> peamiselt</w:t>
      </w:r>
      <w:r w:rsidR="00E935B4">
        <w:t xml:space="preserve"> puudutasid </w:t>
      </w:r>
      <w:r w:rsidR="00E34EDF">
        <w:t xml:space="preserve">isikuandmete töötlemise õiguslikku alust (sh küsimus sellest, kas tegemist on avaliku ülesande täitmisega), </w:t>
      </w:r>
      <w:r w:rsidR="00E935B4">
        <w:t>tehnilist lahendust (register või andmevahetusplatvorm)</w:t>
      </w:r>
      <w:r w:rsidR="00E34EDF">
        <w:t>,  andmete koosseisu (kas üksnes positiivne info või ka negatiivne ehk andmed võlgnevuste kohta) ja järelevalvet teostavat asutust (Andmekaitse Inspektsioon või Finantsinspektsioon).</w:t>
      </w:r>
    </w:p>
    <w:p w14:paraId="0729AEC9" w14:textId="77777777" w:rsidR="00321B73" w:rsidRDefault="00321B73" w:rsidP="00DF3708">
      <w:pPr>
        <w:spacing w:after="0" w:line="240" w:lineRule="auto"/>
        <w:jc w:val="both"/>
      </w:pPr>
    </w:p>
    <w:p w14:paraId="4E271A9F" w14:textId="198A00F9" w:rsidR="004A7619" w:rsidRDefault="00321B73" w:rsidP="00DF3708">
      <w:pPr>
        <w:spacing w:after="0" w:line="240" w:lineRule="auto"/>
        <w:jc w:val="both"/>
      </w:pPr>
      <w:r>
        <w:t xml:space="preserve">Lisaks on Rahandusministeerium </w:t>
      </w:r>
      <w:r w:rsidR="00E76F36">
        <w:t>tellinud järgmised</w:t>
      </w:r>
      <w:r w:rsidR="004A7619">
        <w:t xml:space="preserve"> temaatilis</w:t>
      </w:r>
      <w:r w:rsidR="00E76F36">
        <w:t>ed</w:t>
      </w:r>
      <w:r w:rsidR="004A7619">
        <w:t xml:space="preserve"> analüüs</w:t>
      </w:r>
      <w:r w:rsidR="00E76F36">
        <w:t>id</w:t>
      </w:r>
      <w:r w:rsidR="004A7619">
        <w:t xml:space="preserve"> ja uuringud</w:t>
      </w:r>
      <w:r w:rsidR="00261157">
        <w:rPr>
          <w:rStyle w:val="Allmrkuseviide"/>
        </w:rPr>
        <w:footnoteReference w:id="7"/>
      </w:r>
      <w:r w:rsidR="004A7619">
        <w:t>:</w:t>
      </w:r>
    </w:p>
    <w:p w14:paraId="193531EB" w14:textId="6D512518" w:rsidR="00E76F36" w:rsidRDefault="005D516D" w:rsidP="00DF3708">
      <w:pPr>
        <w:spacing w:after="0" w:line="240" w:lineRule="auto"/>
        <w:jc w:val="both"/>
      </w:pPr>
      <w:r>
        <w:rPr>
          <w:b/>
          <w:bCs/>
        </w:rPr>
        <w:t xml:space="preserve">1) </w:t>
      </w:r>
      <w:r w:rsidR="00E77791" w:rsidRPr="005D516D">
        <w:t>2019.aastal „</w:t>
      </w:r>
      <w:r w:rsidR="004A7619" w:rsidRPr="005D516D">
        <w:t>Füüsiliste isikute finantskohustuste andmevahetusmudelite uuring</w:t>
      </w:r>
      <w:r w:rsidR="00261157" w:rsidRPr="005D516D">
        <w:t>“</w:t>
      </w:r>
      <w:r w:rsidR="00E76F36">
        <w:t>.</w:t>
      </w:r>
    </w:p>
    <w:p w14:paraId="26E3285E" w14:textId="77777777" w:rsidR="00E76F36" w:rsidRPr="00BE6BD5" w:rsidRDefault="00E76F36" w:rsidP="00DF3708">
      <w:pPr>
        <w:spacing w:after="0" w:line="240" w:lineRule="auto"/>
        <w:jc w:val="both"/>
      </w:pPr>
      <w:r w:rsidRPr="00BE6BD5">
        <w:rPr>
          <w:bCs/>
        </w:rPr>
        <w:t xml:space="preserve">Uuringu eesmärgiks oli välja selgitada, kas eraisikute laenu- ja muid finantskohustusi puudutava info vahetamine/jagamine kõikide pankade ja muude krediidiandjate vahel aitab vältida </w:t>
      </w:r>
      <w:proofErr w:type="spellStart"/>
      <w:r w:rsidRPr="00BE6BD5">
        <w:rPr>
          <w:bCs/>
        </w:rPr>
        <w:t>ülelaenamist</w:t>
      </w:r>
      <w:proofErr w:type="spellEnd"/>
      <w:r w:rsidRPr="00BE6BD5">
        <w:rPr>
          <w:bCs/>
        </w:rPr>
        <w:t xml:space="preserve"> ja sellest tingitud probleeme. Samuti kaardistas uuring erinevad mudelid, kuidas tagada piisav kontroll sellise info vahetamisel, ja analüüsis, </w:t>
      </w:r>
      <w:r w:rsidRPr="00BE6BD5">
        <w:t>mis kujul eraisikute finantskohustega seotud infot võiks vahetada ehk milline oleks Eesti jaoks sobilik mudel.</w:t>
      </w:r>
    </w:p>
    <w:p w14:paraId="760D66BD" w14:textId="77777777" w:rsidR="00EF4DA6" w:rsidRDefault="00EF4DA6" w:rsidP="00DF3708">
      <w:pPr>
        <w:spacing w:after="0" w:line="240" w:lineRule="auto"/>
        <w:jc w:val="both"/>
      </w:pPr>
    </w:p>
    <w:p w14:paraId="739058D1" w14:textId="55B0ADEE" w:rsidR="00E76F36" w:rsidRPr="00BE6BD5" w:rsidRDefault="00E76F36" w:rsidP="00DF3708">
      <w:pPr>
        <w:spacing w:after="0" w:line="240" w:lineRule="auto"/>
        <w:jc w:val="both"/>
      </w:pPr>
      <w:r w:rsidRPr="00E76F36">
        <w:t>Uuringus analüüsitud kolmest mudelist hinnati Eesti jaoks sobivaimaks variant, kus krediidiandjad ise hakkavad andmevahetust korraldama, kuid seda vastavalt riigi seatud tingimustele (nn krediidibüroo mudel).</w:t>
      </w:r>
      <w:r w:rsidRPr="00BE6BD5">
        <w:t xml:space="preserve"> Sellise süsteemi korral on vajalik krediidibüroo kui teenusepakkuja </w:t>
      </w:r>
      <w:proofErr w:type="spellStart"/>
      <w:r w:rsidRPr="00BE6BD5">
        <w:t>tegevusloastamine</w:t>
      </w:r>
      <w:proofErr w:type="spellEnd"/>
      <w:r w:rsidRPr="00BE6BD5">
        <w:t xml:space="preserve">, samuti tegevusnõuete kehtestamine, et tagada piisav usaldus, andmete turvalisus ja teenuse jätkuvus. Kui teenusepakkujaid on rohkem, on krediidiandja seotud vaid ühe krediidibürooga, kes vajadusel andmete saamiseks/edastamiseks „suhtleb“ ise teiste krediidibüroodega. </w:t>
      </w:r>
    </w:p>
    <w:p w14:paraId="3FAFF0A7" w14:textId="77777777" w:rsidR="005D516D" w:rsidRDefault="005D516D" w:rsidP="00DF3708">
      <w:pPr>
        <w:spacing w:after="0" w:line="240" w:lineRule="auto"/>
        <w:jc w:val="both"/>
      </w:pPr>
    </w:p>
    <w:p w14:paraId="38C69607" w14:textId="6FC4519A" w:rsidR="005D516D" w:rsidRDefault="005D516D" w:rsidP="00DF3708">
      <w:pPr>
        <w:spacing w:after="0" w:line="240" w:lineRule="auto"/>
        <w:jc w:val="both"/>
      </w:pPr>
      <w:r>
        <w:rPr>
          <w:b/>
          <w:bCs/>
        </w:rPr>
        <w:t xml:space="preserve">2) </w:t>
      </w:r>
      <w:r w:rsidR="00E77791">
        <w:t>202</w:t>
      </w:r>
      <w:r w:rsidR="00EF4DA6">
        <w:t>1</w:t>
      </w:r>
      <w:r w:rsidR="00E77791">
        <w:t>. aastal „</w:t>
      </w:r>
      <w:r w:rsidR="004A7619">
        <w:t>Krediidituru uuring</w:t>
      </w:r>
      <w:r w:rsidR="00E77791">
        <w:t>“</w:t>
      </w:r>
      <w:r>
        <w:t>.</w:t>
      </w:r>
    </w:p>
    <w:p w14:paraId="07C9235A" w14:textId="7B2B5459" w:rsidR="005D516D" w:rsidRDefault="005D516D" w:rsidP="00DF3708">
      <w:pPr>
        <w:spacing w:after="0" w:line="240" w:lineRule="auto"/>
        <w:jc w:val="both"/>
        <w:rPr>
          <w:bCs/>
        </w:rPr>
      </w:pPr>
      <w:r w:rsidRPr="00BE6BD5">
        <w:rPr>
          <w:bCs/>
        </w:rPr>
        <w:t>Tartu Ülikooli Sotsiaalteaduslike rakendusuuringute keskus (</w:t>
      </w:r>
      <w:r w:rsidRPr="00BE6BD5">
        <w:t>RAKE</w:t>
      </w:r>
      <w:r w:rsidRPr="00BE6BD5">
        <w:rPr>
          <w:bCs/>
        </w:rPr>
        <w:t>) viis Rahandusministeeriumi tellimusel läbi krediidituru uuringu, mille eesmärgiks oli selgitada, milline on Eesti krediidituru hetkeolukord, analüüsida, kuidas on mõjutanud 2015.a vastu võetud krediidiandjate ja -vahendajate seadus krediiditurgu ning töötada välja ettepanekud vastutustundliku laenamise põhimõtete järgimise parendamiseks ja muude probleemkohtade lahendamiseks.</w:t>
      </w:r>
      <w:r w:rsidRPr="00BE6BD5">
        <w:rPr>
          <w:rStyle w:val="Allmrkuseviide"/>
          <w:bCs/>
        </w:rPr>
        <w:footnoteReference w:id="8"/>
      </w:r>
      <w:r w:rsidRPr="00BE6BD5">
        <w:rPr>
          <w:bCs/>
        </w:rPr>
        <w:t xml:space="preserve"> </w:t>
      </w:r>
    </w:p>
    <w:p w14:paraId="3D97A59E" w14:textId="77777777" w:rsidR="005D516D" w:rsidRPr="00BE6BD5" w:rsidRDefault="005D516D" w:rsidP="00DF3708">
      <w:pPr>
        <w:spacing w:after="0" w:line="240" w:lineRule="auto"/>
        <w:jc w:val="both"/>
        <w:rPr>
          <w:bCs/>
        </w:rPr>
      </w:pPr>
    </w:p>
    <w:p w14:paraId="4A5DDACF" w14:textId="77777777" w:rsidR="005D516D" w:rsidRPr="00BE6BD5" w:rsidRDefault="005D516D" w:rsidP="00DF3708">
      <w:pPr>
        <w:spacing w:after="0" w:line="240" w:lineRule="auto"/>
        <w:jc w:val="both"/>
      </w:pPr>
      <w:r w:rsidRPr="00BE6BD5">
        <w:t>Uuringu lõpptulemusena tehti mitmeid soovitusi vastutustundliku laenamise tõhustamiseks, aga ka üldisemalt tarbijate olukorra parendamiseks krediiditurul. Uuringu käigus analüüsitud kohtupraktika ja intervjuud tõendasid, et krediidipakkujatel on tihti keeruline hinnata ja välja selgitada tarbija varasemalt võetud finantskohustusi. Uuringu autorite hinnangul lihtsustaks positiivne krediidiregister krediidipakkujate jaoks tarbija krediidivõimelisuse hindamist ja aitaks nii tarbijatel endil kui ka krediidipakkujatel saada kõikset ülevaadet tarbija kohustustest ning seeläbi nõuetekohaselt tarbija krediidivõimelisust detailsema teabe alusel hinnata. Register aitaks eelduslikult vähendada riski, et krediiditoodet võimaldatakse tarbida isikul, kes tema sissetulekut ja varasemaid kohustusi arvestades laenu teenindada ei suuda. Seega on muudatuse elluviimine kaaluka positiivse mõjuga vastutustundliku laenamise tagamiseks.</w:t>
      </w:r>
      <w:r w:rsidRPr="00BE6BD5">
        <w:rPr>
          <w:vertAlign w:val="superscript"/>
        </w:rPr>
        <w:footnoteReference w:id="9"/>
      </w:r>
      <w:r w:rsidRPr="00BE6BD5">
        <w:t xml:space="preserve"> </w:t>
      </w:r>
    </w:p>
    <w:p w14:paraId="15C07FE0" w14:textId="0DA00A00" w:rsidR="005D516D" w:rsidRDefault="005D516D" w:rsidP="00DF3708">
      <w:pPr>
        <w:spacing w:after="0" w:line="240" w:lineRule="auto"/>
        <w:jc w:val="both"/>
      </w:pPr>
    </w:p>
    <w:p w14:paraId="2A8E87CB" w14:textId="2809F665" w:rsidR="005D516D" w:rsidRDefault="005D516D" w:rsidP="00DF3708">
      <w:pPr>
        <w:spacing w:after="0" w:line="240" w:lineRule="auto"/>
        <w:jc w:val="both"/>
      </w:pPr>
      <w:r w:rsidRPr="005D516D">
        <w:rPr>
          <w:b/>
          <w:bCs/>
        </w:rPr>
        <w:t>3</w:t>
      </w:r>
      <w:r>
        <w:rPr>
          <w:b/>
          <w:bCs/>
        </w:rPr>
        <w:t>)</w:t>
      </w:r>
      <w:r>
        <w:t xml:space="preserve"> </w:t>
      </w:r>
      <w:r w:rsidR="00E77791">
        <w:t>2024. aastal „</w:t>
      </w:r>
      <w:r w:rsidR="004A7619">
        <w:t>Positiivse krediidiregistri võimalike optimaalsete tehnoloogiliste lahenduste analüüs</w:t>
      </w:r>
      <w:r>
        <w:t>“.</w:t>
      </w:r>
    </w:p>
    <w:p w14:paraId="4178CA01" w14:textId="77777777" w:rsidR="005D516D" w:rsidRDefault="005D516D" w:rsidP="00DF3708">
      <w:pPr>
        <w:spacing w:after="0" w:line="240" w:lineRule="auto"/>
        <w:jc w:val="both"/>
      </w:pPr>
    </w:p>
    <w:p w14:paraId="0B1B8ABF" w14:textId="29D4552B" w:rsidR="00D631D5" w:rsidRDefault="005D516D" w:rsidP="00DF3708">
      <w:pPr>
        <w:spacing w:after="0" w:line="240" w:lineRule="auto"/>
        <w:jc w:val="both"/>
      </w:pPr>
      <w:r>
        <w:t xml:space="preserve">Cybernetica AS viis läbi rakendusliku uuringu, mille eesmärgiks oli leida uusi lähenemisi, kuidas „ehitada“ krediiditeaberegister nii, et oleksid kaitstud andmesubjektide privaatsus ja tagatud vastutustundlikuks laenamiseks vajaliku teabe jagamine selliselt, et ka väiksematel laenuandjatel oleks võimalik registriga liituda. </w:t>
      </w:r>
      <w:r w:rsidR="007C2F59">
        <w:t>Uuringus</w:t>
      </w:r>
      <w:r>
        <w:t xml:space="preserve"> toodi esile</w:t>
      </w:r>
      <w:r w:rsidR="00D631D5">
        <w:t xml:space="preserve"> registri</w:t>
      </w:r>
      <w:r>
        <w:t xml:space="preserve"> </w:t>
      </w:r>
      <w:r w:rsidR="007C2F59">
        <w:t>kolm võimalikku arhitektuurilist lahendust</w:t>
      </w:r>
      <w:r w:rsidR="00D631D5">
        <w:t>:</w:t>
      </w:r>
    </w:p>
    <w:p w14:paraId="31D1493A" w14:textId="7D7875F2" w:rsidR="00D631D5" w:rsidRDefault="00DD30D8" w:rsidP="00DF3708">
      <w:pPr>
        <w:pStyle w:val="Loendilik"/>
        <w:numPr>
          <w:ilvl w:val="0"/>
          <w:numId w:val="19"/>
        </w:numPr>
        <w:spacing w:after="0" w:line="240" w:lineRule="auto"/>
        <w:jc w:val="both"/>
      </w:pPr>
      <w:r>
        <w:t>a</w:t>
      </w:r>
      <w:r w:rsidR="00D631D5">
        <w:t xml:space="preserve">rhitektuur 1 – üks registripidaja; </w:t>
      </w:r>
    </w:p>
    <w:p w14:paraId="6E747231" w14:textId="065200B0" w:rsidR="00D631D5" w:rsidRDefault="00DD30D8" w:rsidP="00DF3708">
      <w:pPr>
        <w:pStyle w:val="Loendilik"/>
        <w:numPr>
          <w:ilvl w:val="0"/>
          <w:numId w:val="19"/>
        </w:numPr>
        <w:spacing w:after="0" w:line="240" w:lineRule="auto"/>
        <w:jc w:val="both"/>
      </w:pPr>
      <w:r>
        <w:t>a</w:t>
      </w:r>
      <w:r w:rsidR="00D631D5">
        <w:t>rhitektuur 2 – mitu registripidajat;</w:t>
      </w:r>
    </w:p>
    <w:p w14:paraId="7ED68DE4" w14:textId="453ABE6A" w:rsidR="00D631D5" w:rsidRDefault="00DD30D8" w:rsidP="00DF3708">
      <w:pPr>
        <w:pStyle w:val="Loendilik"/>
        <w:numPr>
          <w:ilvl w:val="0"/>
          <w:numId w:val="19"/>
        </w:numPr>
        <w:spacing w:after="0" w:line="240" w:lineRule="auto"/>
        <w:jc w:val="both"/>
      </w:pPr>
      <w:r>
        <w:t>a</w:t>
      </w:r>
      <w:r w:rsidR="00D631D5">
        <w:t>rhitektuur 3– üks keskne register,</w:t>
      </w:r>
    </w:p>
    <w:p w14:paraId="5230B1F0" w14:textId="79A7B5D5" w:rsidR="00D631D5" w:rsidRDefault="00D631D5" w:rsidP="00DF3708">
      <w:pPr>
        <w:spacing w:after="0" w:line="240" w:lineRule="auto"/>
        <w:jc w:val="both"/>
      </w:pPr>
      <w:r>
        <w:t>ning kolm sobilikku privaatsuskaitsetehnoloogia</w:t>
      </w:r>
      <w:r w:rsidR="00DD30D8">
        <w:t>t</w:t>
      </w:r>
      <w:r>
        <w:t>:</w:t>
      </w:r>
    </w:p>
    <w:p w14:paraId="2B7BA29C" w14:textId="262CF9AE" w:rsidR="00D631D5" w:rsidRDefault="00D631D5" w:rsidP="00DF3708">
      <w:pPr>
        <w:pStyle w:val="Loendilik"/>
        <w:numPr>
          <w:ilvl w:val="0"/>
          <w:numId w:val="20"/>
        </w:numPr>
        <w:spacing w:after="0" w:line="240" w:lineRule="auto"/>
        <w:jc w:val="both"/>
      </w:pPr>
      <w:r>
        <w:t xml:space="preserve">usaldatavad täitmiskeskkonnad (TEE), </w:t>
      </w:r>
    </w:p>
    <w:p w14:paraId="7DFD645D" w14:textId="267345F4" w:rsidR="00D631D5" w:rsidRDefault="00D631D5" w:rsidP="00DF3708">
      <w:pPr>
        <w:pStyle w:val="Loendilik"/>
        <w:numPr>
          <w:ilvl w:val="0"/>
          <w:numId w:val="20"/>
        </w:numPr>
        <w:spacing w:after="0" w:line="240" w:lineRule="auto"/>
        <w:jc w:val="both"/>
      </w:pPr>
      <w:r>
        <w:t>osaliselt krüpteeritud andmebaas</w:t>
      </w:r>
      <w:r w:rsidR="007C2F59">
        <w:t xml:space="preserve"> </w:t>
      </w:r>
      <w:r>
        <w:t>(PEDB),</w:t>
      </w:r>
    </w:p>
    <w:p w14:paraId="155E0516" w14:textId="5632EFF6" w:rsidR="00D631D5" w:rsidRDefault="00D631D5" w:rsidP="00DF3708">
      <w:pPr>
        <w:pStyle w:val="Loendilik"/>
        <w:numPr>
          <w:ilvl w:val="0"/>
          <w:numId w:val="20"/>
        </w:numPr>
        <w:spacing w:after="0" w:line="240" w:lineRule="auto"/>
        <w:jc w:val="both"/>
      </w:pPr>
      <w:r>
        <w:t>sünteetilised andmed.</w:t>
      </w:r>
    </w:p>
    <w:p w14:paraId="0EEF4AA4" w14:textId="77777777" w:rsidR="00D631D5" w:rsidRDefault="00D631D5" w:rsidP="00DF3708">
      <w:pPr>
        <w:spacing w:after="0" w:line="240" w:lineRule="auto"/>
        <w:jc w:val="both"/>
      </w:pPr>
    </w:p>
    <w:p w14:paraId="6BA96630" w14:textId="1928AEF3" w:rsidR="005D516D" w:rsidRDefault="00D631D5" w:rsidP="00DF3708">
      <w:pPr>
        <w:spacing w:after="0" w:line="240" w:lineRule="auto"/>
        <w:jc w:val="both"/>
      </w:pPr>
      <w:r>
        <w:t>Analüüsis toodud ettepanekud ja soovitused on realiseeritavad</w:t>
      </w:r>
      <w:r w:rsidR="00947F46">
        <w:t xml:space="preserve"> peamiselt</w:t>
      </w:r>
      <w:r>
        <w:t xml:space="preserve"> registri </w:t>
      </w:r>
      <w:r w:rsidR="00947F46">
        <w:t xml:space="preserve">asutamisel ja </w:t>
      </w:r>
      <w:r>
        <w:t>arendamisel.</w:t>
      </w:r>
    </w:p>
    <w:p w14:paraId="0DE1E431" w14:textId="77777777" w:rsidR="005D516D" w:rsidRDefault="005D516D" w:rsidP="00DF3708">
      <w:pPr>
        <w:spacing w:after="0" w:line="240" w:lineRule="auto"/>
        <w:jc w:val="both"/>
        <w:rPr>
          <w:rFonts w:cs="Times New Roman"/>
          <w:b/>
          <w:bCs/>
          <w:szCs w:val="24"/>
        </w:rPr>
      </w:pPr>
    </w:p>
    <w:p w14:paraId="22582F3A" w14:textId="47224BA9" w:rsidR="00E77791" w:rsidRDefault="00E76F36" w:rsidP="00DF3708">
      <w:pPr>
        <w:spacing w:after="0" w:line="240" w:lineRule="auto"/>
        <w:rPr>
          <w:rFonts w:cs="Times New Roman"/>
          <w:szCs w:val="24"/>
        </w:rPr>
      </w:pPr>
      <w:r>
        <w:rPr>
          <w:rFonts w:cs="Times New Roman"/>
          <w:szCs w:val="24"/>
        </w:rPr>
        <w:t>Eelnõu on koostatud väljatöötamiskavatsusele antud tagasisidet ja teostatud analüüs</w:t>
      </w:r>
      <w:r w:rsidR="005D516D">
        <w:rPr>
          <w:rFonts w:cs="Times New Roman"/>
          <w:szCs w:val="24"/>
        </w:rPr>
        <w:t>e</w:t>
      </w:r>
      <w:r>
        <w:rPr>
          <w:rFonts w:cs="Times New Roman"/>
          <w:szCs w:val="24"/>
        </w:rPr>
        <w:t xml:space="preserve"> silmas pidades. Eelnõus kajastuvate lahenduste valikut põhjendatakse käesolevas seletuskirjas.</w:t>
      </w:r>
    </w:p>
    <w:p w14:paraId="3D3F5E43" w14:textId="77777777" w:rsidR="003A50BF" w:rsidRDefault="003A50BF" w:rsidP="00DF3708">
      <w:pPr>
        <w:spacing w:after="0" w:line="240" w:lineRule="auto"/>
        <w:rPr>
          <w:rFonts w:cs="Times New Roman"/>
          <w:szCs w:val="24"/>
        </w:rPr>
      </w:pPr>
    </w:p>
    <w:p w14:paraId="27F58A4E" w14:textId="77777777" w:rsidR="003A50BF" w:rsidRDefault="003A50BF" w:rsidP="003A50BF">
      <w:pPr>
        <w:spacing w:after="0" w:line="240" w:lineRule="auto"/>
        <w:jc w:val="both"/>
      </w:pPr>
      <w:r>
        <w:t xml:space="preserve">Järgmisel joonisel on lihtsustatud kujul esitatud krediiditeaberegistri ülesehitus. </w:t>
      </w:r>
    </w:p>
    <w:p w14:paraId="7B804363" w14:textId="77777777" w:rsidR="003A50BF" w:rsidRDefault="003A50BF" w:rsidP="003A50BF">
      <w:pPr>
        <w:spacing w:after="0" w:line="240" w:lineRule="auto"/>
        <w:jc w:val="both"/>
      </w:pPr>
    </w:p>
    <w:p w14:paraId="205BAFBA" w14:textId="55B77E97" w:rsidR="003A50BF" w:rsidRDefault="003A50BF" w:rsidP="003A50BF">
      <w:pPr>
        <w:spacing w:after="0" w:line="240" w:lineRule="auto"/>
        <w:jc w:val="both"/>
      </w:pPr>
      <w:r>
        <w:t>Joonis 1. Positiivse krediidiregistri ülesehitus</w:t>
      </w:r>
    </w:p>
    <w:p w14:paraId="78712DC3" w14:textId="77777777" w:rsidR="003A50BF" w:rsidRDefault="003A50BF" w:rsidP="003A50BF">
      <w:pPr>
        <w:spacing w:after="0" w:line="240" w:lineRule="auto"/>
        <w:jc w:val="both"/>
      </w:pPr>
      <w:r w:rsidRPr="00823A44">
        <w:rPr>
          <w:noProof/>
        </w:rPr>
        <w:drawing>
          <wp:inline distT="0" distB="0" distL="0" distR="0" wp14:anchorId="28F57EB6" wp14:editId="6D0AE31B">
            <wp:extent cx="5725236" cy="3515045"/>
            <wp:effectExtent l="0" t="0" r="8890" b="9525"/>
            <wp:docPr id="3938388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838897" name=""/>
                    <pic:cNvPicPr/>
                  </pic:nvPicPr>
                  <pic:blipFill rotWithShape="1">
                    <a:blip r:embed="rId20"/>
                    <a:srcRect l="28078" t="21695" r="13637" b="14682"/>
                    <a:stretch/>
                  </pic:blipFill>
                  <pic:spPr bwMode="auto">
                    <a:xfrm>
                      <a:off x="0" y="0"/>
                      <a:ext cx="5736875" cy="3522191"/>
                    </a:xfrm>
                    <a:prstGeom prst="rect">
                      <a:avLst/>
                    </a:prstGeom>
                    <a:ln>
                      <a:noFill/>
                    </a:ln>
                    <a:extLst>
                      <a:ext uri="{53640926-AAD7-44D8-BBD7-CCE9431645EC}">
                        <a14:shadowObscured xmlns:a14="http://schemas.microsoft.com/office/drawing/2010/main"/>
                      </a:ext>
                    </a:extLst>
                  </pic:spPr>
                </pic:pic>
              </a:graphicData>
            </a:graphic>
          </wp:inline>
        </w:drawing>
      </w:r>
    </w:p>
    <w:p w14:paraId="3E178E11" w14:textId="77777777" w:rsidR="00A702B1" w:rsidRDefault="00A702B1" w:rsidP="00DF3708">
      <w:pPr>
        <w:spacing w:after="0" w:line="240" w:lineRule="auto"/>
        <w:rPr>
          <w:rFonts w:cs="Times New Roman"/>
          <w:szCs w:val="24"/>
        </w:rPr>
      </w:pPr>
    </w:p>
    <w:p w14:paraId="61E0F4E5" w14:textId="77777777" w:rsidR="00A702B1" w:rsidRDefault="00A702B1" w:rsidP="00DF3708">
      <w:pPr>
        <w:spacing w:after="0" w:line="240" w:lineRule="auto"/>
      </w:pPr>
      <w:r>
        <w:rPr>
          <w:rFonts w:cs="Times New Roman"/>
          <w:szCs w:val="24"/>
        </w:rPr>
        <w:t xml:space="preserve">Eelnõuga muudetakse </w:t>
      </w:r>
      <w:r>
        <w:t xml:space="preserve">järgmisi seadusi: </w:t>
      </w:r>
    </w:p>
    <w:p w14:paraId="76F9E4B2" w14:textId="12FE4FB3" w:rsidR="00A702B1" w:rsidRDefault="00A702B1" w:rsidP="00DF3708">
      <w:pPr>
        <w:spacing w:after="0" w:line="240" w:lineRule="auto"/>
        <w:jc w:val="both"/>
      </w:pPr>
      <w:r>
        <w:t>1) F</w:t>
      </w:r>
      <w:r w:rsidRPr="00A702B1">
        <w:t>inantsinspektsiooni seadus</w:t>
      </w:r>
      <w:r w:rsidR="00E307EF">
        <w:t xml:space="preserve">, </w:t>
      </w:r>
      <w:r w:rsidRPr="00A702B1">
        <w:t>RT I,</w:t>
      </w:r>
      <w:r w:rsidR="00E307EF" w:rsidRPr="00E307EF">
        <w:rPr>
          <w:rFonts w:ascii="Arial" w:hAnsi="Arial" w:cs="Arial"/>
          <w:color w:val="202020"/>
          <w:sz w:val="18"/>
          <w:szCs w:val="18"/>
          <w:shd w:val="clear" w:color="auto" w:fill="FFFFFF"/>
        </w:rPr>
        <w:t xml:space="preserve"> </w:t>
      </w:r>
      <w:r w:rsidR="00E307EF" w:rsidRPr="00E307EF">
        <w:t>11.10.2024, 3</w:t>
      </w:r>
      <w:r>
        <w:t>;</w:t>
      </w:r>
    </w:p>
    <w:p w14:paraId="6AAC6D2C" w14:textId="276E0E43" w:rsidR="002E4ABA" w:rsidRDefault="00A702B1" w:rsidP="00DF3708">
      <w:pPr>
        <w:spacing w:after="0" w:line="240" w:lineRule="auto"/>
        <w:jc w:val="both"/>
      </w:pPr>
      <w:r>
        <w:t>2)</w:t>
      </w:r>
      <w:r w:rsidR="002E4ABA">
        <w:t xml:space="preserve"> hoiu-laenuühistu seadus (edaspidi </w:t>
      </w:r>
      <w:r w:rsidR="002E4ABA" w:rsidRPr="002E4ABA">
        <w:rPr>
          <w:i/>
          <w:iCs/>
        </w:rPr>
        <w:t>HLÜS</w:t>
      </w:r>
      <w:r w:rsidR="002E4ABA">
        <w:t xml:space="preserve">), </w:t>
      </w:r>
      <w:r w:rsidR="002E4ABA" w:rsidRPr="002E4ABA">
        <w:t>RT I, 11.10.2024, 6</w:t>
      </w:r>
      <w:r w:rsidR="002E4ABA">
        <w:t>;</w:t>
      </w:r>
    </w:p>
    <w:p w14:paraId="4C71D5E7" w14:textId="505BC7C8" w:rsidR="00A702B1" w:rsidRDefault="002E4ABA" w:rsidP="00DF3708">
      <w:pPr>
        <w:spacing w:after="0" w:line="240" w:lineRule="auto"/>
        <w:jc w:val="both"/>
      </w:pPr>
      <w:r>
        <w:t xml:space="preserve">3) </w:t>
      </w:r>
      <w:r w:rsidR="00A702B1">
        <w:t>k</w:t>
      </w:r>
      <w:r w:rsidR="00A702B1" w:rsidRPr="00A702B1">
        <w:t>rediidiandjate ja –vahendajate seadus</w:t>
      </w:r>
      <w:r w:rsidR="00A702B1">
        <w:t>e</w:t>
      </w:r>
      <w:r w:rsidR="0015767D">
        <w:t xml:space="preserve"> (edaspidi </w:t>
      </w:r>
      <w:r w:rsidR="0015767D" w:rsidRPr="0015767D">
        <w:rPr>
          <w:i/>
          <w:iCs/>
        </w:rPr>
        <w:t>KAVS</w:t>
      </w:r>
      <w:r w:rsidR="0015767D">
        <w:t>)</w:t>
      </w:r>
      <w:r w:rsidR="00E307EF">
        <w:t>,</w:t>
      </w:r>
      <w:r w:rsidR="00A702B1">
        <w:t xml:space="preserve"> </w:t>
      </w:r>
      <w:r w:rsidR="00A702B1" w:rsidRPr="00A702B1">
        <w:t xml:space="preserve">RT I, </w:t>
      </w:r>
      <w:r w:rsidR="00E307EF" w:rsidRPr="00E307EF">
        <w:t>11.10.2024, 12</w:t>
      </w:r>
      <w:r w:rsidR="00A702B1">
        <w:t>;</w:t>
      </w:r>
    </w:p>
    <w:p w14:paraId="53204C9E" w14:textId="0FE75CCD" w:rsidR="00A702B1" w:rsidRDefault="002E4ABA" w:rsidP="00DF3708">
      <w:pPr>
        <w:spacing w:after="0" w:line="240" w:lineRule="auto"/>
        <w:jc w:val="both"/>
      </w:pPr>
      <w:r>
        <w:t>4</w:t>
      </w:r>
      <w:r w:rsidR="00A702B1">
        <w:t>) k</w:t>
      </w:r>
      <w:r w:rsidR="00A702B1" w:rsidRPr="00A702B1">
        <w:t>rediidiasutuste seaduse</w:t>
      </w:r>
      <w:r w:rsidR="0015767D">
        <w:t xml:space="preserve"> (edaspidi </w:t>
      </w:r>
      <w:r w:rsidR="0015767D" w:rsidRPr="0015767D">
        <w:rPr>
          <w:i/>
          <w:iCs/>
        </w:rPr>
        <w:t>KAS</w:t>
      </w:r>
      <w:r w:rsidR="0015767D">
        <w:t>)</w:t>
      </w:r>
      <w:r w:rsidR="00A702B1">
        <w:t xml:space="preserve"> (</w:t>
      </w:r>
      <w:r w:rsidR="00A702B1" w:rsidRPr="00A702B1">
        <w:t xml:space="preserve">RT I, </w:t>
      </w:r>
      <w:r w:rsidR="004B6D09" w:rsidRPr="004B6D09">
        <w:t>11.10.2024, 14</w:t>
      </w:r>
      <w:r w:rsidR="00A702B1">
        <w:t>)</w:t>
      </w:r>
      <w:r w:rsidR="004B6D09">
        <w:t>;</w:t>
      </w:r>
      <w:r w:rsidR="00A702B1">
        <w:t xml:space="preserve"> </w:t>
      </w:r>
    </w:p>
    <w:p w14:paraId="1D3E5268" w14:textId="5C2FCE27" w:rsidR="00A702B1" w:rsidRPr="00E77791" w:rsidRDefault="002E4ABA" w:rsidP="00DF3708">
      <w:pPr>
        <w:spacing w:after="0" w:line="240" w:lineRule="auto"/>
        <w:jc w:val="both"/>
        <w:rPr>
          <w:rFonts w:cs="Times New Roman"/>
          <w:szCs w:val="24"/>
        </w:rPr>
      </w:pPr>
      <w:r>
        <w:t>5</w:t>
      </w:r>
      <w:r w:rsidR="009004A6">
        <w:t xml:space="preserve">) </w:t>
      </w:r>
      <w:r w:rsidR="00A702B1">
        <w:t>v</w:t>
      </w:r>
      <w:r w:rsidR="00A702B1" w:rsidRPr="00A702B1">
        <w:t>õlaõigusseaduse</w:t>
      </w:r>
      <w:r w:rsidR="0015767D">
        <w:t xml:space="preserve"> (edaspidi </w:t>
      </w:r>
      <w:r w:rsidR="0015767D" w:rsidRPr="0015767D">
        <w:rPr>
          <w:i/>
          <w:iCs/>
        </w:rPr>
        <w:t>VÕS</w:t>
      </w:r>
      <w:r w:rsidR="0015767D">
        <w:t>)</w:t>
      </w:r>
      <w:r w:rsidR="004B6D09">
        <w:t>,</w:t>
      </w:r>
      <w:r w:rsidR="00064B61">
        <w:t xml:space="preserve"> </w:t>
      </w:r>
      <w:r w:rsidR="00A702B1" w:rsidRPr="00A702B1">
        <w:t xml:space="preserve">RT I, </w:t>
      </w:r>
      <w:r w:rsidR="004B6D09" w:rsidRPr="004B6D09">
        <w:t>04.07.2024, 18</w:t>
      </w:r>
      <w:r w:rsidR="00AF4C01">
        <w:t>.</w:t>
      </w:r>
    </w:p>
    <w:p w14:paraId="41D185FB" w14:textId="77777777" w:rsidR="00E77791" w:rsidRDefault="00E77791" w:rsidP="00DF3708">
      <w:pPr>
        <w:spacing w:after="0" w:line="240" w:lineRule="auto"/>
        <w:ind w:left="708"/>
        <w:jc w:val="both"/>
        <w:rPr>
          <w:rFonts w:cs="Times New Roman"/>
          <w:szCs w:val="24"/>
        </w:rPr>
      </w:pPr>
    </w:p>
    <w:p w14:paraId="3DFFA6D9" w14:textId="77777777" w:rsidR="003A50BF" w:rsidRDefault="003A50BF" w:rsidP="00DF3708">
      <w:pPr>
        <w:spacing w:after="0" w:line="240" w:lineRule="auto"/>
        <w:ind w:left="708"/>
        <w:jc w:val="both"/>
        <w:rPr>
          <w:rFonts w:cs="Times New Roman"/>
          <w:szCs w:val="24"/>
        </w:rPr>
      </w:pPr>
    </w:p>
    <w:p w14:paraId="787BF215" w14:textId="77777777" w:rsidR="003A50BF" w:rsidRDefault="003A50BF" w:rsidP="00DF3708">
      <w:pPr>
        <w:spacing w:after="0" w:line="240" w:lineRule="auto"/>
        <w:ind w:left="708"/>
        <w:jc w:val="both"/>
        <w:rPr>
          <w:rFonts w:cs="Times New Roman"/>
          <w:szCs w:val="24"/>
        </w:rPr>
      </w:pPr>
    </w:p>
    <w:p w14:paraId="7F01AA6F" w14:textId="77777777" w:rsidR="003A50BF" w:rsidRPr="00E77791" w:rsidRDefault="003A50BF" w:rsidP="00DF3708">
      <w:pPr>
        <w:spacing w:after="0" w:line="240" w:lineRule="auto"/>
        <w:ind w:left="708"/>
        <w:jc w:val="both"/>
        <w:rPr>
          <w:rFonts w:cs="Times New Roman"/>
          <w:szCs w:val="24"/>
        </w:rPr>
      </w:pPr>
    </w:p>
    <w:p w14:paraId="1004B3C5" w14:textId="3535942B" w:rsidR="00E77791" w:rsidRDefault="00E76F36" w:rsidP="00DF3708">
      <w:pPr>
        <w:spacing w:after="0" w:line="240" w:lineRule="auto"/>
        <w:jc w:val="both"/>
        <w:rPr>
          <w:rFonts w:cs="Times New Roman"/>
          <w:b/>
          <w:bCs/>
          <w:szCs w:val="24"/>
        </w:rPr>
      </w:pPr>
      <w:r>
        <w:rPr>
          <w:rFonts w:cs="Times New Roman"/>
          <w:b/>
          <w:szCs w:val="24"/>
        </w:rPr>
        <w:t xml:space="preserve">3. </w:t>
      </w:r>
      <w:r w:rsidRPr="00B349E9">
        <w:rPr>
          <w:rFonts w:cs="Times New Roman"/>
          <w:b/>
          <w:szCs w:val="24"/>
        </w:rPr>
        <w:t>Eelnõu sisu ja võrdlev analüüs</w:t>
      </w:r>
    </w:p>
    <w:p w14:paraId="69F9F56B" w14:textId="34EEC239" w:rsidR="00E0271E" w:rsidRPr="00AC1674" w:rsidRDefault="00E0271E" w:rsidP="00DF3708">
      <w:pPr>
        <w:spacing w:after="0" w:line="240" w:lineRule="auto"/>
        <w:jc w:val="both"/>
        <w:rPr>
          <w:b/>
          <w:bCs/>
          <w:i/>
          <w:iCs/>
        </w:rPr>
      </w:pPr>
      <w:r w:rsidRPr="00AC1674">
        <w:rPr>
          <w:b/>
          <w:bCs/>
          <w:i/>
          <w:iCs/>
        </w:rPr>
        <w:t xml:space="preserve">3.1. Ülevaade kehtivast õigusest </w:t>
      </w:r>
    </w:p>
    <w:p w14:paraId="11A2FE91" w14:textId="2242711C" w:rsidR="00696D54" w:rsidRDefault="00216ACA" w:rsidP="00DF3708">
      <w:pPr>
        <w:spacing w:after="0" w:line="240" w:lineRule="auto"/>
        <w:jc w:val="both"/>
      </w:pPr>
      <w:r>
        <w:t xml:space="preserve">Laenuvõtmist mõjutavad mitmesugused isiklikud, majanduslikud ja sotsiaalsed tegurid. </w:t>
      </w:r>
      <w:r w:rsidR="00943ACD">
        <w:t>Laen</w:t>
      </w:r>
      <w:r>
        <w:t xml:space="preserve"> võimaldab inimesel finantseerida kulutusi, mida </w:t>
      </w:r>
      <w:r w:rsidR="00B779B3">
        <w:t>ta</w:t>
      </w:r>
      <w:r>
        <w:t xml:space="preserve"> ei suuda katta oma sissetulekute või säästudega</w:t>
      </w:r>
      <w:r w:rsidR="00B779B3">
        <w:t xml:space="preserve">, </w:t>
      </w:r>
      <w:r>
        <w:t>pakkudes nii võimalust rahuldada erinevaid vajadusi</w:t>
      </w:r>
      <w:r w:rsidR="00B779B3">
        <w:t xml:space="preserve">. Paljudele oleks oma kodu soetamine ilma eluasemelaenuta kättesaamatu unistus. Ka </w:t>
      </w:r>
      <w:r>
        <w:t>sõiduki</w:t>
      </w:r>
      <w:r w:rsidR="00B779B3">
        <w:t xml:space="preserve"> või kodutehnika soetamine või</w:t>
      </w:r>
      <w:r>
        <w:t xml:space="preserve"> hariduse omandamine</w:t>
      </w:r>
      <w:r w:rsidR="00B779B3">
        <w:t xml:space="preserve"> oleks märksa keerulisem, kui puuduks võimalus kasutada krediiti. Laen on mõnikord ka vältimatuks lahenduseks</w:t>
      </w:r>
      <w:r>
        <w:t xml:space="preserve"> erakorraliste kulude katmi</w:t>
      </w:r>
      <w:r w:rsidR="00B779B3">
        <w:t>s</w:t>
      </w:r>
      <w:r>
        <w:t>e</w:t>
      </w:r>
      <w:r w:rsidR="00B779B3">
        <w:t>l</w:t>
      </w:r>
      <w:r>
        <w:t>.</w:t>
      </w:r>
      <w:r w:rsidR="00D418B9">
        <w:t xml:space="preserve"> </w:t>
      </w:r>
    </w:p>
    <w:p w14:paraId="5281E904" w14:textId="77777777" w:rsidR="0015767D" w:rsidRDefault="0015767D" w:rsidP="00DF3708">
      <w:pPr>
        <w:spacing w:after="0" w:line="240" w:lineRule="auto"/>
        <w:jc w:val="both"/>
      </w:pPr>
    </w:p>
    <w:p w14:paraId="237E9893" w14:textId="23A27EFB" w:rsidR="00CB0435" w:rsidRDefault="0015767D" w:rsidP="00DF3708">
      <w:pPr>
        <w:spacing w:after="0" w:line="240" w:lineRule="auto"/>
        <w:jc w:val="both"/>
      </w:pPr>
      <w:r>
        <w:t>Laenuvõtmine peaks inimese (edaspidi ka tarbija</w:t>
      </w:r>
      <w:r>
        <w:rPr>
          <w:rStyle w:val="Allmrkuseviide"/>
        </w:rPr>
        <w:footnoteReference w:id="10"/>
      </w:r>
      <w:r>
        <w:t xml:space="preserve">) jaoks olema teadlik ja läbimõeldud finantsotsus, arvestades laenuvõtmise tegelikku vajadust, isiklikku finantsolukorda ning ka võimalikke tulevikuriske (nt töökaotus). </w:t>
      </w:r>
    </w:p>
    <w:p w14:paraId="401DAE00" w14:textId="1F132B78" w:rsidR="003A744B" w:rsidRDefault="00CB0435" w:rsidP="00DF3708">
      <w:pPr>
        <w:spacing w:after="0" w:line="240" w:lineRule="auto"/>
        <w:jc w:val="both"/>
      </w:pPr>
      <w:r>
        <w:t>Peamiselt pöördutakse laenu saamiseks kas krediidiasutuse</w:t>
      </w:r>
      <w:r>
        <w:rPr>
          <w:rStyle w:val="Allmrkuseviide"/>
        </w:rPr>
        <w:footnoteReference w:id="11"/>
      </w:r>
      <w:r>
        <w:t xml:space="preserve"> (pank), krediidiandja</w:t>
      </w:r>
      <w:r>
        <w:rPr>
          <w:rStyle w:val="Allmrkuseviide"/>
        </w:rPr>
        <w:footnoteReference w:id="12"/>
      </w:r>
      <w:r>
        <w:t xml:space="preserve"> või krediidivahendaja (nt </w:t>
      </w:r>
      <w:proofErr w:type="spellStart"/>
      <w:r>
        <w:t>ühisrahastusplatvorm</w:t>
      </w:r>
      <w:proofErr w:type="spellEnd"/>
      <w:r>
        <w:t>)</w:t>
      </w:r>
      <w:r>
        <w:rPr>
          <w:rStyle w:val="Allmrkuseviide"/>
        </w:rPr>
        <w:footnoteReference w:id="13"/>
      </w:r>
      <w:r>
        <w:t xml:space="preserve"> (edaspidi ka </w:t>
      </w:r>
      <w:r w:rsidRPr="00F30A9E">
        <w:rPr>
          <w:i/>
          <w:iCs/>
        </w:rPr>
        <w:t>krediidiandja</w:t>
      </w:r>
      <w:r>
        <w:t>) poole. Eestis on 53 krediidiandjat</w:t>
      </w:r>
      <w:r>
        <w:rPr>
          <w:rStyle w:val="Allmrkuseviide"/>
        </w:rPr>
        <w:footnoteReference w:id="14"/>
      </w:r>
      <w:r>
        <w:t>, kes pakuvad nõudlusele vastavaid mitmekesiseid krediiditooteid (eluasemelaen, sõidukiliising, väikelaen, krediitkaart jms).</w:t>
      </w:r>
      <w:r w:rsidR="003A744B">
        <w:t xml:space="preserve"> </w:t>
      </w:r>
    </w:p>
    <w:p w14:paraId="6AD43123" w14:textId="77777777" w:rsidR="003A744B" w:rsidRDefault="003A744B" w:rsidP="00DF3708">
      <w:pPr>
        <w:spacing w:after="0" w:line="240" w:lineRule="auto"/>
        <w:jc w:val="both"/>
      </w:pPr>
    </w:p>
    <w:p w14:paraId="08F8966B" w14:textId="39E3B520" w:rsidR="00CB0435" w:rsidRDefault="003A744B" w:rsidP="00DF3708">
      <w:pPr>
        <w:spacing w:after="0" w:line="240" w:lineRule="auto"/>
        <w:jc w:val="both"/>
      </w:pPr>
      <w:r w:rsidRPr="00242709">
        <w:t>Krediidiandjate Eestis väljastatud tarbijakrediidikäive</w:t>
      </w:r>
      <w:r>
        <w:t xml:space="preserve"> on viimaste aastate jooksul olnud võrdlemisi stabiilne</w:t>
      </w:r>
      <w:r>
        <w:rPr>
          <w:rStyle w:val="Allmrkuseviide"/>
        </w:rPr>
        <w:footnoteReference w:id="15"/>
      </w:r>
      <w:r>
        <w:t>, mõningaid erinevused siiski esinevad. Nt 2023.a vähenes uute tarbimislaenude arv 16% võrra. Uute tarbimislaenude keskmised summad kasvasid aastaga: pankade keskmine tarbimislaen oli 2023.a 4. kvartalis 2360 eurot (2022. aasta 4. kvartalis 1725 eurot). Krediidiandjate populaarseima tagatiseta väikelaenu suurus oli 2023.a 4. kvartalis keskmiselt 817 eurot (2022.a 4. kvartalis 768 eurot) ja krediidiandjate järelmaks 848 eurot (2022.a 4. kvartalis 870 eurot).</w:t>
      </w:r>
      <w:r>
        <w:rPr>
          <w:rStyle w:val="Allmrkuseviide"/>
        </w:rPr>
        <w:footnoteReference w:id="16"/>
      </w:r>
      <w:r>
        <w:cr/>
      </w:r>
    </w:p>
    <w:p w14:paraId="12F58AB1" w14:textId="2229B405" w:rsidR="003C2339" w:rsidRDefault="0015767D" w:rsidP="00DF3708">
      <w:pPr>
        <w:spacing w:after="0" w:line="240" w:lineRule="auto"/>
        <w:jc w:val="both"/>
      </w:pPr>
      <w:r>
        <w:t>K</w:t>
      </w:r>
      <w:r w:rsidRPr="0015767D">
        <w:t>rediidiandja</w:t>
      </w:r>
      <w:r w:rsidR="009F1ED3">
        <w:t xml:space="preserve"> tegevus on</w:t>
      </w:r>
      <w:r w:rsidR="0090049F">
        <w:t xml:space="preserve"> finantssektorile omaselt</w:t>
      </w:r>
      <w:r w:rsidR="009F1ED3">
        <w:t xml:space="preserve"> tugevalt reguleeritud</w:t>
      </w:r>
      <w:r w:rsidR="00073245">
        <w:t>. Asjakohased nõuded sätestab 2015.a märtsis jõustunud KAVS.</w:t>
      </w:r>
      <w:r w:rsidR="009F1ED3">
        <w:t xml:space="preserve"> Krediidiandjana tegutsemiseks on vajalik tegevusluba, mille väljastab ja mille tingimuste täitmise üle teostab finantsjärelevalvet Finantsinspektsioon. Lisaks tegevusloale sätestab KAVS </w:t>
      </w:r>
      <w:r w:rsidR="0068139C">
        <w:t>krediidiandjale</w:t>
      </w:r>
      <w:r w:rsidR="0090049F">
        <w:t xml:space="preserve"> </w:t>
      </w:r>
      <w:r w:rsidR="009F1ED3">
        <w:t>nõuded</w:t>
      </w:r>
      <w:r w:rsidR="0068139C">
        <w:t xml:space="preserve"> olulisele osalusele,</w:t>
      </w:r>
      <w:r w:rsidR="009F1ED3">
        <w:t xml:space="preserve"> j</w:t>
      </w:r>
      <w:r w:rsidR="009F1ED3" w:rsidRPr="009F1ED3">
        <w:t>uhtimi</w:t>
      </w:r>
      <w:r w:rsidR="009F1ED3">
        <w:t>sele</w:t>
      </w:r>
      <w:r w:rsidR="009F1ED3" w:rsidRPr="009F1ED3">
        <w:t xml:space="preserve"> ja organisatsioonili</w:t>
      </w:r>
      <w:r w:rsidR="009F1ED3">
        <w:t>sele</w:t>
      </w:r>
      <w:r w:rsidR="009F1ED3" w:rsidRPr="009F1ED3">
        <w:t xml:space="preserve"> ülesehitus</w:t>
      </w:r>
      <w:r w:rsidR="009F1ED3">
        <w:t xml:space="preserve">ele, </w:t>
      </w:r>
      <w:r w:rsidR="0068139C">
        <w:t>kapitalile ja vara hoidmisele, raamatupidamisele ja aruandlusele ning tegevusele.</w:t>
      </w:r>
      <w:r w:rsidR="009F1ED3">
        <w:t xml:space="preserve"> </w:t>
      </w:r>
      <w:r w:rsidR="0068139C">
        <w:t>Peamiste tegevusnõuete</w:t>
      </w:r>
      <w:r w:rsidR="003C2339">
        <w:t>na sätestab KAVS järgmised krediidiandja kohustused:</w:t>
      </w:r>
    </w:p>
    <w:p w14:paraId="304D877D" w14:textId="4C80AC9A" w:rsidR="009F1ED3" w:rsidRDefault="003C2339" w:rsidP="00DF3708">
      <w:pPr>
        <w:spacing w:after="0" w:line="240" w:lineRule="auto"/>
        <w:jc w:val="both"/>
      </w:pPr>
      <w:r>
        <w:t xml:space="preserve">1)  </w:t>
      </w:r>
      <w:r w:rsidR="000933C4" w:rsidRPr="0068139C">
        <w:t>välti</w:t>
      </w:r>
      <w:r w:rsidR="000933C4">
        <w:t>d</w:t>
      </w:r>
      <w:r w:rsidR="000933C4" w:rsidRPr="0068139C">
        <w:t xml:space="preserve">a </w:t>
      </w:r>
      <w:r w:rsidR="0068139C" w:rsidRPr="0068139C">
        <w:t>tarbijale krediidi andmisel või krediidi vahendamisel igakülgselt ebaausate kauplemisvõtete kasutamist ja järgi</w:t>
      </w:r>
      <w:r>
        <w:t>d</w:t>
      </w:r>
      <w:r w:rsidR="0068139C" w:rsidRPr="0068139C">
        <w:t xml:space="preserve">a </w:t>
      </w:r>
      <w:proofErr w:type="spellStart"/>
      <w:r>
        <w:t>VÕS-is</w:t>
      </w:r>
      <w:proofErr w:type="spellEnd"/>
      <w:r w:rsidR="0068139C" w:rsidRPr="0068139C">
        <w:t xml:space="preserve"> sätestatud tarbijale piisavate selgituste ja teabe esitamise, tarbija krediidivõimelisuse hindamise</w:t>
      </w:r>
      <w:r>
        <w:rPr>
          <w:rStyle w:val="Allmrkuseviide"/>
        </w:rPr>
        <w:footnoteReference w:id="17"/>
      </w:r>
      <w:r w:rsidR="0068139C" w:rsidRPr="0068139C">
        <w:t xml:space="preserve"> ning muid vastutustundliku laenamise nõudeid</w:t>
      </w:r>
      <w:r>
        <w:t xml:space="preserve"> (§ 47 lõige 1);</w:t>
      </w:r>
    </w:p>
    <w:p w14:paraId="27FF67AE" w14:textId="60F18B6F" w:rsidR="003C2339" w:rsidRDefault="003C2339" w:rsidP="00DF3708">
      <w:pPr>
        <w:spacing w:after="0" w:line="240" w:lineRule="auto"/>
        <w:jc w:val="both"/>
      </w:pPr>
      <w:r>
        <w:t xml:space="preserve">2) </w:t>
      </w:r>
      <w:r w:rsidRPr="003C2339">
        <w:t>tuvasta</w:t>
      </w:r>
      <w:r>
        <w:t>da</w:t>
      </w:r>
      <w:r w:rsidRPr="003C2339">
        <w:t xml:space="preserve"> tarbija ja samuti tema esindaja isikusamasus ja kontrolli</w:t>
      </w:r>
      <w:r>
        <w:t>d</w:t>
      </w:r>
      <w:r w:rsidRPr="003C2339">
        <w:t xml:space="preserve">a esitatud teavet </w:t>
      </w:r>
      <w:r>
        <w:t>(§ 47 lõige 2);</w:t>
      </w:r>
    </w:p>
    <w:p w14:paraId="7B598D38" w14:textId="388DBF34" w:rsidR="003C2339" w:rsidRDefault="003C2339" w:rsidP="00DF3708">
      <w:pPr>
        <w:spacing w:after="0" w:line="240" w:lineRule="auto"/>
        <w:jc w:val="both"/>
      </w:pPr>
      <w:r>
        <w:t xml:space="preserve">3) </w:t>
      </w:r>
      <w:r w:rsidR="0096630C" w:rsidRPr="0096630C">
        <w:t>säilita</w:t>
      </w:r>
      <w:r w:rsidR="0096630C">
        <w:t>da</w:t>
      </w:r>
      <w:r w:rsidR="0096630C" w:rsidRPr="0096630C">
        <w:t xml:space="preserve"> kõik krediidi väljastamise ning krediidi teenindamisega seotud andmed ja dokumendid, mille alusel tarbijale krediiti antakse või teenust osutatakse</w:t>
      </w:r>
      <w:r w:rsidR="0096630C">
        <w:t xml:space="preserve"> (§ 47 lõige 5); </w:t>
      </w:r>
    </w:p>
    <w:p w14:paraId="1CD6B14B" w14:textId="377896AF" w:rsidR="0096630C" w:rsidRDefault="0096630C" w:rsidP="00DF3708">
      <w:pPr>
        <w:spacing w:after="0" w:line="240" w:lineRule="auto"/>
        <w:jc w:val="both"/>
      </w:pPr>
      <w:r>
        <w:t xml:space="preserve">4) pidada </w:t>
      </w:r>
      <w:r w:rsidRPr="0096630C">
        <w:t>krediidivõimelisuse hindamise eesmärgil kogutud vajalike andmete ja dokumentide kohta krediiditoimikut</w:t>
      </w:r>
      <w:r>
        <w:t xml:space="preserve"> (§ 48 lõige 1), mis sisaldab muu hulgas krediiditaotlust (§ 48 lg 5 punkt 2), krediidi taotlemisega seotud dokumente (§ 48 lg 5 punkt 4) ja </w:t>
      </w:r>
      <w:r w:rsidRPr="0096630C">
        <w:t>tarbija krediidivõimelisuse hindamise analüüsi tulemu</w:t>
      </w:r>
      <w:r>
        <w:t>si (§ 48 lg 5 punkt 5);</w:t>
      </w:r>
    </w:p>
    <w:p w14:paraId="0C9E4ACA" w14:textId="510B9A88" w:rsidR="0018222C" w:rsidRDefault="0096630C" w:rsidP="00DF3708">
      <w:pPr>
        <w:spacing w:after="0" w:line="240" w:lineRule="auto"/>
        <w:jc w:val="both"/>
      </w:pPr>
      <w:r>
        <w:t xml:space="preserve">5) kehtestada vastutustundliku laenamise nõude täitmiseks </w:t>
      </w:r>
      <w:proofErr w:type="spellStart"/>
      <w:r>
        <w:t>sise</w:t>
      </w:r>
      <w:proofErr w:type="spellEnd"/>
      <w:r>
        <w:t>-eeskirjaga tarbija krediidivõimelisuse hindamise ja esitatud andmete kontrollimise metoodika (§ 4</w:t>
      </w:r>
      <w:r w:rsidR="0018222C">
        <w:t>9</w:t>
      </w:r>
      <w:r>
        <w:t xml:space="preserve"> lõige 1)</w:t>
      </w:r>
      <w:r w:rsidR="0018222C">
        <w:t>;</w:t>
      </w:r>
    </w:p>
    <w:p w14:paraId="02D0C8FE" w14:textId="30A16BC0" w:rsidR="0018222C" w:rsidRDefault="0018222C" w:rsidP="00DF3708">
      <w:pPr>
        <w:spacing w:after="0" w:line="240" w:lineRule="auto"/>
        <w:jc w:val="both"/>
      </w:pPr>
      <w:r>
        <w:t xml:space="preserve">6) hinnata tarbija regulaarset sissetulekut (§ 49 lõige </w:t>
      </w:r>
      <w:r w:rsidR="000933C4">
        <w:t>3);</w:t>
      </w:r>
    </w:p>
    <w:p w14:paraId="540E95C1" w14:textId="5CFD5F9B" w:rsidR="000933C4" w:rsidRDefault="000933C4" w:rsidP="00DF3708">
      <w:pPr>
        <w:spacing w:after="0" w:line="240" w:lineRule="auto"/>
        <w:jc w:val="both"/>
      </w:pPr>
      <w:r>
        <w:t xml:space="preserve">7) </w:t>
      </w:r>
      <w:r w:rsidRPr="000933C4">
        <w:t>väljastada</w:t>
      </w:r>
      <w:r>
        <w:t xml:space="preserve"> krediiti</w:t>
      </w:r>
      <w:r w:rsidRPr="000933C4">
        <w:t xml:space="preserve">, kui </w:t>
      </w:r>
      <w:r>
        <w:t>ta</w:t>
      </w:r>
      <w:r w:rsidRPr="000933C4">
        <w:t xml:space="preserve"> on krediidivõimelisuse hindamise aluseks olevate andmete kogumis analüüsimise tulemusena veendunud, et krediidilepingust tulenevad kohustused täidetakse lepingus kokkulepitud tingimustel</w:t>
      </w:r>
      <w:r>
        <w:t xml:space="preserve"> (§ 49 lg 4);</w:t>
      </w:r>
    </w:p>
    <w:p w14:paraId="45F05633" w14:textId="32D8D9A1" w:rsidR="000933C4" w:rsidRDefault="000933C4" w:rsidP="00DF3708">
      <w:pPr>
        <w:spacing w:after="0" w:line="240" w:lineRule="auto"/>
        <w:jc w:val="both"/>
      </w:pPr>
      <w:r>
        <w:t xml:space="preserve">8) saada </w:t>
      </w:r>
      <w:r w:rsidRPr="000933C4">
        <w:t>tarbija</w:t>
      </w:r>
      <w:r>
        <w:t>lt</w:t>
      </w:r>
      <w:r w:rsidRPr="000933C4">
        <w:t xml:space="preserve"> krediidivõimelisuse hindamiseks vajalikku teavet tarbijalt, asjakohastest </w:t>
      </w:r>
      <w:proofErr w:type="spellStart"/>
      <w:r w:rsidRPr="000933C4">
        <w:t>siseallikatest</w:t>
      </w:r>
      <w:proofErr w:type="spellEnd"/>
      <w:r w:rsidRPr="000933C4">
        <w:t xml:space="preserve"> ja andmekogudest</w:t>
      </w:r>
      <w:r>
        <w:t xml:space="preserve"> (§ 50 lõige 1);</w:t>
      </w:r>
    </w:p>
    <w:p w14:paraId="1B9274D6" w14:textId="25FCC879" w:rsidR="000933C4" w:rsidRDefault="000933C4" w:rsidP="00DF3708">
      <w:pPr>
        <w:spacing w:after="0" w:line="240" w:lineRule="auto"/>
        <w:jc w:val="both"/>
      </w:pPr>
      <w:r>
        <w:t xml:space="preserve">9) </w:t>
      </w:r>
      <w:r w:rsidRPr="000933C4">
        <w:t>t</w:t>
      </w:r>
      <w:r>
        <w:t>eha</w:t>
      </w:r>
      <w:r w:rsidRPr="000933C4">
        <w:t xml:space="preserve"> mõistlikke pingutusi, et kontrollida tarbija esitatud teavet, arvestades nõudeid informatsiooni kogumisele ja tuginedes võimaluse korral talle iseseisvalt kättesaadavale teabele</w:t>
      </w:r>
      <w:r>
        <w:t xml:space="preserve"> (§ 50 lõige 3);</w:t>
      </w:r>
    </w:p>
    <w:p w14:paraId="36969FE6" w14:textId="7FEE226E" w:rsidR="000933C4" w:rsidRDefault="000933C4" w:rsidP="00DF3708">
      <w:pPr>
        <w:spacing w:after="0" w:line="240" w:lineRule="auto"/>
        <w:jc w:val="both"/>
      </w:pPr>
      <w:r>
        <w:t xml:space="preserve">10) </w:t>
      </w:r>
      <w:r w:rsidRPr="000933C4">
        <w:t>kontrolli</w:t>
      </w:r>
      <w:r>
        <w:t>da</w:t>
      </w:r>
      <w:r w:rsidRPr="000933C4">
        <w:t xml:space="preserve"> tarbija esitatud teavet tema sissetulekute ja kohustuste kohta, tuginedes võimaluse korral tarbija esitatud krediidiasutuse konto väljavõttele, kui muu kogutud teave ei ole piisav tarbija krediidivõimelisuse hindamiseks.</w:t>
      </w:r>
    </w:p>
    <w:p w14:paraId="53819D1F" w14:textId="77777777" w:rsidR="000933C4" w:rsidRDefault="000933C4" w:rsidP="00DF3708">
      <w:pPr>
        <w:spacing w:after="0" w:line="240" w:lineRule="auto"/>
        <w:jc w:val="both"/>
      </w:pPr>
    </w:p>
    <w:p w14:paraId="0794782B" w14:textId="02C8205C" w:rsidR="00412227" w:rsidRDefault="00296AEA" w:rsidP="00DF3708">
      <w:pPr>
        <w:spacing w:after="0" w:line="240" w:lineRule="auto"/>
        <w:jc w:val="both"/>
      </w:pPr>
      <w:r>
        <w:t>Vastutustundliku laenamise</w:t>
      </w:r>
      <w:r w:rsidR="003C2339">
        <w:t xml:space="preserve"> põhimõt</w:t>
      </w:r>
      <w:r>
        <w:t>e on krediidiandmise protsessis keskse tähendusega</w:t>
      </w:r>
      <w:r w:rsidR="000933C4">
        <w:t>.</w:t>
      </w:r>
      <w:r w:rsidR="00F36D62">
        <w:t xml:space="preserve"> </w:t>
      </w:r>
      <w:r w:rsidR="00412227">
        <w:t>Vastutustundliku laenamise põhimõtte kujunemine Eestis jääb 2010.-ndate aastate algusesse,  see on</w:t>
      </w:r>
      <w:r w:rsidR="00412227" w:rsidRPr="001F0773">
        <w:t xml:space="preserve"> otseselt seotud jätkusuutliku majandamise põhimõtetega ja </w:t>
      </w:r>
      <w:r w:rsidR="00412227">
        <w:t>selle</w:t>
      </w:r>
      <w:r w:rsidR="00412227" w:rsidRPr="001F0773">
        <w:t xml:space="preserve"> eesmärk on vältida </w:t>
      </w:r>
      <w:proofErr w:type="spellStart"/>
      <w:r w:rsidR="00412227" w:rsidRPr="001F0773">
        <w:t>ülelaenamist</w:t>
      </w:r>
      <w:proofErr w:type="spellEnd"/>
      <w:r w:rsidR="00412227">
        <w:t>. Selle põhimõtte kohaselt peavad k</w:t>
      </w:r>
      <w:r w:rsidR="00412227" w:rsidRPr="009575CB">
        <w:t>rediiditooted vastama tarbija vajadustele ja olema kohandatud tarbija võimekusele maksta laen tagasi. Vastutustundliku laenamise põhimõtte rakendamise abil antakse tarbijale informatsioon lähtuvalt tema vajadustest ja võimalustest. Põhimõtte rakendamine eeldab laenusaaja krediidivõimelisuse täpsemat hindamist, mis vähendab</w:t>
      </w:r>
      <w:r w:rsidR="00412227">
        <w:t xml:space="preserve"> ka</w:t>
      </w:r>
      <w:r w:rsidR="00412227" w:rsidRPr="009575CB">
        <w:t xml:space="preserve"> krediidiandjate krediidiriske. Tarbijal tuleb seejuures laenu taotlemise protsessis avaldada krediidiandjale asjakohast, täielikku ja tõest teavet oma finantsiliste võimaluste kohta ning kinnitada oma võimekust teha teadlik ja jätkusuutlik otsus krediidi võtmise kohta</w:t>
      </w:r>
      <w:r w:rsidR="00412227">
        <w:rPr>
          <w:rStyle w:val="Allmrkuseviide"/>
        </w:rPr>
        <w:footnoteReference w:id="18"/>
      </w:r>
      <w:r w:rsidR="00412227" w:rsidRPr="001F0773">
        <w:t xml:space="preserve">. </w:t>
      </w:r>
    </w:p>
    <w:p w14:paraId="249E3A14" w14:textId="77777777" w:rsidR="00412227" w:rsidRDefault="00412227" w:rsidP="00DF3708">
      <w:pPr>
        <w:spacing w:after="0" w:line="240" w:lineRule="auto"/>
        <w:jc w:val="both"/>
      </w:pPr>
    </w:p>
    <w:p w14:paraId="00E3848D" w14:textId="57F8F1AB" w:rsidR="00412227" w:rsidRPr="00F33234" w:rsidRDefault="00412227" w:rsidP="00DF3708">
      <w:pPr>
        <w:spacing w:after="0" w:line="240" w:lineRule="auto"/>
        <w:jc w:val="both"/>
        <w:rPr>
          <w:rFonts w:eastAsia="Arial" w:cs="Times New Roman"/>
          <w:szCs w:val="24"/>
        </w:rPr>
      </w:pPr>
      <w:r>
        <w:t xml:space="preserve">Vastutustundliku laenamise põhimõte sisaldus </w:t>
      </w:r>
      <w:proofErr w:type="spellStart"/>
      <w:r>
        <w:t>VÕS-is</w:t>
      </w:r>
      <w:proofErr w:type="spellEnd"/>
      <w:r>
        <w:t xml:space="preserve"> juba 2011.a (so enne KAVS jõustumist). Põhimõte jõudis Eesti õigusesse seoses </w:t>
      </w:r>
      <w:r w:rsidRPr="00412227">
        <w:t>Euroopa Parlamendi ja nõukogu direktiiv</w:t>
      </w:r>
      <w:r>
        <w:t>i</w:t>
      </w:r>
      <w:r w:rsidRPr="00412227">
        <w:t xml:space="preserve"> 2008/48/EÜ mis käsitleb tarbijakrediidilepinguid</w:t>
      </w:r>
      <w:r w:rsidR="00F02B58">
        <w:t xml:space="preserve"> (edaspidi </w:t>
      </w:r>
      <w:r w:rsidR="00F02B58" w:rsidRPr="00F02B58">
        <w:rPr>
          <w:i/>
          <w:iCs/>
        </w:rPr>
        <w:t>tarbijakrediid</w:t>
      </w:r>
      <w:r w:rsidR="00F02B58">
        <w:rPr>
          <w:i/>
          <w:iCs/>
        </w:rPr>
        <w:t>i</w:t>
      </w:r>
      <w:r w:rsidR="00F02B58" w:rsidRPr="00F02B58">
        <w:rPr>
          <w:i/>
          <w:iCs/>
        </w:rPr>
        <w:t>direktiiv</w:t>
      </w:r>
      <w:r w:rsidR="00664F33">
        <w:rPr>
          <w:i/>
          <w:iCs/>
        </w:rPr>
        <w:t xml:space="preserve"> 1</w:t>
      </w:r>
      <w:r w:rsidR="00F02B58">
        <w:t>)</w:t>
      </w:r>
      <w:r w:rsidR="003476ED">
        <w:rPr>
          <w:rStyle w:val="Allmrkuseviide"/>
        </w:rPr>
        <w:footnoteReference w:id="19"/>
      </w:r>
      <w:r w:rsidR="00F02B58">
        <w:t>,</w:t>
      </w:r>
      <w:r w:rsidRPr="00412227">
        <w:t xml:space="preserve"> </w:t>
      </w:r>
      <w:r>
        <w:t xml:space="preserve">ülevõtmisega. Seda täpsustati ning muudeti süsteemsemaks ja loogilisemaks 2016.a seoses </w:t>
      </w:r>
      <w:r w:rsidRPr="004F6056">
        <w:t>Euroopa Parlamendi ja nõukogu direktiiv</w:t>
      </w:r>
      <w:r>
        <w:t>iga</w:t>
      </w:r>
      <w:r w:rsidRPr="004F6056">
        <w:t xml:space="preserve"> 2014/17/EL elamukinnisvaraga seotud tarbijakrediidilepingute kohta</w:t>
      </w:r>
      <w:r w:rsidR="0002287F">
        <w:rPr>
          <w:rStyle w:val="Allmrkuseviide"/>
        </w:rPr>
        <w:footnoteReference w:id="20"/>
      </w:r>
      <w:r w:rsidR="008E41B0">
        <w:t xml:space="preserve"> (edaspidi </w:t>
      </w:r>
      <w:r w:rsidR="008E41B0" w:rsidRPr="008E41B0">
        <w:rPr>
          <w:i/>
          <w:iCs/>
        </w:rPr>
        <w:t>hüpoteekkrediidi direktiiv</w:t>
      </w:r>
      <w:r w:rsidR="008E41B0">
        <w:t>)</w:t>
      </w:r>
      <w:r>
        <w:t xml:space="preserve">. Muudatuste tegemise vajadust põhjendati toona järgmiselt: „Direktiivi </w:t>
      </w:r>
      <w:r w:rsidRPr="00F33234">
        <w:rPr>
          <w:rFonts w:cs="Times New Roman"/>
          <w:szCs w:val="24"/>
        </w:rPr>
        <w:t xml:space="preserve">artiklite 18 (kohustus hinnata tarbija krediidivõimelisust) ja 20 (tarbija teabe esitamine ja kontrollimine) ülevõtmiseks. </w:t>
      </w:r>
    </w:p>
    <w:p w14:paraId="1A6F9F31" w14:textId="77777777" w:rsidR="00412227" w:rsidRDefault="00412227" w:rsidP="00DF3708">
      <w:pPr>
        <w:spacing w:after="0" w:line="240" w:lineRule="auto"/>
        <w:jc w:val="both"/>
      </w:pPr>
    </w:p>
    <w:p w14:paraId="5DF83142" w14:textId="6AD8CE4F" w:rsidR="004F6056" w:rsidRDefault="000933C4" w:rsidP="00DF3708">
      <w:pPr>
        <w:spacing w:after="0" w:line="240" w:lineRule="auto"/>
        <w:jc w:val="both"/>
      </w:pPr>
      <w:r>
        <w:t xml:space="preserve">Lisaks </w:t>
      </w:r>
      <w:proofErr w:type="spellStart"/>
      <w:r>
        <w:t>KAVS-ile</w:t>
      </w:r>
      <w:proofErr w:type="spellEnd"/>
      <w:r>
        <w:t xml:space="preserve"> sätesta</w:t>
      </w:r>
      <w:r w:rsidR="001F3539">
        <w:t>vad</w:t>
      </w:r>
      <w:r>
        <w:t xml:space="preserve"> </w:t>
      </w:r>
      <w:r w:rsidR="00F36D62">
        <w:t>vastutustundliku</w:t>
      </w:r>
      <w:r w:rsidR="001C021C">
        <w:t xml:space="preserve"> laenamise</w:t>
      </w:r>
      <w:r w:rsidR="00F36D62">
        <w:t xml:space="preserve"> </w:t>
      </w:r>
      <w:r>
        <w:t>põhimõtte rakendamise kohustuse ka VÕS</w:t>
      </w:r>
      <w:r w:rsidR="004F6056">
        <w:rPr>
          <w:rStyle w:val="Allmrkuseviide"/>
        </w:rPr>
        <w:footnoteReference w:id="21"/>
      </w:r>
      <w:r w:rsidR="00073245">
        <w:t xml:space="preserve"> ja KAS</w:t>
      </w:r>
      <w:r w:rsidR="00AD1050">
        <w:rPr>
          <w:rStyle w:val="Allmrkuseviide"/>
        </w:rPr>
        <w:footnoteReference w:id="22"/>
      </w:r>
      <w:r w:rsidR="00073245">
        <w:t>. KAS kohaldub</w:t>
      </w:r>
      <w:r w:rsidR="00412227">
        <w:t xml:space="preserve"> siiski</w:t>
      </w:r>
      <w:r w:rsidR="00073245">
        <w:t xml:space="preserve"> vaid krediidiasutustele ning ei ava vastutustundliku laenamise põhimõtte sisu, vaid viitab </w:t>
      </w:r>
      <w:r w:rsidR="00073245" w:rsidRPr="00073245">
        <w:t xml:space="preserve">tarbijale laenu andmisel </w:t>
      </w:r>
      <w:r w:rsidR="00073245">
        <w:t xml:space="preserve">kohustusele järgida </w:t>
      </w:r>
      <w:proofErr w:type="spellStart"/>
      <w:r w:rsidR="00073245">
        <w:t>KAVS-i</w:t>
      </w:r>
      <w:proofErr w:type="spellEnd"/>
      <w:r w:rsidR="001F3539">
        <w:t xml:space="preserve"> teatud sätteid (KAVS §</w:t>
      </w:r>
      <w:r w:rsidR="004F6056">
        <w:t xml:space="preserve"> </w:t>
      </w:r>
      <w:r w:rsidR="001F3539">
        <w:t>83 lõige 3</w:t>
      </w:r>
      <w:r w:rsidR="001F3539">
        <w:rPr>
          <w:vertAlign w:val="superscript"/>
        </w:rPr>
        <w:t>1</w:t>
      </w:r>
      <w:r w:rsidR="001F3539">
        <w:t>)</w:t>
      </w:r>
      <w:r w:rsidR="00073245">
        <w:t>.</w:t>
      </w:r>
      <w:r w:rsidR="00F534D6">
        <w:t xml:space="preserve"> </w:t>
      </w:r>
      <w:proofErr w:type="spellStart"/>
      <w:r w:rsidR="00F534D6">
        <w:t>KAVS-is</w:t>
      </w:r>
      <w:proofErr w:type="spellEnd"/>
      <w:r w:rsidR="00F534D6">
        <w:t xml:space="preserve"> sätestatud nõudeid peavad järgima kõik krediidiandjad ja -vahendajad.</w:t>
      </w:r>
      <w:r w:rsidR="00073245">
        <w:t xml:space="preserve"> </w:t>
      </w:r>
      <w:r w:rsidR="00412227">
        <w:t xml:space="preserve">Samas sisaldab </w:t>
      </w:r>
      <w:r w:rsidR="004F6056">
        <w:t xml:space="preserve">KAVS avalik-õigusliku iseloomuga nõudeid, </w:t>
      </w:r>
      <w:r w:rsidR="00412227">
        <w:t>teisalt</w:t>
      </w:r>
      <w:r w:rsidR="004F6056">
        <w:t xml:space="preserve"> VÕS reguleerib eraõiguslikke suhteid.</w:t>
      </w:r>
    </w:p>
    <w:p w14:paraId="272B5FB6" w14:textId="77777777" w:rsidR="00AD1050" w:rsidRDefault="00AD1050" w:rsidP="00DF3708">
      <w:pPr>
        <w:spacing w:after="0" w:line="240" w:lineRule="auto"/>
        <w:jc w:val="both"/>
        <w:rPr>
          <w:rFonts w:cs="Times New Roman"/>
          <w:szCs w:val="24"/>
        </w:rPr>
      </w:pPr>
    </w:p>
    <w:p w14:paraId="5620943C" w14:textId="12E9E331" w:rsidR="004F6056" w:rsidRDefault="004F6056" w:rsidP="00DF3708">
      <w:pPr>
        <w:spacing w:after="0" w:line="240" w:lineRule="auto"/>
        <w:jc w:val="both"/>
        <w:rPr>
          <w:rFonts w:cs="Times New Roman"/>
          <w:szCs w:val="24"/>
        </w:rPr>
      </w:pPr>
      <w:r w:rsidRPr="00F33234">
        <w:rPr>
          <w:rFonts w:cs="Times New Roman"/>
          <w:szCs w:val="24"/>
        </w:rPr>
        <w:t xml:space="preserve">Viidatud artiklid on juba üle võetud </w:t>
      </w:r>
      <w:proofErr w:type="spellStart"/>
      <w:r w:rsidRPr="00F33234">
        <w:rPr>
          <w:rFonts w:cs="Times New Roman"/>
          <w:szCs w:val="24"/>
        </w:rPr>
        <w:t>KAVS-i</w:t>
      </w:r>
      <w:proofErr w:type="spellEnd"/>
      <w:r w:rsidRPr="00F33234">
        <w:rPr>
          <w:rFonts w:cs="Times New Roman"/>
          <w:szCs w:val="24"/>
        </w:rPr>
        <w:t xml:space="preserve"> 6. peatükki. Kuid kuna alates 2011. aastast on vastutustundliku laenamise regulatsioon sätestatud ka </w:t>
      </w:r>
      <w:proofErr w:type="spellStart"/>
      <w:r w:rsidRPr="00F33234">
        <w:rPr>
          <w:rFonts w:cs="Times New Roman"/>
          <w:szCs w:val="24"/>
        </w:rPr>
        <w:t>VÕS-is</w:t>
      </w:r>
      <w:proofErr w:type="spellEnd"/>
      <w:r w:rsidRPr="00F33234">
        <w:rPr>
          <w:rFonts w:cs="Times New Roman"/>
          <w:szCs w:val="24"/>
        </w:rPr>
        <w:t xml:space="preserve"> (lisaks krediidiasutuste seadusele) ning sellel on lepinguõiguslik tähendus, st ka selle täitmist saab nõuda eraõiguslikult pooltevahelises lepingulises suhtes ning selle rikkumisel on ka eraõiguslikud tagajärjed</w:t>
      </w:r>
      <w:r w:rsidRPr="00F33234">
        <w:rPr>
          <w:rFonts w:eastAsia="Arial" w:cs="Times New Roman"/>
          <w:szCs w:val="24"/>
          <w:vertAlign w:val="superscript"/>
        </w:rPr>
        <w:footnoteReference w:id="23"/>
      </w:r>
      <w:r w:rsidRPr="00F33234">
        <w:rPr>
          <w:rFonts w:cs="Times New Roman"/>
          <w:szCs w:val="24"/>
        </w:rPr>
        <w:t xml:space="preserve">, peeti eelnõu koostamisel vajalikuks teatud direktiivist tuleneva regulatsiooni kajastamist ka </w:t>
      </w:r>
      <w:proofErr w:type="spellStart"/>
      <w:r w:rsidRPr="00F33234">
        <w:rPr>
          <w:rFonts w:cs="Times New Roman"/>
          <w:szCs w:val="24"/>
        </w:rPr>
        <w:t>VÕS-is</w:t>
      </w:r>
      <w:proofErr w:type="spellEnd"/>
      <w:r w:rsidRPr="00F33234">
        <w:rPr>
          <w:rFonts w:cs="Times New Roman"/>
          <w:szCs w:val="24"/>
        </w:rPr>
        <w:t>. VÕS § 403</w:t>
      </w:r>
      <w:r w:rsidRPr="00F33234">
        <w:rPr>
          <w:rFonts w:cs="Times New Roman"/>
          <w:szCs w:val="24"/>
          <w:vertAlign w:val="superscript"/>
        </w:rPr>
        <w:t>4</w:t>
      </w:r>
      <w:r w:rsidRPr="00F33234">
        <w:rPr>
          <w:rFonts w:cs="Times New Roman"/>
          <w:szCs w:val="24"/>
        </w:rPr>
        <w:t xml:space="preserve"> on üle võetud eelkõige eraõigusliku iseloomuga reeglid ning samas on viidatud asjakohasele </w:t>
      </w:r>
      <w:proofErr w:type="spellStart"/>
      <w:r w:rsidRPr="00F33234">
        <w:rPr>
          <w:rFonts w:cs="Times New Roman"/>
          <w:szCs w:val="24"/>
        </w:rPr>
        <w:t>KAVS-i</w:t>
      </w:r>
      <w:proofErr w:type="spellEnd"/>
      <w:r w:rsidRPr="00F33234">
        <w:rPr>
          <w:rFonts w:cs="Times New Roman"/>
          <w:szCs w:val="24"/>
        </w:rPr>
        <w:t xml:space="preserve"> regulatsioonile. </w:t>
      </w:r>
      <w:proofErr w:type="spellStart"/>
      <w:r w:rsidRPr="00F33234">
        <w:rPr>
          <w:rFonts w:cs="Times New Roman"/>
          <w:szCs w:val="24"/>
        </w:rPr>
        <w:t>KAVS-is</w:t>
      </w:r>
      <w:proofErr w:type="spellEnd"/>
      <w:r w:rsidRPr="00F33234">
        <w:rPr>
          <w:rFonts w:cs="Times New Roman"/>
          <w:szCs w:val="24"/>
        </w:rPr>
        <w:t xml:space="preserve"> on omakorda viited </w:t>
      </w:r>
      <w:proofErr w:type="spellStart"/>
      <w:r w:rsidRPr="00F33234">
        <w:rPr>
          <w:rFonts w:cs="Times New Roman"/>
          <w:szCs w:val="24"/>
        </w:rPr>
        <w:t>VÕS-i</w:t>
      </w:r>
      <w:proofErr w:type="spellEnd"/>
      <w:r w:rsidRPr="00F33234">
        <w:rPr>
          <w:rFonts w:cs="Times New Roman"/>
          <w:szCs w:val="24"/>
        </w:rPr>
        <w:t xml:space="preserve"> vastavale regulatsioonile, seega on kahes seaduses sätestatud vastutustundliku laenamise regulatsioonid teineteisega selgelt seotud.</w:t>
      </w:r>
    </w:p>
    <w:p w14:paraId="1372CF7B" w14:textId="77777777" w:rsidR="00AD1050" w:rsidRDefault="00AD1050" w:rsidP="00DF3708">
      <w:pPr>
        <w:spacing w:after="0" w:line="240" w:lineRule="auto"/>
        <w:jc w:val="both"/>
        <w:rPr>
          <w:rFonts w:cs="Times New Roman"/>
          <w:szCs w:val="24"/>
        </w:rPr>
      </w:pPr>
    </w:p>
    <w:p w14:paraId="65A948CD" w14:textId="2BC9354A" w:rsidR="004F6056" w:rsidRPr="00F33234" w:rsidRDefault="004F6056" w:rsidP="00DF3708">
      <w:pPr>
        <w:spacing w:after="0" w:line="240" w:lineRule="auto"/>
        <w:jc w:val="both"/>
        <w:rPr>
          <w:rFonts w:eastAsia="Arial" w:cs="Times New Roman"/>
          <w:szCs w:val="24"/>
        </w:rPr>
      </w:pPr>
      <w:proofErr w:type="spellStart"/>
      <w:r w:rsidRPr="00F33234">
        <w:rPr>
          <w:rFonts w:cs="Times New Roman"/>
          <w:szCs w:val="24"/>
        </w:rPr>
        <w:t>KAVS-is</w:t>
      </w:r>
      <w:proofErr w:type="spellEnd"/>
      <w:r w:rsidRPr="00F33234">
        <w:rPr>
          <w:rFonts w:cs="Times New Roman"/>
          <w:szCs w:val="24"/>
        </w:rPr>
        <w:t xml:space="preserve"> hüpoteekkrediidi direktiivi alusel sätestatud vastutustundliku laenamise regulatsioon  kohaldub kõigile tarbijakrediidilepingutele, st uuest direktiivist tulenevad reeglid on üle võetud laiema kohaldamisalaga. Samast loogikast on lähtutud ka § 403</w:t>
      </w:r>
      <w:r w:rsidRPr="00F33234">
        <w:rPr>
          <w:rFonts w:cs="Times New Roman"/>
          <w:szCs w:val="24"/>
          <w:vertAlign w:val="superscript"/>
        </w:rPr>
        <w:t>4</w:t>
      </w:r>
      <w:r w:rsidRPr="00F33234">
        <w:rPr>
          <w:rFonts w:cs="Times New Roman"/>
          <w:szCs w:val="24"/>
        </w:rPr>
        <w:t xml:space="preserve"> puhul. Eelnõuga tehakse ettepanek reguleerida ka </w:t>
      </w:r>
      <w:proofErr w:type="spellStart"/>
      <w:r w:rsidRPr="00F33234">
        <w:rPr>
          <w:rFonts w:cs="Times New Roman"/>
          <w:szCs w:val="24"/>
        </w:rPr>
        <w:t>VÕS-is</w:t>
      </w:r>
      <w:proofErr w:type="spellEnd"/>
      <w:r w:rsidRPr="00F33234">
        <w:rPr>
          <w:rFonts w:cs="Times New Roman"/>
          <w:szCs w:val="24"/>
        </w:rPr>
        <w:t xml:space="preserve"> vastutustundliku laenamise põhimõttega seonduvat kõigi tarbijakrediidilepingute, sh elamukinnisvaraga seotud tarbijakrediidilepingute suhtes ühetaoliselt. Senine vastutustundliku laenamise regulatsioon </w:t>
      </w:r>
      <w:proofErr w:type="spellStart"/>
      <w:r w:rsidRPr="00F33234">
        <w:rPr>
          <w:rFonts w:cs="Times New Roman"/>
          <w:szCs w:val="24"/>
        </w:rPr>
        <w:t>VÕS-is</w:t>
      </w:r>
      <w:proofErr w:type="spellEnd"/>
      <w:r w:rsidRPr="00F33234">
        <w:rPr>
          <w:rFonts w:cs="Times New Roman"/>
          <w:szCs w:val="24"/>
        </w:rPr>
        <w:t xml:space="preserve"> põhineb küll maksimaalselt ühtlustaval tarbijakrediidi direktiivil, kuid tarbijakrediidi direktiivi artikkel 8 on üldise sisuga ning jätab krediidivõimelisuse hindamise täpsema sisu ja hindamisele järgneva tulemuse lahtiseks. See annab liikmesriikidele võimaluse kõnealust regulatsiooni riigisiseselt ise täpsemalt sisustada</w:t>
      </w:r>
      <w:r w:rsidRPr="00F33234">
        <w:rPr>
          <w:rFonts w:eastAsia="Arial" w:cs="Times New Roman"/>
          <w:szCs w:val="24"/>
          <w:vertAlign w:val="superscript"/>
        </w:rPr>
        <w:footnoteReference w:id="24"/>
      </w:r>
      <w:r w:rsidRPr="00F33234">
        <w:rPr>
          <w:rFonts w:cs="Times New Roman"/>
          <w:szCs w:val="24"/>
        </w:rPr>
        <w:t>, mh hüpoteekkrediidi direktiivi alusel</w:t>
      </w:r>
      <w:r w:rsidR="00AD1050">
        <w:rPr>
          <w:rFonts w:cs="Times New Roman"/>
          <w:szCs w:val="24"/>
        </w:rPr>
        <w:t>.</w:t>
      </w:r>
      <w:r>
        <w:rPr>
          <w:rFonts w:cs="Times New Roman"/>
          <w:szCs w:val="24"/>
        </w:rPr>
        <w:t>“</w:t>
      </w:r>
      <w:r>
        <w:rPr>
          <w:rStyle w:val="Allmrkuseviide"/>
          <w:rFonts w:cs="Times New Roman"/>
          <w:szCs w:val="24"/>
        </w:rPr>
        <w:footnoteReference w:id="25"/>
      </w:r>
      <w:r w:rsidRPr="00F33234">
        <w:rPr>
          <w:rFonts w:cs="Times New Roman"/>
          <w:szCs w:val="24"/>
        </w:rPr>
        <w:t xml:space="preserve">  </w:t>
      </w:r>
    </w:p>
    <w:p w14:paraId="65D5128F" w14:textId="77777777" w:rsidR="007D2915" w:rsidRDefault="007D2915" w:rsidP="00DF3708">
      <w:pPr>
        <w:spacing w:after="0" w:line="240" w:lineRule="auto"/>
        <w:jc w:val="both"/>
      </w:pPr>
    </w:p>
    <w:p w14:paraId="30B68883" w14:textId="4D5BBFAC" w:rsidR="00930C74" w:rsidRDefault="00A15FEC" w:rsidP="00DF3708">
      <w:pPr>
        <w:spacing w:after="0" w:line="240" w:lineRule="auto"/>
        <w:jc w:val="both"/>
      </w:pPr>
      <w:r>
        <w:t>Seega, KAS</w:t>
      </w:r>
      <w:r w:rsidR="00FF191C">
        <w:t xml:space="preserve">, </w:t>
      </w:r>
      <w:r>
        <w:t xml:space="preserve">KAVS </w:t>
      </w:r>
      <w:r w:rsidR="00FF191C">
        <w:t xml:space="preserve">ja </w:t>
      </w:r>
      <w:r>
        <w:t xml:space="preserve">VÕS </w:t>
      </w:r>
      <w:r w:rsidR="00FF191C">
        <w:t xml:space="preserve">koosmõjus </w:t>
      </w:r>
      <w:r>
        <w:t xml:space="preserve">kohustavad </w:t>
      </w:r>
      <w:r w:rsidR="001C021C">
        <w:t>krediidiandja</w:t>
      </w:r>
      <w:r>
        <w:t>t</w:t>
      </w:r>
      <w:r w:rsidR="001C021C">
        <w:t xml:space="preserve"> tarbijakrediidi</w:t>
      </w:r>
      <w:r w:rsidR="003A744B">
        <w:rPr>
          <w:rStyle w:val="Allmrkuseviide"/>
        </w:rPr>
        <w:footnoteReference w:id="26"/>
      </w:r>
      <w:r w:rsidR="003A744B">
        <w:t xml:space="preserve"> andmisel</w:t>
      </w:r>
      <w:r w:rsidR="00D00F53" w:rsidRPr="00242709">
        <w:t xml:space="preserve"> </w:t>
      </w:r>
      <w:r w:rsidR="001C021C">
        <w:t xml:space="preserve">järgima vastutustundliku laenamise põhimõtet. </w:t>
      </w:r>
    </w:p>
    <w:p w14:paraId="3D361A90" w14:textId="77777777" w:rsidR="00930C74" w:rsidRDefault="00930C74" w:rsidP="00DF3708">
      <w:pPr>
        <w:spacing w:after="0" w:line="240" w:lineRule="auto"/>
        <w:jc w:val="both"/>
      </w:pPr>
    </w:p>
    <w:p w14:paraId="71CA3D30" w14:textId="4FAD44B1" w:rsidR="001C021C" w:rsidRDefault="00FF191C" w:rsidP="00DF3708">
      <w:pPr>
        <w:spacing w:after="0" w:line="240" w:lineRule="auto"/>
        <w:jc w:val="both"/>
      </w:pPr>
      <w:r>
        <w:t>Vastutustundliku laenamise</w:t>
      </w:r>
      <w:r w:rsidR="00A15FEC">
        <w:t xml:space="preserve"> </w:t>
      </w:r>
      <w:r w:rsidR="001C021C">
        <w:t>põhimõtte</w:t>
      </w:r>
      <w:r>
        <w:t xml:space="preserve"> sisustab VÕS. Kõnesoleva printsiibi</w:t>
      </w:r>
      <w:r w:rsidR="00D00F53">
        <w:t xml:space="preserve"> kaks olulist elementi</w:t>
      </w:r>
      <w:r>
        <w:t xml:space="preserve"> on</w:t>
      </w:r>
      <w:r w:rsidR="001C021C">
        <w:t>:</w:t>
      </w:r>
    </w:p>
    <w:p w14:paraId="769A588A" w14:textId="06F151AC" w:rsidR="001C021C" w:rsidRDefault="001C021C" w:rsidP="00DF3708">
      <w:pPr>
        <w:spacing w:after="0" w:line="240" w:lineRule="auto"/>
        <w:jc w:val="both"/>
      </w:pPr>
      <w:r>
        <w:t>1) teabe</w:t>
      </w:r>
      <w:r w:rsidR="00D00F53">
        <w:t xml:space="preserve"> omandamine</w:t>
      </w:r>
      <w:r>
        <w:t xml:space="preserve">, mis võimaldab hinnata, kas tarbija on võimeline krediidi lepingus kokkulepitud tingimustel tagasi maksma </w:t>
      </w:r>
      <w:r w:rsidR="00D00F53">
        <w:t xml:space="preserve">ehk </w:t>
      </w:r>
      <w:r>
        <w:t>krediidivõimelisus</w:t>
      </w:r>
      <w:r w:rsidR="00D00F53">
        <w:t xml:space="preserve"> </w:t>
      </w:r>
      <w:r>
        <w:t>ja</w:t>
      </w:r>
    </w:p>
    <w:p w14:paraId="7353F3F2" w14:textId="7666B0ED" w:rsidR="003C2339" w:rsidRDefault="001C021C" w:rsidP="00DF3708">
      <w:pPr>
        <w:spacing w:after="0" w:line="240" w:lineRule="auto"/>
        <w:jc w:val="both"/>
      </w:pPr>
      <w:r>
        <w:t>2) tarbija krediidivõimelis</w:t>
      </w:r>
      <w:r w:rsidR="00D00F53">
        <w:t>use</w:t>
      </w:r>
      <w:r w:rsidR="00D00F53" w:rsidRPr="00D00F53">
        <w:t xml:space="preserve"> </w:t>
      </w:r>
      <w:r w:rsidR="00D00F53">
        <w:t>hindam</w:t>
      </w:r>
      <w:r w:rsidR="00296AEA">
        <w:t>ine (</w:t>
      </w:r>
      <w:r w:rsidR="00FF191C">
        <w:t xml:space="preserve">VÕS </w:t>
      </w:r>
      <w:r w:rsidR="00296AEA">
        <w:t>§ 403</w:t>
      </w:r>
      <w:r w:rsidR="00296AEA">
        <w:rPr>
          <w:vertAlign w:val="superscript"/>
        </w:rPr>
        <w:t>4</w:t>
      </w:r>
      <w:r w:rsidR="00296AEA">
        <w:t xml:space="preserve"> lg 1 punktid 1 ja 2)</w:t>
      </w:r>
      <w:r w:rsidR="00D00F53">
        <w:t>.</w:t>
      </w:r>
    </w:p>
    <w:p w14:paraId="1FC2A48E" w14:textId="77777777" w:rsidR="0038676C" w:rsidRPr="00BE6BD5" w:rsidRDefault="004902BF" w:rsidP="00DF3708">
      <w:pPr>
        <w:spacing w:after="0" w:line="240" w:lineRule="auto"/>
        <w:jc w:val="both"/>
      </w:pPr>
      <w:r>
        <w:t>Tarbij</w:t>
      </w:r>
      <w:r w:rsidRPr="004902BF">
        <w:t>a krediidivõimelisuse hindamisel</w:t>
      </w:r>
      <w:r>
        <w:t xml:space="preserve"> peab krediidiandja toimima</w:t>
      </w:r>
      <w:r w:rsidRPr="004902BF">
        <w:t xml:space="preserve"> nõuetekohase hoolsusega. </w:t>
      </w:r>
      <w:r>
        <w:t>A</w:t>
      </w:r>
      <w:r w:rsidRPr="004902BF">
        <w:t>rvesse</w:t>
      </w:r>
      <w:r>
        <w:t xml:space="preserve"> peab</w:t>
      </w:r>
      <w:r w:rsidRPr="004902BF">
        <w:t xml:space="preserve"> võtma kõik</w:t>
      </w:r>
      <w:r>
        <w:t>i</w:t>
      </w:r>
      <w:r w:rsidRPr="004902BF">
        <w:t xml:space="preserve"> talle teadaolevad asjaolud, mis võivad mõjutada tarbija võimet krediit tagasi maksta, s</w:t>
      </w:r>
      <w:r w:rsidR="00AE69FC">
        <w:t>h</w:t>
      </w:r>
      <w:r w:rsidRPr="004902BF">
        <w:t xml:space="preserve"> tarbija varalise seisundi, regulaarse sissetuleku, teised varalised kohustused, varasemate maksekohustuste täitmise ja tarbijakrediidilepingust tulenevate rahaliste kohustuste võimaliku suurenemise mõju, määrates vajalike hindamistoimingute ulatuse vastavalt tarbijakrediidilepingu tingimustele, tarbija kohta olemasolevatele andmetele ja võetava rahalise kohustuse suurusele</w:t>
      </w:r>
      <w:r w:rsidR="00AE69FC">
        <w:t xml:space="preserve"> (VÕS § 403</w:t>
      </w:r>
      <w:r w:rsidR="00AE69FC">
        <w:rPr>
          <w:vertAlign w:val="superscript"/>
        </w:rPr>
        <w:t>4</w:t>
      </w:r>
      <w:r w:rsidR="00AE69FC">
        <w:t xml:space="preserve"> lõige </w:t>
      </w:r>
      <w:r w:rsidR="003A24CE">
        <w:t>2</w:t>
      </w:r>
      <w:r w:rsidR="00AE69FC">
        <w:t>)</w:t>
      </w:r>
      <w:r w:rsidRPr="004902BF">
        <w:t>.</w:t>
      </w:r>
      <w:r w:rsidR="003A24CE">
        <w:t xml:space="preserve"> </w:t>
      </w:r>
      <w:r w:rsidR="0038676C">
        <w:t>Ka</w:t>
      </w:r>
      <w:r w:rsidR="0038676C" w:rsidRPr="00BE6BD5">
        <w:t xml:space="preserve"> Euroopa Pangandusjärelevalve Asutus (edaspidi </w:t>
      </w:r>
      <w:r w:rsidR="0038676C" w:rsidRPr="001517EF">
        <w:rPr>
          <w:i/>
          <w:iCs/>
        </w:rPr>
        <w:t>EBA</w:t>
      </w:r>
      <w:r w:rsidR="0038676C" w:rsidRPr="00BE6BD5">
        <w:t>)</w:t>
      </w:r>
      <w:r w:rsidR="0038676C">
        <w:rPr>
          <w:rStyle w:val="Allmrkuseviide"/>
        </w:rPr>
        <w:footnoteReference w:id="27"/>
      </w:r>
      <w:r w:rsidR="0038676C">
        <w:t xml:space="preserve"> on oma</w:t>
      </w:r>
      <w:r w:rsidR="0038676C" w:rsidRPr="00BE6BD5">
        <w:t xml:space="preserve"> laenude väljastamise juhendis</w:t>
      </w:r>
      <w:r w:rsidR="0038676C">
        <w:t xml:space="preserve"> märkinud</w:t>
      </w:r>
      <w:r w:rsidR="0038676C" w:rsidRPr="00BE6BD5">
        <w:t>, et enne laenulepingu sõlmimist peaks krediidiasutusel olema piisav, täpne ja ajakohane teave laenuvõtja krediidivõimelisuse ja riskiprofiili hindamiseks.“</w:t>
      </w:r>
      <w:r w:rsidR="0038676C" w:rsidRPr="00BE6BD5">
        <w:rPr>
          <w:rStyle w:val="Allmrkuseviide"/>
        </w:rPr>
        <w:footnoteReference w:id="28"/>
      </w:r>
      <w:r w:rsidR="0038676C" w:rsidRPr="00BE6BD5">
        <w:t xml:space="preserve"> </w:t>
      </w:r>
    </w:p>
    <w:p w14:paraId="6D2D8170" w14:textId="77777777" w:rsidR="00F17D2E" w:rsidRDefault="00F17D2E" w:rsidP="00DF3708">
      <w:pPr>
        <w:spacing w:after="0" w:line="240" w:lineRule="auto"/>
        <w:jc w:val="both"/>
      </w:pPr>
    </w:p>
    <w:p w14:paraId="34D6AC6F" w14:textId="5F3E1EB9" w:rsidR="00930C74" w:rsidRPr="00BE6BD5" w:rsidRDefault="003A24CE" w:rsidP="00DF3708">
      <w:pPr>
        <w:spacing w:after="0" w:line="240" w:lineRule="auto"/>
        <w:jc w:val="both"/>
      </w:pPr>
      <w:r w:rsidRPr="003A24CE">
        <w:t xml:space="preserve">Krediidivõimelisuse hindamiseks vajaliku teabe omandamiseks </w:t>
      </w:r>
      <w:r w:rsidR="007D2915">
        <w:t>peab</w:t>
      </w:r>
      <w:r w:rsidRPr="003A24CE">
        <w:t xml:space="preserve"> krediidiandja</w:t>
      </w:r>
      <w:r w:rsidR="007D2915">
        <w:t xml:space="preserve"> küsima</w:t>
      </w:r>
      <w:r w:rsidRPr="003A24CE">
        <w:t xml:space="preserve"> vajaduse korral tarbijalt teavet ja kasuta</w:t>
      </w:r>
      <w:r w:rsidR="007D2915">
        <w:t>ma</w:t>
      </w:r>
      <w:r w:rsidRPr="003A24CE">
        <w:t xml:space="preserve"> asjakohaseid andmekogusid. Tarbija peab esitama krediidiandjale õige ja täieliku teabe, mis on vajalik tema krediidivõimelisuse hindamiseks</w:t>
      </w:r>
      <w:r>
        <w:t xml:space="preserve"> (VÕS § 403</w:t>
      </w:r>
      <w:r>
        <w:rPr>
          <w:vertAlign w:val="superscript"/>
        </w:rPr>
        <w:t>4</w:t>
      </w:r>
      <w:r>
        <w:t xml:space="preserve"> lõige 3).</w:t>
      </w:r>
      <w:r w:rsidRPr="003A24CE">
        <w:t xml:space="preserve"> </w:t>
      </w:r>
      <w:r w:rsidR="00930C74">
        <w:t>K</w:t>
      </w:r>
      <w:r w:rsidR="00930C74" w:rsidRPr="00BE6BD5">
        <w:t>rediidiandjad kontrolli</w:t>
      </w:r>
      <w:r w:rsidR="00930C74">
        <w:t>vad</w:t>
      </w:r>
      <w:r w:rsidR="00930C74" w:rsidRPr="00BE6BD5">
        <w:t xml:space="preserve"> tarbijate teavet eelkõige järgmistest andmekogudest:</w:t>
      </w:r>
    </w:p>
    <w:p w14:paraId="2AA2013B" w14:textId="6992D521" w:rsidR="00930C74" w:rsidRPr="00BE6BD5" w:rsidRDefault="00930C74" w:rsidP="00DF3708">
      <w:pPr>
        <w:pStyle w:val="Loendilik"/>
        <w:numPr>
          <w:ilvl w:val="0"/>
          <w:numId w:val="21"/>
        </w:numPr>
        <w:tabs>
          <w:tab w:val="left" w:pos="284"/>
        </w:tabs>
        <w:spacing w:after="0" w:line="240" w:lineRule="auto"/>
        <w:ind w:left="284" w:hanging="284"/>
        <w:jc w:val="both"/>
      </w:pPr>
      <w:r>
        <w:t>r</w:t>
      </w:r>
      <w:r w:rsidRPr="00BE6BD5">
        <w:t>ahvastikuregister – isiku teovõime kohta käiv teave,</w:t>
      </w:r>
    </w:p>
    <w:p w14:paraId="24160549" w14:textId="6233EB6D" w:rsidR="00930C74" w:rsidRPr="00BE6BD5" w:rsidRDefault="00930C74" w:rsidP="00DF3708">
      <w:pPr>
        <w:pStyle w:val="Loendilik"/>
        <w:numPr>
          <w:ilvl w:val="0"/>
          <w:numId w:val="21"/>
        </w:numPr>
        <w:tabs>
          <w:tab w:val="left" w:pos="284"/>
        </w:tabs>
        <w:spacing w:after="0" w:line="240" w:lineRule="auto"/>
        <w:ind w:left="284" w:hanging="284"/>
        <w:jc w:val="both"/>
      </w:pPr>
      <w:r>
        <w:t>ki</w:t>
      </w:r>
      <w:r w:rsidRPr="00BE6BD5">
        <w:t>nnistusraamat – tagatise olemasolu ja omandisuhte kohta käiv teave,</w:t>
      </w:r>
    </w:p>
    <w:p w14:paraId="7BD5749E" w14:textId="360AEF4F" w:rsidR="00930C74" w:rsidRPr="00BE6BD5" w:rsidRDefault="00930C74" w:rsidP="00DF3708">
      <w:pPr>
        <w:pStyle w:val="Loendilik"/>
        <w:numPr>
          <w:ilvl w:val="0"/>
          <w:numId w:val="21"/>
        </w:numPr>
        <w:tabs>
          <w:tab w:val="left" w:pos="284"/>
        </w:tabs>
        <w:spacing w:after="0" w:line="240" w:lineRule="auto"/>
        <w:ind w:left="284" w:hanging="284"/>
        <w:jc w:val="both"/>
      </w:pPr>
      <w:r>
        <w:t>m</w:t>
      </w:r>
      <w:r w:rsidRPr="00BE6BD5">
        <w:t xml:space="preserve">aksukohustuslaste register – </w:t>
      </w:r>
      <w:r w:rsidR="0020706D">
        <w:t>krediidiandjad</w:t>
      </w:r>
      <w:r w:rsidRPr="00BE6BD5">
        <w:t xml:space="preserve"> </w:t>
      </w:r>
      <w:r w:rsidR="0020706D">
        <w:t xml:space="preserve">teevad tarbija nõusolekul </w:t>
      </w:r>
      <w:r w:rsidR="0020706D" w:rsidRPr="00BE6BD5">
        <w:t xml:space="preserve">automatiseeritud </w:t>
      </w:r>
      <w:r w:rsidR="0020706D">
        <w:t>päringuid</w:t>
      </w:r>
      <w:r w:rsidRPr="00BE6BD5">
        <w:t xml:space="preserve"> </w:t>
      </w:r>
      <w:r w:rsidR="0020706D">
        <w:t>tarbija töötasu</w:t>
      </w:r>
      <w:r w:rsidRPr="00BE6BD5">
        <w:t xml:space="preserve"> kohta,</w:t>
      </w:r>
    </w:p>
    <w:p w14:paraId="46E7CCF5" w14:textId="77777777" w:rsidR="00930C74" w:rsidRPr="00BE6BD5" w:rsidRDefault="00930C74" w:rsidP="00DF3708">
      <w:pPr>
        <w:pStyle w:val="Loendilik"/>
        <w:numPr>
          <w:ilvl w:val="0"/>
          <w:numId w:val="21"/>
        </w:numPr>
        <w:tabs>
          <w:tab w:val="left" w:pos="284"/>
        </w:tabs>
        <w:spacing w:after="0" w:line="240" w:lineRule="auto"/>
        <w:ind w:left="284" w:hanging="284"/>
        <w:jc w:val="both"/>
      </w:pPr>
      <w:r w:rsidRPr="00BE6BD5">
        <w:t>Ametlikud Teadaanded – teave isiku käimasolevate pankrotimenetluste ja võlgadest vabastamise menetluste kohta,</w:t>
      </w:r>
    </w:p>
    <w:p w14:paraId="45AE9AB6" w14:textId="77777777" w:rsidR="00930C74" w:rsidRPr="00BE6BD5" w:rsidRDefault="00930C74" w:rsidP="00DF3708">
      <w:pPr>
        <w:pStyle w:val="Loendilik"/>
        <w:numPr>
          <w:ilvl w:val="0"/>
          <w:numId w:val="21"/>
        </w:numPr>
        <w:tabs>
          <w:tab w:val="left" w:pos="284"/>
        </w:tabs>
        <w:spacing w:after="0" w:line="240" w:lineRule="auto"/>
        <w:ind w:left="284" w:hanging="284"/>
        <w:jc w:val="both"/>
      </w:pPr>
      <w:r w:rsidRPr="00BE6BD5">
        <w:t>Riigi Teataja – teave jõustunud kohtulahendite kohta,</w:t>
      </w:r>
    </w:p>
    <w:p w14:paraId="56720B70" w14:textId="33313BEF" w:rsidR="00930C74" w:rsidRPr="00BE6BD5" w:rsidRDefault="00930C74" w:rsidP="00DF3708">
      <w:pPr>
        <w:pStyle w:val="Loendilik"/>
        <w:numPr>
          <w:ilvl w:val="0"/>
          <w:numId w:val="21"/>
        </w:numPr>
        <w:tabs>
          <w:tab w:val="left" w:pos="284"/>
        </w:tabs>
        <w:spacing w:after="0" w:line="240" w:lineRule="auto"/>
        <w:ind w:left="284" w:hanging="284"/>
        <w:jc w:val="both"/>
      </w:pPr>
      <w:r>
        <w:t>m</w:t>
      </w:r>
      <w:r w:rsidRPr="00BE6BD5">
        <w:t xml:space="preserve">aksehäireregister – </w:t>
      </w:r>
      <w:r>
        <w:t xml:space="preserve">erasektori register, mis </w:t>
      </w:r>
      <w:r w:rsidRPr="00BE6BD5">
        <w:t xml:space="preserve">avaldab negatiivset </w:t>
      </w:r>
      <w:proofErr w:type="spellStart"/>
      <w:r w:rsidRPr="00BE6BD5">
        <w:t>krediidiinfot</w:t>
      </w:r>
      <w:proofErr w:type="spellEnd"/>
      <w:r w:rsidRPr="00BE6BD5">
        <w:t xml:space="preserve"> ehk rahalise kohustuse täitmisega viivitusse sattunud isikute nimed.</w:t>
      </w:r>
    </w:p>
    <w:p w14:paraId="6BA8C733" w14:textId="77777777" w:rsidR="00F17D2E" w:rsidRDefault="00F17D2E" w:rsidP="00DF3708">
      <w:pPr>
        <w:spacing w:after="0" w:line="240" w:lineRule="auto"/>
        <w:jc w:val="both"/>
      </w:pPr>
    </w:p>
    <w:p w14:paraId="0AF2F7D6" w14:textId="05CB848D" w:rsidR="007D2915" w:rsidRPr="00BE6BD5" w:rsidRDefault="003A24CE" w:rsidP="00DF3708">
      <w:pPr>
        <w:spacing w:after="0" w:line="240" w:lineRule="auto"/>
        <w:jc w:val="both"/>
      </w:pPr>
      <w:r>
        <w:t>K</w:t>
      </w:r>
      <w:r w:rsidRPr="003A24CE">
        <w:t xml:space="preserve">rediidivõimelisuse hindamist võimaldava teabe omandamiseks </w:t>
      </w:r>
      <w:r>
        <w:t>peab</w:t>
      </w:r>
      <w:r w:rsidRPr="003A24CE">
        <w:t xml:space="preserve"> krediidiandja tarbijat</w:t>
      </w:r>
      <w:r>
        <w:t xml:space="preserve"> teavitama</w:t>
      </w:r>
      <w:r w:rsidRPr="003A24CE">
        <w:t xml:space="preserve">, </w:t>
      </w:r>
      <w:r>
        <w:t>millise</w:t>
      </w:r>
      <w:r w:rsidRPr="003A24CE">
        <w:t xml:space="preserve"> teabe, </w:t>
      </w:r>
      <w:r>
        <w:t>millised</w:t>
      </w:r>
      <w:r w:rsidRPr="003A24CE">
        <w:t xml:space="preserve"> tõendid selle</w:t>
      </w:r>
      <w:r>
        <w:t xml:space="preserve"> teabe</w:t>
      </w:r>
      <w:r w:rsidRPr="003A24CE">
        <w:t xml:space="preserve"> kohta ja </w:t>
      </w:r>
      <w:r>
        <w:t>millise</w:t>
      </w:r>
      <w:r w:rsidRPr="003A24CE">
        <w:t xml:space="preserve"> tähtaja jooksul peab tarbija esitama. Krediidiandja </w:t>
      </w:r>
      <w:r>
        <w:t xml:space="preserve">on </w:t>
      </w:r>
      <w:r w:rsidRPr="003A24CE">
        <w:t>tarbija esitatud teavet</w:t>
      </w:r>
      <w:r>
        <w:t xml:space="preserve"> kohustatud ka</w:t>
      </w:r>
      <w:r w:rsidRPr="003A24CE">
        <w:t xml:space="preserve"> </w:t>
      </w:r>
      <w:r>
        <w:t>kontrollima (VÕS § 403</w:t>
      </w:r>
      <w:r>
        <w:rPr>
          <w:vertAlign w:val="superscript"/>
        </w:rPr>
        <w:t>4</w:t>
      </w:r>
      <w:r>
        <w:t xml:space="preserve"> lõige 3).</w:t>
      </w:r>
      <w:r w:rsidR="0014756D">
        <w:t xml:space="preserve"> </w:t>
      </w:r>
      <w:r w:rsidR="007D2915">
        <w:t>Teabe k</w:t>
      </w:r>
      <w:r w:rsidR="007D2915">
        <w:rPr>
          <w:color w:val="202020"/>
          <w:shd w:val="clear" w:color="auto" w:fill="FFFFFF"/>
        </w:rPr>
        <w:t>ontrollimise kohustust on</w:t>
      </w:r>
      <w:r w:rsidR="007D2915" w:rsidRPr="00BE6BD5">
        <w:rPr>
          <w:color w:val="202020"/>
          <w:shd w:val="clear" w:color="auto" w:fill="FFFFFF"/>
        </w:rPr>
        <w:t xml:space="preserve"> </w:t>
      </w:r>
      <w:r w:rsidR="007D2915">
        <w:rPr>
          <w:color w:val="202020"/>
          <w:shd w:val="clear" w:color="auto" w:fill="FFFFFF"/>
        </w:rPr>
        <w:t>rõhutanud</w:t>
      </w:r>
      <w:r w:rsidR="007D2915" w:rsidRPr="00BE6BD5">
        <w:rPr>
          <w:color w:val="202020"/>
          <w:shd w:val="clear" w:color="auto" w:fill="FFFFFF"/>
        </w:rPr>
        <w:t xml:space="preserve"> ka </w:t>
      </w:r>
      <w:r w:rsidR="007D2915" w:rsidRPr="00BE6BD5">
        <w:t>Euroopa Kohus</w:t>
      </w:r>
      <w:r w:rsidR="00714A47">
        <w:t xml:space="preserve"> oma</w:t>
      </w:r>
      <w:r w:rsidR="007D2915" w:rsidRPr="00BE6BD5">
        <w:t xml:space="preserve"> lahendis C-440/13</w:t>
      </w:r>
      <w:r w:rsidR="007D2915">
        <w:t>,</w:t>
      </w:r>
      <w:r w:rsidR="007D2915" w:rsidRPr="00BE6BD5">
        <w:t xml:space="preserve"> leides,</w:t>
      </w:r>
      <w:r w:rsidR="007D2915">
        <w:t xml:space="preserve"> et</w:t>
      </w:r>
      <w:r w:rsidR="007D2915" w:rsidRPr="00BE6BD5">
        <w:t xml:space="preserve"> </w:t>
      </w:r>
      <w:r w:rsidR="007D2915" w:rsidRPr="001517EF">
        <w:t>krediidiandja peab igal üksikjuhtumil selle eripära arvestades otsustama, kas tema käsutuses olev teave on tõene ja tarbija krediidivõimelisuse hindamiseks piisav. Teabe piisavus võib olla erinev olenevalt krediidilepingu sõlmimise asjaoludest, tarbija isiklikust olukorrast või krediidilepingus ette nähtud summast. Selline hindamine võib toimuda tarbija finantsolukorda tõendavate dokumentide abil, kuid ei saa välistada, et krediidiandja tunneb juba eelnevalt krediiditaotleja finantsolukorda, mida ta võib arvesse võtta. Piisavaks ei saa aga pidada lihtsalt tarbija avaldatud andmeid, kui neile ei ole lisatud asjakohaseid tõendeid</w:t>
      </w:r>
      <w:r w:rsidR="007D2915" w:rsidRPr="00BE6BD5">
        <w:t>.</w:t>
      </w:r>
      <w:r w:rsidR="007D2915" w:rsidRPr="00BE6BD5">
        <w:rPr>
          <w:vertAlign w:val="superscript"/>
        </w:rPr>
        <w:footnoteReference w:id="29"/>
      </w:r>
    </w:p>
    <w:p w14:paraId="189302C2" w14:textId="77777777" w:rsidR="00F17D2E" w:rsidRDefault="00F17D2E" w:rsidP="00DF3708">
      <w:pPr>
        <w:spacing w:after="0" w:line="240" w:lineRule="auto"/>
        <w:jc w:val="both"/>
      </w:pPr>
    </w:p>
    <w:p w14:paraId="05841F98" w14:textId="44EECF49" w:rsidR="00FD0DD0" w:rsidRPr="00BE6BD5" w:rsidRDefault="00714A47" w:rsidP="00DF3708">
      <w:pPr>
        <w:spacing w:after="0" w:line="240" w:lineRule="auto"/>
        <w:jc w:val="both"/>
      </w:pPr>
      <w:r>
        <w:t>Krediidiandja võib t</w:t>
      </w:r>
      <w:r w:rsidR="0014756D" w:rsidRPr="0014756D">
        <w:t>arbijaga</w:t>
      </w:r>
      <w:r>
        <w:t xml:space="preserve"> </w:t>
      </w:r>
      <w:r w:rsidR="0014756D" w:rsidRPr="0014756D">
        <w:t xml:space="preserve">tarbijakrediidilepingu sõlmida üksnes juhul, kui </w:t>
      </w:r>
      <w:r w:rsidR="0014756D">
        <w:t>krediidiandja</w:t>
      </w:r>
      <w:r w:rsidR="0014756D" w:rsidRPr="0014756D">
        <w:t xml:space="preserve"> on krediidivõimelisuse hindamise aluseks olevate andmete kogumis analüüsimise tulemusena veendunud, et tarbija on krediidivõimeline</w:t>
      </w:r>
      <w:r w:rsidR="0014756D">
        <w:t xml:space="preserve"> (VÕS § 403</w:t>
      </w:r>
      <w:r w:rsidR="0014756D">
        <w:rPr>
          <w:vertAlign w:val="superscript"/>
        </w:rPr>
        <w:t>4</w:t>
      </w:r>
      <w:r w:rsidR="0014756D">
        <w:t xml:space="preserve"> lõige 3</w:t>
      </w:r>
      <w:r w:rsidR="00F83538">
        <w:t xml:space="preserve">). </w:t>
      </w:r>
      <w:r w:rsidR="00153B93">
        <w:t>Riigikohus on selgitanud, et vastutustundliku laenamise põhimõtte järgimise kohustuse kaudu peaks tagatama, et tarbija ei satu krediidi tõttu „laenuorjusse", mille tulemusena ta võib olla sunnitud võtma uusi laene, kaotada oma vara (sh eluaseme) ja muutuda maksejõuetuks.</w:t>
      </w:r>
      <w:r w:rsidR="00153B93">
        <w:rPr>
          <w:rStyle w:val="Allmrkuseviide"/>
        </w:rPr>
        <w:footnoteReference w:id="30"/>
      </w:r>
      <w:r w:rsidR="00F83538" w:rsidRPr="0014756D">
        <w:t>.</w:t>
      </w:r>
      <w:r w:rsidR="00F83538">
        <w:t xml:space="preserve"> </w:t>
      </w:r>
      <w:proofErr w:type="spellStart"/>
      <w:r w:rsidR="00FD0DD0">
        <w:t>Ülelaenamise</w:t>
      </w:r>
      <w:proofErr w:type="spellEnd"/>
      <w:r w:rsidR="00FD0DD0">
        <w:t xml:space="preserve"> vältimiseks on seega </w:t>
      </w:r>
      <w:r w:rsidR="00F83538">
        <w:t xml:space="preserve">on </w:t>
      </w:r>
      <w:r w:rsidR="00FD0DD0">
        <w:t xml:space="preserve">kriitilise tähtsusega </w:t>
      </w:r>
      <w:r w:rsidR="00F83538">
        <w:t xml:space="preserve">piisava ja asjakohase teabe </w:t>
      </w:r>
      <w:r w:rsidR="00FD0DD0">
        <w:t>kättesaadavus. Krediidiandja peab</w:t>
      </w:r>
      <w:r w:rsidR="00FD0DD0" w:rsidRPr="00FD0DD0">
        <w:t xml:space="preserve"> </w:t>
      </w:r>
      <w:r w:rsidR="00FD0DD0" w:rsidRPr="00BE6BD5">
        <w:t>omandama teabe tarbija sissetulekute, rahaliste kohustuste ja finantskohustuste</w:t>
      </w:r>
      <w:r w:rsidR="00FD0DD0" w:rsidRPr="00BE6BD5">
        <w:rPr>
          <w:vertAlign w:val="superscript"/>
        </w:rPr>
        <w:footnoteReference w:id="31"/>
      </w:r>
      <w:r w:rsidR="00FD0DD0" w:rsidRPr="00BE6BD5">
        <w:t xml:space="preserve"> kohta, mille alusel on võimalik hinnata tarbija võimet laen tagasi maksta. Sellekohane teave saadakse (üldjuhul) tarbijalt endalt</w:t>
      </w:r>
      <w:r w:rsidR="00FD0DD0">
        <w:t>, ent v</w:t>
      </w:r>
      <w:r w:rsidR="00FD0DD0" w:rsidRPr="00BE6BD5">
        <w:t>astutustundliku laenamise põhimõttest tulenevalt peab krediidiandja ka</w:t>
      </w:r>
      <w:r w:rsidR="00FD0DD0">
        <w:t xml:space="preserve"> ise</w:t>
      </w:r>
      <w:r w:rsidR="00FD0DD0" w:rsidRPr="00BE6BD5">
        <w:t xml:space="preserve"> kontrollima tarbija poolt esitatud andme</w:t>
      </w:r>
      <w:r w:rsidR="00FD0DD0">
        <w:t xml:space="preserve">te õigsust. </w:t>
      </w:r>
      <w:r w:rsidR="00FD0DD0" w:rsidRPr="00BE6BD5">
        <w:t xml:space="preserve"> </w:t>
      </w:r>
    </w:p>
    <w:p w14:paraId="7DBC2E3C" w14:textId="77777777" w:rsidR="00F17D2E" w:rsidRDefault="00F17D2E" w:rsidP="00DF3708">
      <w:pPr>
        <w:spacing w:after="0" w:line="240" w:lineRule="auto"/>
        <w:jc w:val="both"/>
      </w:pPr>
      <w:bookmarkStart w:id="2" w:name="_Hlk176523499"/>
    </w:p>
    <w:p w14:paraId="208E25BA" w14:textId="77777777" w:rsidR="003A50BF" w:rsidRDefault="003A50BF" w:rsidP="00DF3708">
      <w:pPr>
        <w:spacing w:after="0" w:line="240" w:lineRule="auto"/>
        <w:jc w:val="both"/>
        <w:rPr>
          <w:b/>
          <w:bCs/>
          <w:i/>
          <w:iCs/>
        </w:rPr>
      </w:pPr>
    </w:p>
    <w:p w14:paraId="24D8DA5C" w14:textId="7DF44F2B" w:rsidR="00CA5C8E" w:rsidRPr="00AC1674" w:rsidRDefault="00CA5C8E" w:rsidP="00DF3708">
      <w:pPr>
        <w:spacing w:after="0" w:line="240" w:lineRule="auto"/>
        <w:jc w:val="both"/>
        <w:rPr>
          <w:b/>
          <w:bCs/>
          <w:i/>
          <w:iCs/>
        </w:rPr>
      </w:pPr>
      <w:r w:rsidRPr="00AC1674">
        <w:rPr>
          <w:b/>
          <w:bCs/>
          <w:i/>
          <w:iCs/>
        </w:rPr>
        <w:t>3.2. Praktika ja probleemid</w:t>
      </w:r>
    </w:p>
    <w:p w14:paraId="40B3BF09" w14:textId="364E67CE" w:rsidR="00876078" w:rsidRPr="00876078" w:rsidRDefault="00876078" w:rsidP="00DF3708">
      <w:pPr>
        <w:spacing w:after="0" w:line="240" w:lineRule="auto"/>
        <w:jc w:val="both"/>
        <w:rPr>
          <w:i/>
          <w:iCs/>
        </w:rPr>
      </w:pPr>
      <w:r w:rsidRPr="00876078">
        <w:rPr>
          <w:i/>
          <w:iCs/>
        </w:rPr>
        <w:t>3.2.1. Statistika</w:t>
      </w:r>
    </w:p>
    <w:p w14:paraId="409D01C4" w14:textId="0F4F6821" w:rsidR="0059195F" w:rsidRDefault="0091645D" w:rsidP="00DF3708">
      <w:pPr>
        <w:spacing w:after="0" w:line="240" w:lineRule="auto"/>
        <w:jc w:val="both"/>
      </w:pPr>
      <w:r>
        <w:t>Olenemata vastustundliku laenamise põhimõtte</w:t>
      </w:r>
      <w:r w:rsidR="006A2E1B">
        <w:t xml:space="preserve"> rakendamise kohustuse</w:t>
      </w:r>
      <w:r>
        <w:t xml:space="preserve"> pikaaegsest kehtivusest</w:t>
      </w:r>
      <w:r w:rsidR="006C2ABF">
        <w:t>,</w:t>
      </w:r>
      <w:r>
        <w:t xml:space="preserve"> </w:t>
      </w:r>
      <w:r w:rsidR="00C713F7">
        <w:t>on tarbijatel</w:t>
      </w:r>
      <w:r w:rsidR="006C2ABF">
        <w:t xml:space="preserve"> järjest enam</w:t>
      </w:r>
      <w:r w:rsidR="00C713F7">
        <w:t xml:space="preserve"> raskuseid</w:t>
      </w:r>
      <w:r w:rsidR="00766AAC">
        <w:t xml:space="preserve"> krediidi tagasimaksmisega. </w:t>
      </w:r>
      <w:r w:rsidR="0059195F">
        <w:t xml:space="preserve">Väiksemate laenuandjate ehk mitte-pankade poolt </w:t>
      </w:r>
      <w:r w:rsidR="00766AAC" w:rsidRPr="00766AAC">
        <w:t xml:space="preserve">Eestis väljastatud tarbijakrediidi tähtajaks tasumata </w:t>
      </w:r>
      <w:r w:rsidR="00766AAC">
        <w:t xml:space="preserve">ehk </w:t>
      </w:r>
      <w:r w:rsidR="00766AAC" w:rsidRPr="00766AAC">
        <w:t>viivises krediidi jääk</w:t>
      </w:r>
      <w:r w:rsidR="00766AAC">
        <w:t xml:space="preserve"> oli 30.06.2024.a seisuga</w:t>
      </w:r>
      <w:r w:rsidR="00766AAC" w:rsidRPr="00766AAC">
        <w:t xml:space="preserve"> 107</w:t>
      </w:r>
      <w:r w:rsidR="00766AAC">
        <w:t xml:space="preserve"> miljonit eurot, viivises olevate lepingute arv o</w:t>
      </w:r>
      <w:r w:rsidR="006A2E1B">
        <w:t>li</w:t>
      </w:r>
      <w:r w:rsidR="00766AAC">
        <w:t xml:space="preserve"> seejuures ligi 62 000</w:t>
      </w:r>
      <w:r w:rsidR="00766AAC">
        <w:rPr>
          <w:rStyle w:val="Allmrkuseviide"/>
        </w:rPr>
        <w:footnoteReference w:id="32"/>
      </w:r>
      <w:r w:rsidR="00766AAC">
        <w:t>.</w:t>
      </w:r>
      <w:r w:rsidR="00C713F7">
        <w:t xml:space="preserve"> </w:t>
      </w:r>
      <w:r w:rsidR="0059195F">
        <w:t xml:space="preserve">Pankade poolt eraisikutele väljastatud viivises oleva krediidi jääk oli 30.06.2024.a seisuga </w:t>
      </w:r>
      <w:r w:rsidR="0059195F" w:rsidRPr="0059195F">
        <w:t>246,2</w:t>
      </w:r>
      <w:r w:rsidR="0059195F">
        <w:t xml:space="preserve"> miljonit eurot, mis moodustas </w:t>
      </w:r>
      <w:r w:rsidR="0059195F" w:rsidRPr="0059195F">
        <w:t>1,9%</w:t>
      </w:r>
      <w:r w:rsidR="0059195F">
        <w:t xml:space="preserve"> nende laenuportfellist.</w:t>
      </w:r>
      <w:r w:rsidR="0059195F">
        <w:rPr>
          <w:rStyle w:val="Allmrkuseviide"/>
        </w:rPr>
        <w:footnoteReference w:id="33"/>
      </w:r>
    </w:p>
    <w:p w14:paraId="03CC93BF" w14:textId="77777777" w:rsidR="008734A9" w:rsidRDefault="008734A9" w:rsidP="00DF3708">
      <w:pPr>
        <w:spacing w:after="0" w:line="240" w:lineRule="auto"/>
        <w:jc w:val="both"/>
      </w:pPr>
    </w:p>
    <w:p w14:paraId="10EB4BFD" w14:textId="3E70ADE9" w:rsidR="00BC480B" w:rsidRDefault="00500ED7" w:rsidP="00DF3708">
      <w:pPr>
        <w:spacing w:after="0" w:line="240" w:lineRule="auto"/>
        <w:jc w:val="both"/>
      </w:pPr>
      <w:r>
        <w:t>Erasektori</w:t>
      </w:r>
      <w:r w:rsidR="003B11E4">
        <w:t xml:space="preserve"> andmetel on Eestis </w:t>
      </w:r>
      <w:r w:rsidR="003B11E4" w:rsidRPr="003B11E4">
        <w:t xml:space="preserve">makseraskustes </w:t>
      </w:r>
      <w:r w:rsidR="006A2E1B">
        <w:t xml:space="preserve">ligi </w:t>
      </w:r>
      <w:r w:rsidR="003B11E4" w:rsidRPr="00500ED7">
        <w:t xml:space="preserve">85 </w:t>
      </w:r>
      <w:r w:rsidR="006A2E1B">
        <w:t>0</w:t>
      </w:r>
      <w:r w:rsidR="003B11E4" w:rsidRPr="00500ED7">
        <w:t>00 inimest, kellest 43%-l on vähemalt üks maksehäire</w:t>
      </w:r>
      <w:r w:rsidR="003B11E4">
        <w:rPr>
          <w:rStyle w:val="Allmrkuseviide"/>
        </w:rPr>
        <w:footnoteReference w:id="34"/>
      </w:r>
      <w:r w:rsidR="00A45356">
        <w:t xml:space="preserve"> (sisaldab ka muudest kohustustest kui laenukohustustest tulenevaid maksehäireid)</w:t>
      </w:r>
      <w:r w:rsidR="003B11E4">
        <w:t>. M</w:t>
      </w:r>
      <w:r w:rsidR="00655AE1" w:rsidRPr="00655AE1">
        <w:t>aksehäiretega isikute arv</w:t>
      </w:r>
      <w:r w:rsidR="003B11E4">
        <w:t xml:space="preserve"> püsib</w:t>
      </w:r>
      <w:r w:rsidR="00655AE1" w:rsidRPr="00655AE1">
        <w:t xml:space="preserve"> üsna ühesugune</w:t>
      </w:r>
      <w:r w:rsidR="003B11E4">
        <w:t xml:space="preserve">, ent </w:t>
      </w:r>
      <w:r w:rsidR="003B11E4" w:rsidRPr="003B11E4">
        <w:t>keskmine summa</w:t>
      </w:r>
      <w:r w:rsidR="003B11E4">
        <w:t xml:space="preserve"> on</w:t>
      </w:r>
      <w:r w:rsidR="003B11E4" w:rsidRPr="003B11E4">
        <w:t xml:space="preserve"> suurenenud oluliselt ka nendel võlglastel, kellel on rohkem kui </w:t>
      </w:r>
      <w:r w:rsidR="003B11E4">
        <w:t>kolm</w:t>
      </w:r>
      <w:r w:rsidR="003B11E4" w:rsidRPr="003B11E4">
        <w:t xml:space="preserve"> võlga</w:t>
      </w:r>
      <w:r w:rsidR="003B11E4">
        <w:rPr>
          <w:rStyle w:val="Allmrkuseviide"/>
        </w:rPr>
        <w:footnoteReference w:id="35"/>
      </w:r>
      <w:r w:rsidR="003B11E4">
        <w:t>.</w:t>
      </w:r>
    </w:p>
    <w:p w14:paraId="2B01BD60" w14:textId="77777777" w:rsidR="00F17D2E" w:rsidRDefault="00F17D2E" w:rsidP="00DF3708">
      <w:pPr>
        <w:spacing w:after="0" w:line="240" w:lineRule="auto"/>
        <w:jc w:val="both"/>
      </w:pPr>
    </w:p>
    <w:p w14:paraId="4BC74857" w14:textId="7C6A539A" w:rsidR="006A2E1B" w:rsidRPr="00BE6BD5" w:rsidRDefault="006A2E1B" w:rsidP="00DF3708">
      <w:pPr>
        <w:spacing w:after="0" w:line="240" w:lineRule="auto"/>
        <w:jc w:val="both"/>
      </w:pPr>
      <w:r>
        <w:t>Tuleb möönda, et m</w:t>
      </w:r>
      <w:r w:rsidRPr="00BE6BD5">
        <w:t xml:space="preserve">aksehäirete koguarvu ja dünaamikat on keeruline hinnata, kuna maksehäireid kajastavad mitmed erasektori hallatavad andmebaasid, mille andmed võivad osaliselt kattuda ja andmebaaside statistikat üldjuhul ei avalikustata. </w:t>
      </w:r>
      <w:r w:rsidR="00AF2674" w:rsidRPr="00AF2674">
        <w:t xml:space="preserve">Maksehäirete koguarvu ja dünaamikat on keeruline hinnata, kuna maksehäireid kajastavad mitmed erasektori hallatavad andmebaasid, mille andmed võivad osaliselt kattuda ja andmebaaside statistikat üldjuhul ei avalikustata. Erandiks on Julianus Inkasso ja taust.ee avaldatav iga-aastane ülevaade enda andmebaasi(de) statistikast, mis ei kajasta siiski kõikide maksehäireregistrite andmeid. </w:t>
      </w:r>
      <w:r w:rsidR="00AF2674">
        <w:t xml:space="preserve"> </w:t>
      </w:r>
    </w:p>
    <w:p w14:paraId="1DB153E6" w14:textId="782FFF7F" w:rsidR="00791040" w:rsidRPr="00BE6BD5" w:rsidRDefault="00791040" w:rsidP="00DF3708">
      <w:pPr>
        <w:pStyle w:val="Pealdis"/>
        <w:keepNext/>
        <w:spacing w:after="0"/>
        <w:jc w:val="center"/>
      </w:pPr>
    </w:p>
    <w:p w14:paraId="2E2B0575" w14:textId="548A5364" w:rsidR="00876078" w:rsidRPr="00876078" w:rsidRDefault="00876078" w:rsidP="00DF3708">
      <w:pPr>
        <w:spacing w:after="0" w:line="240" w:lineRule="auto"/>
        <w:jc w:val="both"/>
        <w:rPr>
          <w:i/>
          <w:iCs/>
        </w:rPr>
      </w:pPr>
      <w:r w:rsidRPr="00876078">
        <w:rPr>
          <w:i/>
          <w:iCs/>
        </w:rPr>
        <w:t xml:space="preserve">3.2.2. </w:t>
      </w:r>
      <w:proofErr w:type="spellStart"/>
      <w:r>
        <w:rPr>
          <w:i/>
          <w:iCs/>
        </w:rPr>
        <w:t>Ülelaenamise</w:t>
      </w:r>
      <w:proofErr w:type="spellEnd"/>
      <w:r>
        <w:rPr>
          <w:i/>
          <w:iCs/>
        </w:rPr>
        <w:t xml:space="preserve"> </w:t>
      </w:r>
      <w:r w:rsidRPr="00876078">
        <w:rPr>
          <w:i/>
          <w:iCs/>
        </w:rPr>
        <w:t>mõju</w:t>
      </w:r>
      <w:r>
        <w:rPr>
          <w:i/>
          <w:iCs/>
        </w:rPr>
        <w:t>d</w:t>
      </w:r>
    </w:p>
    <w:p w14:paraId="2540D4BB" w14:textId="171F7DD5" w:rsidR="00EF4DA6" w:rsidRDefault="00EF4DA6" w:rsidP="00DF3708">
      <w:pPr>
        <w:spacing w:after="0" w:line="240" w:lineRule="auto"/>
        <w:jc w:val="both"/>
      </w:pPr>
      <w:r>
        <w:t>Makseraskuste tekkepõhjused on erinevad. 2021.a kredii</w:t>
      </w:r>
      <w:r w:rsidR="005241E9">
        <w:t>di</w:t>
      </w:r>
      <w:r>
        <w:t>turu uuring tõi esile, et madala enesekontrolli ja finantskirjaoskuse tasemega inimestel on suuremaid raskusi tarbimislaenude tasumisega ja nad kipuvad teistest enam võlgu jääma, samuti kipuvad nad kergekäelisemalt tarbimislaene võtma. Võlad vähendavad rahalist heaolu ning halvendavad vaimset tervist ja üldist heaolu, esineb põhjuslik seos võlgade ja depressioonis olemise vahel. Inimesed ei tee alati kaalutletud valikuid: nt kui krediitkaardiga on tehtud nii väiksemaid kulutusi kui ostetud hinnalisemaid kestvuskaupu, makstakse esmajoones tagasi esimesed. Seda mitte läbimõeldud põhjendustel, vaid kaalutlusel, et kuna kestvuskaupu jõuab kauem kasutada, siis järelikult võib ka maksmisega viivitada Hoiakuid laenuvõtmisse mõjutavad tugevalt nii vanemad, sotsiaalsed normid kui ka kultuurilised tegurid. Kui vanemad pigem hoidusid laenu võtmisest, teevad seda ka lapsed.</w:t>
      </w:r>
      <w:r>
        <w:rPr>
          <w:rStyle w:val="Allmrkuseviide"/>
        </w:rPr>
        <w:footnoteReference w:id="36"/>
      </w:r>
      <w:r w:rsidR="003B33D0" w:rsidRPr="003B33D0">
        <w:t xml:space="preserve"> </w:t>
      </w:r>
      <w:r w:rsidR="003B33D0">
        <w:t xml:space="preserve">Ebapiisav finantskirjaoskus </w:t>
      </w:r>
      <w:r w:rsidR="00865E14">
        <w:t>viib ka oma</w:t>
      </w:r>
      <w:r w:rsidR="003B33D0">
        <w:t xml:space="preserve"> maksevõime</w:t>
      </w:r>
      <w:r w:rsidR="00865E14">
        <w:t xml:space="preserve"> ülehindamiseni</w:t>
      </w:r>
      <w:r w:rsidR="003B33D0">
        <w:t xml:space="preserve"> või selge ülevaa</w:t>
      </w:r>
      <w:r w:rsidR="00865E14">
        <w:t>te puudumiseni</w:t>
      </w:r>
      <w:r w:rsidR="003B33D0">
        <w:t xml:space="preserve"> oma kohustustest (näiteks ei teadvusta järelmaksu makseid rahalise kohustusena)</w:t>
      </w:r>
      <w:r w:rsidR="00865E14">
        <w:t>.</w:t>
      </w:r>
      <w:r w:rsidR="00865E14">
        <w:rPr>
          <w:rStyle w:val="Allmrkuseviide"/>
        </w:rPr>
        <w:footnoteReference w:id="37"/>
      </w:r>
    </w:p>
    <w:p w14:paraId="6861C030" w14:textId="77777777" w:rsidR="00DF677D" w:rsidRDefault="00DF677D" w:rsidP="00DF3708">
      <w:pPr>
        <w:spacing w:after="0" w:line="240" w:lineRule="auto"/>
        <w:jc w:val="both"/>
      </w:pPr>
    </w:p>
    <w:p w14:paraId="4B6A09FD" w14:textId="5936AADC" w:rsidR="00DF677D" w:rsidRDefault="00865E14" w:rsidP="00DF3708">
      <w:pPr>
        <w:spacing w:after="0" w:line="240" w:lineRule="auto"/>
        <w:jc w:val="both"/>
      </w:pPr>
      <w:r>
        <w:t>T</w:t>
      </w:r>
      <w:r w:rsidR="003B33D0">
        <w:t>arbija</w:t>
      </w:r>
      <w:r>
        <w:t xml:space="preserve"> võib ka</w:t>
      </w:r>
      <w:r w:rsidR="003B33D0">
        <w:t xml:space="preserve"> </w:t>
      </w:r>
      <w:r>
        <w:t>tahtlikult</w:t>
      </w:r>
      <w:r w:rsidR="003B33D0">
        <w:t xml:space="preserve"> teabe andmise kohustus</w:t>
      </w:r>
      <w:r>
        <w:t>t rikkuda, eesmärgiga saada laenu.</w:t>
      </w:r>
      <w:r w:rsidR="005E10DD">
        <w:t xml:space="preserve"> </w:t>
      </w:r>
      <w:r w:rsidR="00DF677D">
        <w:t>Kui tarbija kasutab mitut pangakontot ning</w:t>
      </w:r>
      <w:r>
        <w:t xml:space="preserve"> esitab teadlikult krediidiandjale vaid</w:t>
      </w:r>
      <w:r w:rsidR="00DF677D">
        <w:t xml:space="preserve"> peamise pangakonto väljavõt</w:t>
      </w:r>
      <w:r>
        <w:t>te, millest</w:t>
      </w:r>
      <w:r w:rsidR="00DF677D">
        <w:t xml:space="preserve"> ei selgu teiste pangakontode olemasolu</w:t>
      </w:r>
      <w:r w:rsidR="005E10DD">
        <w:t xml:space="preserve"> või jätab tarbija teadlikult esitamata info olemasolevate varaliste kohustuste kohta, siis</w:t>
      </w:r>
      <w:r w:rsidR="00DF677D">
        <w:t xml:space="preserve"> ei ole krediidipakkujal võimalik tarbija krediidivõimelisust nõuetekohaselt hinnata. </w:t>
      </w:r>
    </w:p>
    <w:p w14:paraId="240C6D1F" w14:textId="77777777" w:rsidR="00230D17" w:rsidRDefault="00230D17" w:rsidP="00DF3708">
      <w:pPr>
        <w:spacing w:after="0" w:line="240" w:lineRule="auto"/>
        <w:jc w:val="both"/>
      </w:pPr>
    </w:p>
    <w:p w14:paraId="320287BD" w14:textId="7AC85B6C" w:rsidR="00242709" w:rsidRDefault="00153B93" w:rsidP="00DF3708">
      <w:pPr>
        <w:spacing w:after="0" w:line="240" w:lineRule="auto"/>
        <w:jc w:val="both"/>
      </w:pPr>
      <w:r>
        <w:t>Tarbija makseraskustesse sattumise p</w:t>
      </w:r>
      <w:r w:rsidR="005241E9">
        <w:t xml:space="preserve">õhjused ei ole üksnes tarbijapoolsed. </w:t>
      </w:r>
      <w:r w:rsidR="0036003B">
        <w:t>Ka krediidiandja ei pruugi olla piisavalt hoolas vastutustundliku laenamise põhimõtte täitmisel. Vi</w:t>
      </w:r>
      <w:r w:rsidR="00242709">
        <w:t>imaste aastate kiire ja murranguline tehnoloogiline areng on tugevalt mõjutanud ka finantssektorit. Moodsate lahenduste kasutusele võtmine on muutnud laenusaamise protsessi nii krediidiandja kui ka tarbija jaoks mugavaks ja kiireks</w:t>
      </w:r>
      <w:r w:rsidR="0036003B">
        <w:t xml:space="preserve"> peamiselt laenuprotsessi automatiseerimise tulemusel. </w:t>
      </w:r>
      <w:r w:rsidR="0095764A">
        <w:t>See tähendab, et suur osa tarbimislaenude krediidiotsustest on automatiseeritud, laenukõlbulikkus otsustatakse süsteemis aktsepteeritud riskimäära kohaselt.</w:t>
      </w:r>
      <w:r w:rsidR="0095764A">
        <w:rPr>
          <w:rStyle w:val="Allmrkuseviide"/>
        </w:rPr>
        <w:footnoteReference w:id="38"/>
      </w:r>
      <w:r w:rsidR="00F27CF0">
        <w:t xml:space="preserve"> Krediidituru uuringu tarbeks analüüsitud kohtupraktikast nähtus, et esines nii kohtuasju, kus krediidiandjad üldse ei hinnanud tarbija krediidivõimelisust, kui ka kohtuasju, kus krediidiandjad hindasid tarbija krediidivõimelisust ebapiisavalt ning jätsid olulised asjaolud tähelepanuta või välja selgitamata.</w:t>
      </w:r>
      <w:r w:rsidR="00F27CF0">
        <w:rPr>
          <w:rStyle w:val="Allmrkuseviide"/>
        </w:rPr>
        <w:footnoteReference w:id="39"/>
      </w:r>
      <w:r>
        <w:t xml:space="preserve"> </w:t>
      </w:r>
    </w:p>
    <w:bookmarkEnd w:id="2"/>
    <w:p w14:paraId="189AAF86" w14:textId="77777777" w:rsidR="00F17D2E" w:rsidRDefault="00F17D2E" w:rsidP="00DF3708">
      <w:pPr>
        <w:spacing w:after="0" w:line="240" w:lineRule="auto"/>
        <w:jc w:val="both"/>
      </w:pPr>
    </w:p>
    <w:p w14:paraId="21496D90" w14:textId="3C9E1BBB" w:rsidR="00BE003D" w:rsidRPr="00BE6BD5" w:rsidRDefault="0076696D" w:rsidP="00DF3708">
      <w:pPr>
        <w:spacing w:after="0" w:line="240" w:lineRule="auto"/>
        <w:jc w:val="both"/>
      </w:pPr>
      <w:proofErr w:type="spellStart"/>
      <w:r>
        <w:t>Ülelaenamisest</w:t>
      </w:r>
      <w:proofErr w:type="spellEnd"/>
      <w:r>
        <w:t xml:space="preserve"> tingitud finantsstress</w:t>
      </w:r>
      <w:r w:rsidRPr="00A267A1">
        <w:t xml:space="preserve"> ei mõjuta ainult </w:t>
      </w:r>
      <w:r>
        <w:t>inimese</w:t>
      </w:r>
      <w:r w:rsidRPr="00A267A1">
        <w:t xml:space="preserve"> võimet oma sissetuleku arvel toime tulla, tagada endale eluase ja </w:t>
      </w:r>
      <w:r>
        <w:t xml:space="preserve">rahuldada </w:t>
      </w:r>
      <w:r w:rsidRPr="00A267A1">
        <w:t>baasvajadused, vaid</w:t>
      </w:r>
      <w:r>
        <w:t xml:space="preserve"> mõjutab</w:t>
      </w:r>
      <w:r w:rsidRPr="00A267A1">
        <w:t xml:space="preserve"> ka </w:t>
      </w:r>
      <w:r>
        <w:t>tema</w:t>
      </w:r>
      <w:r w:rsidRPr="00A267A1">
        <w:t xml:space="preserve"> füüsilist ja vaimset tervist.</w:t>
      </w:r>
      <w:r w:rsidR="00BE003D">
        <w:t xml:space="preserve"> </w:t>
      </w:r>
      <w:r w:rsidR="00BE003D" w:rsidRPr="00BE6BD5">
        <w:t>Finantsstress ehk stress, mida põhjustavad üle jõu käivad finantskohustused, mõjutab</w:t>
      </w:r>
      <w:r w:rsidR="00BE003D" w:rsidRPr="00BE6BD5">
        <w:rPr>
          <w:shd w:val="clear" w:color="auto" w:fill="FFFFFF"/>
        </w:rPr>
        <w:t xml:space="preserve"> oluliselt võlgnik</w:t>
      </w:r>
      <w:r w:rsidR="00BE003D">
        <w:rPr>
          <w:shd w:val="clear" w:color="auto" w:fill="FFFFFF"/>
        </w:rPr>
        <w:t>u</w:t>
      </w:r>
      <w:r w:rsidR="00BE003D" w:rsidRPr="00BE6BD5">
        <w:rPr>
          <w:shd w:val="clear" w:color="auto" w:fill="FFFFFF"/>
        </w:rPr>
        <w:t xml:space="preserve"> meeleolu ning põhjustab vaimse tervise häireid. Näiteks on leitud, et võlgnikel esineb sagedamini enesetapumõtteid</w:t>
      </w:r>
      <w:r w:rsidR="00BE003D" w:rsidRPr="00BE6BD5">
        <w:rPr>
          <w:rStyle w:val="Allmrkuseviide"/>
          <w:shd w:val="clear" w:color="auto" w:fill="FFFFFF"/>
        </w:rPr>
        <w:footnoteReference w:id="40"/>
      </w:r>
      <w:r w:rsidR="00BE003D" w:rsidRPr="00BE6BD5">
        <w:rPr>
          <w:shd w:val="clear" w:color="auto" w:fill="FFFFFF"/>
        </w:rPr>
        <w:t xml:space="preserve"> ning nad põevad kaks korda tõenäolisemalt depressiooni.</w:t>
      </w:r>
      <w:r w:rsidR="00BE003D" w:rsidRPr="00BE6BD5">
        <w:rPr>
          <w:rStyle w:val="Allmrkuseviide"/>
        </w:rPr>
        <w:footnoteReference w:id="41"/>
      </w:r>
      <w:r w:rsidR="00BE003D" w:rsidRPr="00BE6BD5">
        <w:rPr>
          <w:rStyle w:val="AllmrkusetekstMrk"/>
          <w:sz w:val="22"/>
        </w:rPr>
        <w:t xml:space="preserve"> </w:t>
      </w:r>
    </w:p>
    <w:p w14:paraId="6CCA173D" w14:textId="77777777" w:rsidR="00F17D2E" w:rsidRDefault="00F17D2E" w:rsidP="00DF3708">
      <w:pPr>
        <w:spacing w:after="0" w:line="240" w:lineRule="auto"/>
        <w:jc w:val="both"/>
      </w:pPr>
    </w:p>
    <w:p w14:paraId="3AA9DBA3" w14:textId="4F7093B2" w:rsidR="00BE003D" w:rsidRPr="00BE6BD5" w:rsidRDefault="00402324" w:rsidP="00DF3708">
      <w:pPr>
        <w:spacing w:after="0" w:line="240" w:lineRule="auto"/>
        <w:jc w:val="both"/>
      </w:pPr>
      <w:r>
        <w:t>V</w:t>
      </w:r>
      <w:r w:rsidR="00BE003D" w:rsidRPr="00BE6BD5">
        <w:t>aimse tervise halvenemise juures mängivad rolli muu</w:t>
      </w:r>
      <w:r w:rsidR="00156166">
        <w:t xml:space="preserve"> </w:t>
      </w:r>
      <w:r w:rsidR="00BE003D" w:rsidRPr="00BE6BD5">
        <w:t>hulgas näiteks võla tagasimakse graafik ja intressimäärad, aga ka krediidi võtmise eesmärk. Näiteks tarbimise</w:t>
      </w:r>
      <w:r w:rsidR="00BE003D">
        <w:t>ga</w:t>
      </w:r>
      <w:r w:rsidR="00BE003D" w:rsidRPr="00BE6BD5">
        <w:t xml:space="preserve"> (</w:t>
      </w:r>
      <w:proofErr w:type="spellStart"/>
      <w:r w:rsidR="00BE003D" w:rsidRPr="00BE6BD5">
        <w:t>poodlemisega</w:t>
      </w:r>
      <w:proofErr w:type="spellEnd"/>
      <w:r w:rsidR="00BE003D" w:rsidRPr="00BE6BD5">
        <w:t>) seotud laenu võtnud isikud olid suurema tõenäosusega kogenud enesetapumõtteid.</w:t>
      </w:r>
      <w:r w:rsidR="00BE003D" w:rsidRPr="00BE6BD5">
        <w:rPr>
          <w:rStyle w:val="Allmrkuseviide"/>
        </w:rPr>
        <w:footnoteReference w:id="42"/>
      </w:r>
      <w:r w:rsidR="00BE003D" w:rsidRPr="00BE6BD5">
        <w:t xml:space="preserve"> Eelkõige </w:t>
      </w:r>
      <w:r w:rsidR="00156166">
        <w:t xml:space="preserve">toovad kaasa </w:t>
      </w:r>
      <w:r w:rsidR="00BE003D" w:rsidRPr="00BE6BD5">
        <w:t>negatiivse mõju pikemaaegsed tagatiseta laenud (eelkõige tarbimislaenud) ja hüpoteeklaenud.</w:t>
      </w:r>
      <w:r w:rsidR="00BE003D" w:rsidRPr="00BE6BD5">
        <w:rPr>
          <w:rStyle w:val="Allmrkuseviide"/>
        </w:rPr>
        <w:footnoteReference w:id="43"/>
      </w:r>
      <w:r w:rsidR="00BE003D">
        <w:t xml:space="preserve"> V</w:t>
      </w:r>
      <w:r w:rsidR="00BE003D" w:rsidRPr="00BE6BD5">
        <w:t>aimset tervist mõjutas negatiivselt just inimeste tunne, et neil puudub kontroll oma finantsseisundi üle.</w:t>
      </w:r>
      <w:r w:rsidR="00BE003D" w:rsidRPr="00BE6BD5">
        <w:rPr>
          <w:rStyle w:val="Allmrkuseviide"/>
        </w:rPr>
        <w:footnoteReference w:id="44"/>
      </w:r>
      <w:r w:rsidR="00BE003D" w:rsidRPr="00BE6BD5">
        <w:t xml:space="preserve"> </w:t>
      </w:r>
    </w:p>
    <w:p w14:paraId="00F71D94" w14:textId="77777777" w:rsidR="00F17D2E" w:rsidRDefault="00F17D2E" w:rsidP="00DF3708">
      <w:pPr>
        <w:spacing w:after="0" w:line="240" w:lineRule="auto"/>
        <w:jc w:val="both"/>
      </w:pPr>
    </w:p>
    <w:p w14:paraId="367ACB93" w14:textId="1C6B7A37" w:rsidR="00BE003D" w:rsidRDefault="00BE003D" w:rsidP="00DF3708">
      <w:pPr>
        <w:spacing w:after="0" w:line="240" w:lineRule="auto"/>
        <w:jc w:val="both"/>
      </w:pPr>
      <w:proofErr w:type="spellStart"/>
      <w:r w:rsidRPr="00BE6BD5">
        <w:t>Ülelaenamine</w:t>
      </w:r>
      <w:proofErr w:type="spellEnd"/>
      <w:r w:rsidRPr="00BE6BD5">
        <w:t xml:space="preserve"> mõjutab ka tarbijate füüsilist tervist. Soome elanikkonna ülemäärases võlgnevuses olevate isikute uuring aastatel 1995–2010 näitas, et </w:t>
      </w:r>
      <w:proofErr w:type="spellStart"/>
      <w:r w:rsidRPr="00BE6BD5">
        <w:t>ülelaenamine</w:t>
      </w:r>
      <w:proofErr w:type="spellEnd"/>
      <w:r w:rsidRPr="00BE6BD5">
        <w:t xml:space="preserve"> oli </w:t>
      </w:r>
      <w:r>
        <w:t xml:space="preserve">põhjuslikus </w:t>
      </w:r>
      <w:r w:rsidRPr="00BE6BD5">
        <w:t xml:space="preserve">seoses kroonilistesse haigustesse haigestumise riskiga – </w:t>
      </w:r>
      <w:proofErr w:type="spellStart"/>
      <w:r w:rsidRPr="00BE6BD5">
        <w:t>ülelaenamisega</w:t>
      </w:r>
      <w:proofErr w:type="spellEnd"/>
      <w:r w:rsidRPr="00BE6BD5">
        <w:t xml:space="preserve"> kaasnes risk haigestuda 2. tüübi diabeeti ja psühhoosi.</w:t>
      </w:r>
      <w:r w:rsidRPr="00BE6BD5">
        <w:rPr>
          <w:rStyle w:val="Allmrkuseviide"/>
        </w:rPr>
        <w:footnoteReference w:id="45"/>
      </w:r>
      <w:r w:rsidRPr="00BE6BD5">
        <w:t xml:space="preserve"> Lisaks kroonilistele haigustele seostatakse </w:t>
      </w:r>
      <w:proofErr w:type="spellStart"/>
      <w:r w:rsidRPr="00BE6BD5">
        <w:t>ülelaenamist</w:t>
      </w:r>
      <w:proofErr w:type="spellEnd"/>
      <w:r w:rsidRPr="00BE6BD5">
        <w:t xml:space="preserve"> ka kõrge vererõhuga</w:t>
      </w:r>
      <w:r w:rsidRPr="00BE6BD5">
        <w:rPr>
          <w:rStyle w:val="Allmrkuseviide"/>
        </w:rPr>
        <w:footnoteReference w:id="46"/>
      </w:r>
      <w:r w:rsidRPr="00BE6BD5">
        <w:t xml:space="preserve"> ja ülekaalulisusega</w:t>
      </w:r>
      <w:r w:rsidRPr="00BE6BD5">
        <w:rPr>
          <w:rStyle w:val="Allmrkuseviide"/>
        </w:rPr>
        <w:footnoteReference w:id="47"/>
      </w:r>
      <w:r w:rsidRPr="00BE6BD5">
        <w:t>.</w:t>
      </w:r>
      <w:r w:rsidRPr="00BE003D">
        <w:t xml:space="preserve"> </w:t>
      </w:r>
      <w:r>
        <w:t>Vaimsed ja füüsilised haigused võivad viia märkimisväärsete probleemide tekkimiseni inimese pere- ja tööelus (oluliste suhete halvenemine või katkemine, tööga mittetoimetulemine või sellest ilmajäämine, depressiooni kujunemine), mis omakorda võib viia vajaduseni sekkuda kohaliku omavalitsuse või riigi tasandil (võlanõustamine, tööturuteenused ja -toetused, sotsiaalteenused ja -toetused), et anda inimesele tagasi võimalus tunda end väärtusliku indiviidi ja ühiskonnaliikmen</w:t>
      </w:r>
      <w:r w:rsidR="00156166">
        <w:t>a</w:t>
      </w:r>
      <w:r w:rsidR="00402324">
        <w:t xml:space="preserve">. Seega kaasnevad </w:t>
      </w:r>
      <w:proofErr w:type="spellStart"/>
      <w:r w:rsidRPr="00BE003D">
        <w:t>ülelaena</w:t>
      </w:r>
      <w:r>
        <w:t>misega</w:t>
      </w:r>
      <w:proofErr w:type="spellEnd"/>
      <w:r>
        <w:t xml:space="preserve"> mõjud ka</w:t>
      </w:r>
      <w:r w:rsidRPr="00BE003D">
        <w:t xml:space="preserve"> rahvatervise</w:t>
      </w:r>
      <w:r>
        <w:t>le</w:t>
      </w:r>
      <w:r w:rsidR="00806A40">
        <w:rPr>
          <w:rStyle w:val="Allmrkuseviide"/>
        </w:rPr>
        <w:footnoteReference w:id="48"/>
      </w:r>
      <w:r w:rsidRPr="00BE003D">
        <w:t xml:space="preserve">. </w:t>
      </w:r>
    </w:p>
    <w:p w14:paraId="7AF82E49" w14:textId="77777777" w:rsidR="00F17D2E" w:rsidRDefault="00F17D2E" w:rsidP="00DF3708">
      <w:pPr>
        <w:spacing w:after="0" w:line="240" w:lineRule="auto"/>
        <w:jc w:val="both"/>
      </w:pPr>
    </w:p>
    <w:p w14:paraId="122B0B76" w14:textId="718C638C" w:rsidR="00BE003D" w:rsidRDefault="00BE003D" w:rsidP="00DF3708">
      <w:pPr>
        <w:spacing w:after="0" w:line="240" w:lineRule="auto"/>
        <w:jc w:val="both"/>
      </w:pPr>
      <w:proofErr w:type="spellStart"/>
      <w:r>
        <w:t>Ülelaenamine</w:t>
      </w:r>
      <w:proofErr w:type="spellEnd"/>
      <w:r>
        <w:t xml:space="preserve"> mõjutab</w:t>
      </w:r>
      <w:r w:rsidR="004A4F38">
        <w:t xml:space="preserve"> ka</w:t>
      </w:r>
      <w:r>
        <w:t xml:space="preserve"> finantssektori usaldusväärsust</w:t>
      </w:r>
      <w:r w:rsidR="00402324">
        <w:t xml:space="preserve">. </w:t>
      </w:r>
      <w:r w:rsidR="002C3305" w:rsidRPr="002C3305">
        <w:t>Kui süsteem on läbipaistev</w:t>
      </w:r>
      <w:r w:rsidR="00230D17">
        <w:t xml:space="preserve"> ja kontrollitud</w:t>
      </w:r>
      <w:r w:rsidR="002C3305" w:rsidRPr="002C3305">
        <w:t xml:space="preserve">, suurendab see </w:t>
      </w:r>
      <w:r w:rsidR="00230D17">
        <w:t>ka tarbijate usaldust ja</w:t>
      </w:r>
      <w:r w:rsidR="002C3305" w:rsidRPr="002C3305">
        <w:t xml:space="preserve"> soovi võtta laenu. Usaldusväärsus aitab vähendada riske,</w:t>
      </w:r>
      <w:r w:rsidR="00230D17">
        <w:t xml:space="preserve"> soodustab tarbimist ja </w:t>
      </w:r>
      <w:r w:rsidR="002C3305" w:rsidRPr="002C3305">
        <w:t>toetab</w:t>
      </w:r>
      <w:r w:rsidR="00230D17">
        <w:t xml:space="preserve"> seeläbi</w:t>
      </w:r>
      <w:r w:rsidR="002C3305" w:rsidRPr="002C3305">
        <w:t xml:space="preserve"> pikaajalist majandusarengut</w:t>
      </w:r>
      <w:r w:rsidR="00230D17">
        <w:t xml:space="preserve">. </w:t>
      </w:r>
      <w:proofErr w:type="spellStart"/>
      <w:r w:rsidR="00F4119C">
        <w:t>Ülelaenamisega</w:t>
      </w:r>
      <w:proofErr w:type="spellEnd"/>
      <w:r w:rsidR="00F4119C">
        <w:t xml:space="preserve"> kimpus olevate inimeste</w:t>
      </w:r>
      <w:r w:rsidR="00402324">
        <w:t xml:space="preserve"> suur hulk toob endaga aga kaasa usalduse languse krediidiandjate tegevuse vastu.</w:t>
      </w:r>
    </w:p>
    <w:p w14:paraId="2C87A979" w14:textId="0BE39F15" w:rsidR="00A970A4" w:rsidRDefault="00A970A4" w:rsidP="00DF3708">
      <w:pPr>
        <w:spacing w:after="0" w:line="240" w:lineRule="auto"/>
        <w:jc w:val="both"/>
      </w:pPr>
    </w:p>
    <w:p w14:paraId="1B6D49F8" w14:textId="154203BC" w:rsidR="00F17D2E" w:rsidRPr="00876078" w:rsidRDefault="00876078" w:rsidP="00DF3708">
      <w:pPr>
        <w:spacing w:after="0" w:line="240" w:lineRule="auto"/>
        <w:jc w:val="both"/>
        <w:rPr>
          <w:i/>
          <w:iCs/>
        </w:rPr>
      </w:pPr>
      <w:r w:rsidRPr="00876078">
        <w:rPr>
          <w:i/>
          <w:iCs/>
        </w:rPr>
        <w:t>3.2.3. Teabe puudulikkus</w:t>
      </w:r>
    </w:p>
    <w:p w14:paraId="3FA643A8" w14:textId="77777777" w:rsidR="00B11CD3" w:rsidRDefault="00F17D2E" w:rsidP="00DF3708">
      <w:pPr>
        <w:spacing w:after="0" w:line="240" w:lineRule="auto"/>
        <w:jc w:val="both"/>
      </w:pPr>
      <w:r w:rsidRPr="00F17D2E">
        <w:t>Ü</w:t>
      </w:r>
      <w:r w:rsidR="0052123B">
        <w:t xml:space="preserve">heks oluliseks probleemiks krediidivõimelisuse hindamisel on kujunenud andmete puudulikkus. </w:t>
      </w:r>
    </w:p>
    <w:p w14:paraId="7600D2D6" w14:textId="77777777" w:rsidR="00B11CD3" w:rsidRDefault="00B11CD3" w:rsidP="00DF3708">
      <w:pPr>
        <w:spacing w:after="0" w:line="240" w:lineRule="auto"/>
        <w:jc w:val="both"/>
      </w:pPr>
    </w:p>
    <w:p w14:paraId="78EFCCF0" w14:textId="160FC4E2" w:rsidR="0052123B" w:rsidRDefault="0052123B" w:rsidP="00DF3708">
      <w:pPr>
        <w:spacing w:after="0" w:line="240" w:lineRule="auto"/>
        <w:jc w:val="both"/>
      </w:pPr>
      <w:r>
        <w:t>Peamine info saamise allikas on tarbija ise. Ehkki VÕS § 403</w:t>
      </w:r>
      <w:r w:rsidRPr="0052123B">
        <w:rPr>
          <w:vertAlign w:val="superscript"/>
        </w:rPr>
        <w:t>4</w:t>
      </w:r>
      <w:r>
        <w:t xml:space="preserve"> lõike 3 kohaselt kohustub tarbija esitama krediidiandjale õige ja täieliku teabe, mis on vajalik tema krediidivõimelisuse hindamiseks, peab krediidiandja tarbija esitatud teavet siiski kontrollima. Sellist seisukohta kinnitab ka Euroopa Kohus lahendis C-440/13 leides, et krediidivõimelisuse hindamisel ei saa piisavaks lugeda tarbija avaldatud andmeid, kui ei ole lisatud asjakohaseid tõendeid. </w:t>
      </w:r>
    </w:p>
    <w:p w14:paraId="37A14836" w14:textId="77777777" w:rsidR="00F17D2E" w:rsidRDefault="00F17D2E" w:rsidP="00DF3708">
      <w:pPr>
        <w:spacing w:after="0" w:line="240" w:lineRule="auto"/>
        <w:jc w:val="both"/>
      </w:pPr>
    </w:p>
    <w:p w14:paraId="61014C96" w14:textId="7BB96F98" w:rsidR="0052123B" w:rsidRDefault="00142A3D" w:rsidP="00DF3708">
      <w:pPr>
        <w:spacing w:after="0" w:line="240" w:lineRule="auto"/>
        <w:jc w:val="both"/>
      </w:pPr>
      <w:r>
        <w:t>Erasektori registrite</w:t>
      </w:r>
      <w:r w:rsidR="0052123B">
        <w:t xml:space="preserve"> kaudu</w:t>
      </w:r>
      <w:r>
        <w:t xml:space="preserve"> on</w:t>
      </w:r>
      <w:r w:rsidR="0052123B">
        <w:t xml:space="preserve"> kättesaadav </w:t>
      </w:r>
      <w:r>
        <w:t xml:space="preserve">üksnes teave tarbija võlgnevuste kohta ehk </w:t>
      </w:r>
      <w:r w:rsidR="0052123B">
        <w:t xml:space="preserve">negatiivne </w:t>
      </w:r>
      <w:proofErr w:type="spellStart"/>
      <w:r w:rsidR="0052123B">
        <w:t>krediidiinfo</w:t>
      </w:r>
      <w:proofErr w:type="spellEnd"/>
      <w:r>
        <w:t>.</w:t>
      </w:r>
      <w:r w:rsidR="0052123B">
        <w:t xml:space="preserve"> </w:t>
      </w:r>
      <w:r>
        <w:t>Teadolevalt tegutsevad turul kaks ettevõtjat</w:t>
      </w:r>
      <w:r>
        <w:rPr>
          <w:rStyle w:val="Allmrkuseviide"/>
        </w:rPr>
        <w:footnoteReference w:id="49"/>
      </w:r>
      <w:r>
        <w:t xml:space="preserve">, kelle peetavates </w:t>
      </w:r>
      <w:r w:rsidR="0052123B">
        <w:t>maksehäireregistr</w:t>
      </w:r>
      <w:r>
        <w:t>ites sisalduvad andmed</w:t>
      </w:r>
      <w:r w:rsidR="0052123B">
        <w:t xml:space="preserve"> ei ole </w:t>
      </w:r>
      <w:r>
        <w:t>k</w:t>
      </w:r>
      <w:r w:rsidR="0052123B">
        <w:t>attuvad</w:t>
      </w:r>
      <w:r>
        <w:t xml:space="preserve">. See tähendab, et </w:t>
      </w:r>
      <w:r w:rsidR="004F0AE3">
        <w:t>tarbija võlgnevuste kohta teabe saamiseks</w:t>
      </w:r>
      <w:r w:rsidR="0052123B">
        <w:t xml:space="preserve"> pea</w:t>
      </w:r>
      <w:r>
        <w:t>b</w:t>
      </w:r>
      <w:r w:rsidR="0052123B">
        <w:t xml:space="preserve"> </w:t>
      </w:r>
      <w:r>
        <w:t xml:space="preserve">krediidiandja tegema päringu </w:t>
      </w:r>
      <w:r w:rsidR="0052123B">
        <w:t>mõlema</w:t>
      </w:r>
      <w:r>
        <w:t>sse registrisse</w:t>
      </w:r>
      <w:r w:rsidR="0052123B">
        <w:t xml:space="preserve">. </w:t>
      </w:r>
      <w:r w:rsidR="004F0AE3">
        <w:t>Sama</w:t>
      </w:r>
      <w:r w:rsidR="00156166">
        <w:t>s</w:t>
      </w:r>
      <w:r w:rsidR="004F0AE3">
        <w:t xml:space="preserve"> ei ole m</w:t>
      </w:r>
      <w:r w:rsidR="0052123B">
        <w:t xml:space="preserve">aksehäireregistri kasutamine seadusest tulenev kohustus ja maksehäireregistris teabe avaldamine ei ole seadusega reguleeritud. Kuna tegemist on võlausaldaja jaoks tasulise teenusega, siis </w:t>
      </w:r>
      <w:r w:rsidR="004F0AE3">
        <w:t xml:space="preserve">ei pruugi </w:t>
      </w:r>
      <w:r w:rsidR="0052123B">
        <w:t xml:space="preserve">kõik krediidiandjad maksehäireregistri teenust kasutada. Samuti võidakse maksehäireregistrit kasutada pigem sunnivahendina võlgnevuste sissenõudmisel, mitte eesmärgiga aidata kaasa vastutustundlikule laenamisele. </w:t>
      </w:r>
    </w:p>
    <w:p w14:paraId="03F91E50" w14:textId="77777777" w:rsidR="00F17D2E" w:rsidRDefault="00F17D2E" w:rsidP="00DF3708">
      <w:pPr>
        <w:spacing w:after="0" w:line="240" w:lineRule="auto"/>
        <w:jc w:val="both"/>
      </w:pPr>
    </w:p>
    <w:p w14:paraId="09E40D7B" w14:textId="415C10B1" w:rsidR="0052123B" w:rsidRDefault="0052123B" w:rsidP="00DF3708">
      <w:pPr>
        <w:spacing w:after="0" w:line="240" w:lineRule="auto"/>
        <w:jc w:val="both"/>
      </w:pPr>
      <w:r>
        <w:t>Kahtlemata suurendab maksehäireregistrite olemasolu krediidivõtjate motivatsiooni lepinguid korrapäraselt teenindada</w:t>
      </w:r>
      <w:r w:rsidR="003837DC">
        <w:t>, ent</w:t>
      </w:r>
      <w:r>
        <w:t xml:space="preserve"> tasub märkida, et negatiivne </w:t>
      </w:r>
      <w:proofErr w:type="spellStart"/>
      <w:r>
        <w:t>krediidiinfo</w:t>
      </w:r>
      <w:proofErr w:type="spellEnd"/>
      <w:r>
        <w:t xml:space="preserve"> on ajas tagasivaatava iseloomuga ning ei võimalda tõsikindlalt prognoosida isiku maksevõimet tulevikus ega ka teavet isiku tulevikukohustuste kohta.</w:t>
      </w:r>
    </w:p>
    <w:p w14:paraId="066B7B2A" w14:textId="77777777" w:rsidR="00F17D2E" w:rsidRDefault="00F17D2E" w:rsidP="00DF3708">
      <w:pPr>
        <w:spacing w:after="0" w:line="240" w:lineRule="auto"/>
        <w:jc w:val="both"/>
      </w:pPr>
    </w:p>
    <w:p w14:paraId="0CE5EC3F" w14:textId="070C8589" w:rsidR="0052123B" w:rsidRDefault="0052123B" w:rsidP="00DF3708">
      <w:pPr>
        <w:spacing w:after="0" w:line="240" w:lineRule="auto"/>
        <w:jc w:val="both"/>
      </w:pPr>
      <w:r>
        <w:t>Samuti ei pruugi KAVS § 50 lõikest 4 tulen</w:t>
      </w:r>
      <w:r w:rsidR="003837DC">
        <w:t>e</w:t>
      </w:r>
      <w:r>
        <w:t xml:space="preserve">va võimaluse täitmine (tarbija esitatud pangakonto väljavõtte kontrollimine) tagada tervikpilti tarbija finantskohustustest, kuna võetud laenude tagasimaksed võivad toimuda tarbija teistelt kontodelt. Tarbijal võib olla üsna selge stiimul </w:t>
      </w:r>
      <w:r w:rsidR="003837DC">
        <w:t xml:space="preserve">– </w:t>
      </w:r>
      <w:r>
        <w:t>kindlustada laenu saamine</w:t>
      </w:r>
      <w:r w:rsidR="003837DC">
        <w:t xml:space="preserve"> –</w:t>
      </w:r>
      <w:r>
        <w:t xml:space="preserve"> mittetäielike andmete esitamiseks krediidiandjale. Seega ei pruugi tarbija alati anda krediidiandjale täielikku ja täpset teavet oma kõigi finantskohustuste kohta.</w:t>
      </w:r>
    </w:p>
    <w:p w14:paraId="6E1ADE44" w14:textId="77777777" w:rsidR="00F17D2E" w:rsidRDefault="00F17D2E" w:rsidP="00DF3708">
      <w:pPr>
        <w:spacing w:after="0" w:line="240" w:lineRule="auto"/>
        <w:jc w:val="both"/>
      </w:pPr>
    </w:p>
    <w:p w14:paraId="0297909A" w14:textId="6460BC0B" w:rsidR="0052123B" w:rsidRPr="00BE6BD5" w:rsidRDefault="003837DC" w:rsidP="00DF3708">
      <w:pPr>
        <w:spacing w:after="0" w:line="240" w:lineRule="auto"/>
        <w:jc w:val="both"/>
      </w:pPr>
      <w:r>
        <w:t>K</w:t>
      </w:r>
      <w:r w:rsidR="0052123B">
        <w:t xml:space="preserve">rediidiandjate kasutuses olevad andmekogud tarbija krediidivõimelisuse hindamiseks on oluliselt piiratud, kuna andmekogud ei võimalda kontrollida tarbija võetud ja tulevikus realiseeruvaid finantskohustusi piisava täpsusega. Krediidivõimelisuse hindamisel saavad krediidiandjad toetuda eelkõige </w:t>
      </w:r>
      <w:r>
        <w:t>võlgnevust kajastavale</w:t>
      </w:r>
      <w:r w:rsidR="0052123B">
        <w:t xml:space="preserve"> </w:t>
      </w:r>
      <w:proofErr w:type="spellStart"/>
      <w:r w:rsidR="0052123B">
        <w:t>krediidiinfole</w:t>
      </w:r>
      <w:proofErr w:type="spellEnd"/>
      <w:r w:rsidR="0052123B">
        <w:t xml:space="preserve">, mis ei pruugi </w:t>
      </w:r>
      <w:r>
        <w:t xml:space="preserve">aga </w:t>
      </w:r>
      <w:r w:rsidR="0052123B">
        <w:t xml:space="preserve">olla täielik ega täpne. Kuigi krediidiandja võib saada </w:t>
      </w:r>
      <w:r>
        <w:t>teavet tarbija olemasolevate finantskohustuste kohta</w:t>
      </w:r>
      <w:r w:rsidR="0052123B">
        <w:t xml:space="preserve"> tarbija pangakonto väljavõttest ja tarbija enda avaldatud andmetest, siis tegelikult pole krediidiandjal täielikku kindlust, et esitatud andmed on tõesed. Samuti puudub krediidiandjal täna võimalus tarbija esitatud andmeid finantskohustuste kohta kontrollida ametlikest</w:t>
      </w:r>
      <w:r>
        <w:t xml:space="preserve"> ja usaldusväärsetest</w:t>
      </w:r>
      <w:r w:rsidR="0052123B">
        <w:t xml:space="preserve"> allikatest. Tarbija esitatud andmete kontrollimiseks peaks krediidiandja tegema päringu kõigile krediidiandjatele, kes väljastavad tarbijakrediiti. Füüsilised isikud esitavad tööpäevas hinnanguliselt umbes 12 000 krediiditaotlust, st kuus umbes 240 000 taotlust. Kui krediidiandjad sooviksid kontrollida enne iga krediidiotsuse tegemist isiku finantskohustusi eraldi päringuga tähendaks see, et iga krediidiandja peaks päevas suutma vastata umbes 12 000 andmepäringule. Lisaks tuleb arvesse võtta, et kuna seadusest ei tulene krediiditeabe jagamise kohustust, siis tõenäosus, et taolisele päringule krediidiandjad ka vastaks, on väike.</w:t>
      </w:r>
      <w:r>
        <w:t xml:space="preserve"> Oluliseks kaalutluseks on siin selge õigusliku aluse puudumine tarbija isikuandmete töötlemiseks.</w:t>
      </w:r>
      <w:r w:rsidR="0052123B">
        <w:t xml:space="preserve"> Kuna puudu</w:t>
      </w:r>
      <w:r>
        <w:t>vad nii</w:t>
      </w:r>
      <w:r w:rsidR="0052123B">
        <w:t xml:space="preserve"> </w:t>
      </w:r>
      <w:r>
        <w:t>keskne register</w:t>
      </w:r>
      <w:r w:rsidR="0052123B">
        <w:t xml:space="preserve"> tarbija esitatud teabe kontrollimiseks ja kohustus krediid</w:t>
      </w:r>
      <w:r>
        <w:t xml:space="preserve">iteavet </w:t>
      </w:r>
      <w:r w:rsidR="0052123B">
        <w:t xml:space="preserve">jagada, puudub krediidiandjatel </w:t>
      </w:r>
      <w:r>
        <w:t>tõhus</w:t>
      </w:r>
      <w:r w:rsidR="0052123B">
        <w:t xml:space="preserve"> võimalus täita seaduse</w:t>
      </w:r>
      <w:r>
        <w:t>st tulenevat</w:t>
      </w:r>
      <w:r w:rsidR="0052123B">
        <w:t xml:space="preserve"> kohustust </w:t>
      </w:r>
      <w:r w:rsidR="0052445F">
        <w:t xml:space="preserve">hinnata </w:t>
      </w:r>
      <w:r w:rsidR="0052123B">
        <w:t>krediidivõimelisus</w:t>
      </w:r>
      <w:r w:rsidR="0052445F">
        <w:t>t</w:t>
      </w:r>
      <w:r w:rsidR="0052123B">
        <w:t xml:space="preserve"> piisava põhjalikkusega.</w:t>
      </w:r>
    </w:p>
    <w:p w14:paraId="4BAF5700" w14:textId="77777777" w:rsidR="00F17D2E" w:rsidRDefault="00F17D2E" w:rsidP="00DF3708">
      <w:pPr>
        <w:spacing w:after="0" w:line="240" w:lineRule="auto"/>
        <w:jc w:val="both"/>
        <w:rPr>
          <w:color w:val="000000"/>
        </w:rPr>
      </w:pPr>
    </w:p>
    <w:p w14:paraId="5FB59C9A" w14:textId="6B0E4C53" w:rsidR="00D97A69" w:rsidRPr="00BE6BD5" w:rsidRDefault="00D97A69" w:rsidP="00DF3708">
      <w:pPr>
        <w:spacing w:after="0" w:line="240" w:lineRule="auto"/>
        <w:jc w:val="both"/>
        <w:rPr>
          <w:color w:val="000000"/>
        </w:rPr>
      </w:pPr>
      <w:r w:rsidRPr="00BE6BD5">
        <w:rPr>
          <w:color w:val="000000"/>
        </w:rPr>
        <w:t>VÕS § 403</w:t>
      </w:r>
      <w:r w:rsidRPr="00BE6BD5">
        <w:rPr>
          <w:color w:val="000000"/>
          <w:vertAlign w:val="superscript"/>
        </w:rPr>
        <w:t>4</w:t>
      </w:r>
      <w:r w:rsidRPr="00BE6BD5">
        <w:rPr>
          <w:color w:val="000000"/>
        </w:rPr>
        <w:t xml:space="preserve"> lõikest 3 tulenevalt on krediiti taotleval tarbijal kohustus esitada krediidiandjale õige ja täielik teave, mis on vajalik tema krediidivõimelisuse hindamiseks, sh teave finantskohustuste kohta. Tarbija sellekohane kohustus tuleneb ka VÕS § 14 lõikest 2, mille järgi peavad lepingu sõlmimise ettevalmistamise käigus esitatavad andmed olema tõesed ning läbirääkimistel tuleb teisele poolele teatada kõigist asjaoludest, mille vastu teisel poolel on lepingu eesmärki arvestades äratuntav oluline huvi. Seega ei tohi tarbija esitada krediidiandjale eksitavat teavet.</w:t>
      </w:r>
    </w:p>
    <w:p w14:paraId="2086C72F" w14:textId="77777777" w:rsidR="00F17D2E" w:rsidRDefault="00F17D2E" w:rsidP="00DF3708">
      <w:pPr>
        <w:spacing w:after="0" w:line="240" w:lineRule="auto"/>
        <w:jc w:val="both"/>
      </w:pPr>
    </w:p>
    <w:p w14:paraId="5545B0F0" w14:textId="20A978AA" w:rsidR="00D97A69" w:rsidRPr="00BE6BD5" w:rsidRDefault="00D97A69" w:rsidP="00DF3708">
      <w:pPr>
        <w:spacing w:after="0" w:line="240" w:lineRule="auto"/>
        <w:jc w:val="both"/>
      </w:pPr>
      <w:r w:rsidRPr="00BE6BD5">
        <w:t>Teadmatusest valeinfo esitamise põhjustena võib välja tuua oma kohustustest ülevaate puudumise. Ka krediidiandjad ise nendivad, et kliendid ei oska oma kohustuste mahtu taotlustes täpselt välja tuua, kuna tarbijates tekitab tihti segadust kuumaksete ja intresside suurus ning tähtajad. Sellest tulenevalt ei pruugi taotluses esitatud teave vastata konto väljavõttes toodule. Samuti ei pruugi tarbija alati mõista, mida tähendab finantskohustus ehk missugused lepingud selle mõiste alla kuuluvad. Tarbija ei pruugi endale teadvustada, et ka järelmaks või liising on finantskohustused.</w:t>
      </w:r>
      <w:r w:rsidRPr="00BE6BD5">
        <w:rPr>
          <w:rStyle w:val="Allmrkuseviide"/>
        </w:rPr>
        <w:footnoteReference w:id="50"/>
      </w:r>
    </w:p>
    <w:p w14:paraId="662D7623" w14:textId="77777777" w:rsidR="00F17D2E" w:rsidRDefault="00F17D2E" w:rsidP="00DF3708">
      <w:pPr>
        <w:spacing w:after="0" w:line="240" w:lineRule="auto"/>
        <w:jc w:val="both"/>
      </w:pPr>
    </w:p>
    <w:p w14:paraId="6DA1BDBA" w14:textId="70EC8898" w:rsidR="00D97A69" w:rsidRPr="00BE6BD5" w:rsidRDefault="009D5E06" w:rsidP="00DF3708">
      <w:pPr>
        <w:spacing w:after="0" w:line="240" w:lineRule="auto"/>
        <w:jc w:val="both"/>
      </w:pPr>
      <w:r>
        <w:t>Ka</w:t>
      </w:r>
      <w:r w:rsidR="00D97A69" w:rsidRPr="00BE6BD5">
        <w:t xml:space="preserve"> ei pruugi tarbija</w:t>
      </w:r>
      <w:r w:rsidR="00156166">
        <w:t>l olla</w:t>
      </w:r>
      <w:r w:rsidR="00CA5C8E">
        <w:t xml:space="preserve"> mitmete krediidilepingute olemasolul</w:t>
      </w:r>
      <w:r w:rsidR="00D97A69" w:rsidRPr="00BE6BD5">
        <w:t xml:space="preserve"> selget ülevaadet kõigist võetud finantskohustustest: mis ulatuses on kohustus võetud, kui suur osa on tasutud, kellega krediidileping on sõlmitud ja mis osas on nõuded täidetud. Juhul</w:t>
      </w:r>
      <w:r w:rsidR="00CA5C8E">
        <w:t>,</w:t>
      </w:r>
      <w:r w:rsidR="00D97A69" w:rsidRPr="00BE6BD5">
        <w:t xml:space="preserve"> kui isik on sõlminud mitmeid erinevaid krediidilepinguid, ei ole täna võimalik kellelgi, kaasaarvatud tarbijal endal, saada kiirelt ja lihtsalt ülevaadet võetud finantskohustustest ning nende seisust. Probleemi tõsidust kinnitavad ka kohalike omavalitsuste juures töötavad võlanõustajad. Nende juurde jõuavad üldjuhul juba makseraskustesse sattunud </w:t>
      </w:r>
      <w:r w:rsidR="00BE455D">
        <w:t>inimesed</w:t>
      </w:r>
      <w:r w:rsidR="00D97A69" w:rsidRPr="00BE6BD5">
        <w:t>, kellel tihti puudub ülevaade võetud kohustustest.</w:t>
      </w:r>
      <w:r w:rsidR="00D97A69" w:rsidRPr="00BE6BD5">
        <w:rPr>
          <w:rStyle w:val="Allmrkuseviide"/>
        </w:rPr>
        <w:footnoteReference w:id="51"/>
      </w:r>
    </w:p>
    <w:p w14:paraId="798F3825" w14:textId="77777777" w:rsidR="00F17D2E" w:rsidRDefault="00F17D2E" w:rsidP="00DF3708">
      <w:pPr>
        <w:spacing w:after="0" w:line="240" w:lineRule="auto"/>
        <w:jc w:val="both"/>
      </w:pPr>
    </w:p>
    <w:p w14:paraId="08761356" w14:textId="791A1B1E" w:rsidR="00D97A69" w:rsidRPr="00BE6BD5" w:rsidRDefault="009D5E06" w:rsidP="00DF3708">
      <w:pPr>
        <w:spacing w:after="0" w:line="240" w:lineRule="auto"/>
        <w:jc w:val="both"/>
      </w:pPr>
      <w:r>
        <w:t>Seo</w:t>
      </w:r>
      <w:r w:rsidR="00402324">
        <w:t>s</w:t>
      </w:r>
      <w:r>
        <w:t>es</w:t>
      </w:r>
      <w:r w:rsidR="00D97A69" w:rsidRPr="00BE6BD5">
        <w:t xml:space="preserve"> tarbija esitatud teabe usaldusväärsusega seotud probleemidele tuleb märkida ka, et krediidiandja käsutuses olevates andmebaasides esineb sisseehitatud pimeala. Eelkõige on probleemiks maksehäireregistris sisalduva teabe piiratus. </w:t>
      </w:r>
      <w:r>
        <w:t>Võlgnevus</w:t>
      </w:r>
      <w:r w:rsidR="00D97A69" w:rsidRPr="00BE6BD5">
        <w:t xml:space="preserve"> annab teavet vaid realiseerunud riskidest, kuid ei näita potentsiaalseid riske tulevikus ehk isiku tegelikku võimet lepinguid teenindada. </w:t>
      </w:r>
      <w:r>
        <w:t>See</w:t>
      </w:r>
      <w:r w:rsidR="00D97A69" w:rsidRPr="00BE6BD5">
        <w:t xml:space="preserve"> ei aita tuvastada </w:t>
      </w:r>
      <w:r>
        <w:t>laenuorjusesse</w:t>
      </w:r>
      <w:r w:rsidR="00D97A69" w:rsidRPr="00BE6BD5">
        <w:t xml:space="preserve"> sattunud isikuid ehk neid, kes ei suuda enam oma regulaarse sissetuleku arvel finantskohustusi täita ning laenu teenindatakse ja maksehäireregistrisse sattumist välditakse vaid </w:t>
      </w:r>
      <w:r w:rsidRPr="00BE6BD5">
        <w:t xml:space="preserve">läbi </w:t>
      </w:r>
      <w:r w:rsidR="00D97A69" w:rsidRPr="00BE6BD5">
        <w:t xml:space="preserve">laenude refinantseerimise. </w:t>
      </w:r>
      <w:r>
        <w:t>V</w:t>
      </w:r>
      <w:r w:rsidR="00D97A69" w:rsidRPr="00BE6BD5">
        <w:t>õetakse uusi, täiendavaid laenukohustusi, kuid tegelikkuses ei pruugi tarbija enam krediidivõimeline olla. Taoline võlgade refinantseerimine aga ei ole üldjuhul lahendus probleemile, vaid pigem loob lumepalliefekti</w:t>
      </w:r>
      <w:r>
        <w:t>,</w:t>
      </w:r>
      <w:r w:rsidR="00D97A69" w:rsidRPr="00BE6BD5">
        <w:t xml:space="preserve"> kuna kohustused kuhjuvad ning nende teenindamine muutub järjest koormavamaks.</w:t>
      </w:r>
    </w:p>
    <w:p w14:paraId="24D69F24" w14:textId="77777777" w:rsidR="00F17D2E" w:rsidRDefault="00F17D2E" w:rsidP="00DF3708">
      <w:pPr>
        <w:spacing w:after="0" w:line="240" w:lineRule="auto"/>
        <w:jc w:val="both"/>
      </w:pPr>
    </w:p>
    <w:p w14:paraId="34D06FA2" w14:textId="387F1F12" w:rsidR="00D97A69" w:rsidRPr="00BE6BD5" w:rsidRDefault="009D5E06" w:rsidP="00DF3708">
      <w:pPr>
        <w:spacing w:after="0" w:line="240" w:lineRule="auto"/>
        <w:jc w:val="both"/>
      </w:pPr>
      <w:r>
        <w:t>Isikuandmete kaitse seaduse § 10 l</w:t>
      </w:r>
      <w:r w:rsidR="00156166">
        <w:t>õike</w:t>
      </w:r>
      <w:r>
        <w:t xml:space="preserve"> 2 punkti 4 kohaselt on v</w:t>
      </w:r>
      <w:r w:rsidRPr="009D5E06">
        <w:t xml:space="preserve">õlasuhte rikkumisega seotud isikuandmete töötlemine </w:t>
      </w:r>
      <w:r>
        <w:t>maksehäireregistris</w:t>
      </w:r>
      <w:r w:rsidRPr="009D5E06">
        <w:t xml:space="preserve"> lubatud </w:t>
      </w:r>
      <w:r>
        <w:t xml:space="preserve">juhul, kui võlasuhte rikkumisest on möödas rohkem kui 30 päeva. </w:t>
      </w:r>
      <w:r w:rsidR="002E3AD7">
        <w:t>Praktikas avaldatakse m</w:t>
      </w:r>
      <w:r w:rsidR="00D97A69" w:rsidRPr="00BE6BD5">
        <w:t>är</w:t>
      </w:r>
      <w:r>
        <w:t>g</w:t>
      </w:r>
      <w:r w:rsidR="00D97A69" w:rsidRPr="00BE6BD5">
        <w:t xml:space="preserve">e </w:t>
      </w:r>
      <w:r>
        <w:t>tarbija</w:t>
      </w:r>
      <w:r w:rsidR="00D97A69" w:rsidRPr="00BE6BD5">
        <w:t xml:space="preserve"> rikutud kohustuse kohta </w:t>
      </w:r>
      <w:r>
        <w:t>maksehäireregistris</w:t>
      </w:r>
      <w:r w:rsidR="00D97A69" w:rsidRPr="00BE6BD5">
        <w:t xml:space="preserve"> kui rikkumine on kestnud rohkem kui 45 päeva. Seega on tarbijal võimalik selle perioodi jooksul (alates lepingu sõlmimisest kuni maksehäire avaldamiseni) sõlmida uusi lepinguid mitme erineva krediidiandja juures. Kuna kohustus(</w:t>
      </w:r>
      <w:proofErr w:type="spellStart"/>
      <w:r w:rsidR="00D97A69" w:rsidRPr="00BE6BD5">
        <w:t>ed</w:t>
      </w:r>
      <w:proofErr w:type="spellEnd"/>
      <w:r w:rsidR="00D97A69" w:rsidRPr="00BE6BD5">
        <w:t>) ei ole kantud veel maksehäireregistrisse, ei ole võimalik teisel krediidiandjal ka kontrollida ja lõplikult veenduda, kas tarbija on eelnevalt juba krediidilepinguid sõlminud.</w:t>
      </w:r>
    </w:p>
    <w:p w14:paraId="25C8131B" w14:textId="77777777" w:rsidR="00F17D2E" w:rsidRDefault="00F17D2E" w:rsidP="00DF3708">
      <w:pPr>
        <w:spacing w:after="0" w:line="240" w:lineRule="auto"/>
        <w:jc w:val="both"/>
        <w:rPr>
          <w:u w:val="single"/>
        </w:rPr>
      </w:pPr>
    </w:p>
    <w:p w14:paraId="22EA56E6" w14:textId="75A27397" w:rsidR="00D97A69" w:rsidRPr="00BE6BD5" w:rsidRDefault="00AD0665" w:rsidP="00DF3708">
      <w:pPr>
        <w:spacing w:after="0" w:line="240" w:lineRule="auto"/>
        <w:jc w:val="both"/>
      </w:pPr>
      <w:r>
        <w:t>K</w:t>
      </w:r>
      <w:r w:rsidR="00D97A69" w:rsidRPr="00BE6BD5">
        <w:t xml:space="preserve">rediidiandjad võivad tarbija krediidivõimelisuse hindamisel kasutada alternatiivset teavet. </w:t>
      </w:r>
      <w:r>
        <w:t>Selleks</w:t>
      </w:r>
      <w:r w:rsidR="00D97A69" w:rsidRPr="00BE6BD5">
        <w:t xml:space="preserve"> võib olla tarbija kohta käiv igasugune muu info, </w:t>
      </w:r>
      <w:r>
        <w:t>nt</w:t>
      </w:r>
      <w:r w:rsidR="00D97A69" w:rsidRPr="00BE6BD5">
        <w:t xml:space="preserve"> isiku kommunaal- ja üürimaksete ajalugu, kaardimaksete ajalugu (sh maksete kohad), tarbimisharjumused jms. Lisaks loetakse alternatiivseks teabeks ka teavet tarbija käitumise kohta, näiteks sotsiaalmeedias avaldatud teave, veebilehitsemise harjumused, tutvusvõrgustik, töökogemused jms.</w:t>
      </w:r>
      <w:r w:rsidR="00D97A69" w:rsidRPr="00BE6BD5">
        <w:rPr>
          <w:rStyle w:val="Allmrkuseviide"/>
        </w:rPr>
        <w:footnoteReference w:id="52"/>
      </w:r>
      <w:r w:rsidR="00D97A69" w:rsidRPr="00BE6BD5">
        <w:t xml:space="preserve"> </w:t>
      </w:r>
    </w:p>
    <w:p w14:paraId="7E7638B5" w14:textId="77777777" w:rsidR="00F17D2E" w:rsidRDefault="00F17D2E" w:rsidP="00DF3708">
      <w:pPr>
        <w:spacing w:after="0" w:line="240" w:lineRule="auto"/>
        <w:jc w:val="both"/>
      </w:pPr>
    </w:p>
    <w:p w14:paraId="13148A14" w14:textId="5B689A27" w:rsidR="00D97A69" w:rsidRDefault="00D97A69" w:rsidP="00DF3708">
      <w:pPr>
        <w:spacing w:after="0" w:line="240" w:lineRule="auto"/>
        <w:jc w:val="both"/>
      </w:pPr>
      <w:r w:rsidRPr="00BE6BD5">
        <w:t xml:space="preserve">Alternatiivse teabe kasutamisega tõstatuvad </w:t>
      </w:r>
      <w:r w:rsidR="00AD0665">
        <w:t>siiski</w:t>
      </w:r>
      <w:r w:rsidRPr="00BE6BD5">
        <w:t xml:space="preserve"> isikuandmete kaitsega seotud küsimused – kuidas ja mi</w:t>
      </w:r>
      <w:r w:rsidR="00AD0665">
        <w:t>llisel</w:t>
      </w:r>
      <w:r w:rsidRPr="00BE6BD5">
        <w:t xml:space="preserve"> õiguslikul alusel teavet kogutakse, töödeldakse ja kolmandate osapooltega jagatakse. Kuid krediidivõimelisuse hindamise perspektiivis on oluline märkida, et alternatiivne teave ei pruugi tagada, et krediidivõimekuse hindamisel toetutakse kvaliteetsele teabele, mille alusel võiks</w:t>
      </w:r>
      <w:r w:rsidR="00AD0665">
        <w:t xml:space="preserve"> üldse </w:t>
      </w:r>
      <w:r w:rsidRPr="00BE6BD5">
        <w:t>nõuetekohast krediidivõimelisuse hindamist</w:t>
      </w:r>
      <w:r w:rsidR="00AD0665">
        <w:t xml:space="preserve"> läbi viia</w:t>
      </w:r>
      <w:r w:rsidRPr="00BE6BD5">
        <w:t xml:space="preserve">. Alternatiivse teabe kogumine ja kasutamine ei ole reguleeritud ning puudub kindlus, kas toetumine vaid alternatiivsele teabele annab täieliku ning piisava info, mille alusel krediidivõimelisust hinnata. Pigem võib selles kahelda, kuna alternatiivse teabe kogujad ei suuda koondada teavet tarbija juba võetud finantskohustuste kohta. Ka Maailmapank on oma analüüsis leidnud, et eelpool toodud kitsaskohtade tõttu ei ole alternatiivse teabe kasutamine krediidivõimekuse hindamisel piisav meede </w:t>
      </w:r>
      <w:proofErr w:type="spellStart"/>
      <w:r w:rsidRPr="00BE6BD5">
        <w:t>ülelaenamise</w:t>
      </w:r>
      <w:proofErr w:type="spellEnd"/>
      <w:r w:rsidRPr="00BE6BD5">
        <w:t xml:space="preserve"> ennetamiseks.</w:t>
      </w:r>
      <w:r w:rsidRPr="00BE6BD5">
        <w:rPr>
          <w:rStyle w:val="Allmrkuseviide"/>
        </w:rPr>
        <w:footnoteReference w:id="53"/>
      </w:r>
      <w:r w:rsidRPr="00BE6BD5">
        <w:t xml:space="preserve"> </w:t>
      </w:r>
    </w:p>
    <w:p w14:paraId="46FBEA2A" w14:textId="77777777" w:rsidR="00F17D2E" w:rsidRDefault="00F17D2E" w:rsidP="00DF3708">
      <w:pPr>
        <w:spacing w:after="0" w:line="240" w:lineRule="auto"/>
        <w:jc w:val="both"/>
        <w:rPr>
          <w:u w:val="single"/>
        </w:rPr>
      </w:pPr>
    </w:p>
    <w:p w14:paraId="5903C411" w14:textId="510603F2" w:rsidR="00DE5C74" w:rsidRDefault="002E4ABA" w:rsidP="00DF3708">
      <w:pPr>
        <w:spacing w:after="0" w:line="240" w:lineRule="auto"/>
        <w:jc w:val="both"/>
        <w:rPr>
          <w:rFonts w:cs="Times New Roman"/>
          <w:b/>
          <w:bCs/>
          <w:szCs w:val="24"/>
        </w:rPr>
      </w:pPr>
      <w:r>
        <w:t>Kaasaegsed</w:t>
      </w:r>
      <w:r w:rsidR="009D1084" w:rsidRPr="00BE6BD5">
        <w:t xml:space="preserve"> finantssüsteemid on olulisel</w:t>
      </w:r>
      <w:r>
        <w:t xml:space="preserve"> määral</w:t>
      </w:r>
      <w:r w:rsidR="009D1084" w:rsidRPr="00BE6BD5">
        <w:t xml:space="preserve"> andmekesks</w:t>
      </w:r>
      <w:r>
        <w:t>ed</w:t>
      </w:r>
      <w:r w:rsidR="009D1084" w:rsidRPr="00BE6BD5">
        <w:t xml:space="preserve">. Krediidiandjatel on krediidi andmisel otsuse tegemiseks olemas küll teatud informatsioon </w:t>
      </w:r>
      <w:r w:rsidR="009D1084">
        <w:t>laenutaotleja</w:t>
      </w:r>
      <w:r w:rsidR="009D1084" w:rsidRPr="00BE6BD5">
        <w:t xml:space="preserve"> kohta, kuid see informatsioon ei ole jagunenud krediidipakkujate vahel võrdselt ja ühetaoliselt. </w:t>
      </w:r>
      <w:r w:rsidR="009D1084">
        <w:t>M</w:t>
      </w:r>
      <w:r w:rsidR="009D1084" w:rsidRPr="00BE6BD5">
        <w:t>õnel krediidi</w:t>
      </w:r>
      <w:r w:rsidR="009D1084">
        <w:t>andjal</w:t>
      </w:r>
      <w:r w:rsidR="009D1084" w:rsidRPr="00BE6BD5">
        <w:t xml:space="preserve"> võib olla rohkem informatsiooni </w:t>
      </w:r>
      <w:r w:rsidR="009D1084">
        <w:t>taotleja</w:t>
      </w:r>
      <w:r w:rsidR="009D1084" w:rsidRPr="00BE6BD5">
        <w:t xml:space="preserve"> krediidivõime kohta kui parajasti krediidi väljastamist kaaluval krediidiandjal. Finantskohustuste kontrollimiseks ei pruugi seetõttu kõik krediidipakkujad omada vajalikku infot, kuna kohustust se</w:t>
      </w:r>
      <w:r w:rsidR="009D1084">
        <w:t>da</w:t>
      </w:r>
      <w:r w:rsidR="009D1084" w:rsidRPr="00BE6BD5">
        <w:t xml:space="preserve"> </w:t>
      </w:r>
      <w:r w:rsidR="009D1084">
        <w:t>teavet</w:t>
      </w:r>
      <w:r w:rsidR="009D1084" w:rsidRPr="00BE6BD5">
        <w:t xml:space="preserve"> omavahel vahetada</w:t>
      </w:r>
      <w:r w:rsidR="009D1084">
        <w:t xml:space="preserve"> ei ole</w:t>
      </w:r>
      <w:r w:rsidR="009D1084" w:rsidRPr="00BE6BD5">
        <w:t>.</w:t>
      </w:r>
    </w:p>
    <w:p w14:paraId="1739CF25" w14:textId="77777777" w:rsidR="00F17D2E" w:rsidRDefault="00F17D2E" w:rsidP="00DF3708">
      <w:pPr>
        <w:spacing w:after="0" w:line="240" w:lineRule="auto"/>
        <w:jc w:val="both"/>
      </w:pPr>
    </w:p>
    <w:p w14:paraId="4668B1A1" w14:textId="2F03FB2B" w:rsidR="009D1084" w:rsidRPr="00BE6BD5" w:rsidRDefault="009D1084" w:rsidP="00DF3708">
      <w:pPr>
        <w:spacing w:after="0" w:line="240" w:lineRule="auto"/>
        <w:jc w:val="both"/>
      </w:pPr>
      <w:r w:rsidRPr="00BE6BD5">
        <w:t>Seega on krediiditurgudel tihti esinev probleem informatsiooni asümmeetria</w:t>
      </w:r>
      <w:r>
        <w:t>. Võib öelda, et tarbijal</w:t>
      </w:r>
      <w:r w:rsidRPr="00BE6BD5">
        <w:t xml:space="preserve"> endal peaks olema ülevaade oma kohustustest </w:t>
      </w:r>
      <w:r>
        <w:t>ja</w:t>
      </w:r>
      <w:r w:rsidRPr="00BE6BD5">
        <w:t xml:space="preserve"> võimekusest laenu teenindada</w:t>
      </w:r>
      <w:r>
        <w:t>, ent eelpool toodust nähtuvalt see alati paraku nii ei ole.</w:t>
      </w:r>
      <w:r w:rsidRPr="00BE6BD5">
        <w:t xml:space="preserve"> Samuti on tarbija kodupangal üldjuhul parem ligipääs tarbija kohta käivale teabele, sh näiteks tarbimisharjumustele ja muule infole, mis aitab hinnata tarbija krediidivõimelisust. </w:t>
      </w:r>
    </w:p>
    <w:p w14:paraId="055A0696" w14:textId="77777777" w:rsidR="00F17D2E" w:rsidRDefault="00F17D2E" w:rsidP="00DF3708">
      <w:pPr>
        <w:spacing w:after="0" w:line="240" w:lineRule="auto"/>
        <w:jc w:val="both"/>
      </w:pPr>
    </w:p>
    <w:p w14:paraId="1C7F1330" w14:textId="5889B8A4" w:rsidR="00220866" w:rsidRPr="00BE6BD5" w:rsidRDefault="00CA5C8E" w:rsidP="00DF3708">
      <w:pPr>
        <w:spacing w:after="0" w:line="240" w:lineRule="auto"/>
        <w:jc w:val="both"/>
      </w:pPr>
      <w:r>
        <w:t>K</w:t>
      </w:r>
      <w:r w:rsidR="009D1084" w:rsidRPr="00BE6BD5">
        <w:t>rediidiandja seisukohast on oluline tarbija kohta olemasoleva teabe hulk ja selle kvaliteet, kuna seda täpsemalt saab krediidipakkuja hinnata ja hinnastada tarbijaga seotud riske.</w:t>
      </w:r>
      <w:r w:rsidR="009D1084" w:rsidRPr="00BE6BD5">
        <w:rPr>
          <w:rStyle w:val="Allmrkuseviide"/>
        </w:rPr>
        <w:footnoteReference w:id="54"/>
      </w:r>
      <w:r w:rsidR="009D1084" w:rsidRPr="00BE6BD5">
        <w:t xml:space="preserve"> On ka leitud, et parem ligipääs </w:t>
      </w:r>
      <w:proofErr w:type="spellStart"/>
      <w:r w:rsidR="009D1084" w:rsidRPr="00BE6BD5">
        <w:t>krediidiinfole</w:t>
      </w:r>
      <w:proofErr w:type="spellEnd"/>
      <w:r w:rsidR="009D1084" w:rsidRPr="00BE6BD5">
        <w:t xml:space="preserve"> ja lepingute jõustamise mehhanismidele (ehk hästitöötav kohtusüsteem) parandavad tarbijate juurdepääsu krediidile.</w:t>
      </w:r>
      <w:r w:rsidR="009D1084" w:rsidRPr="00BE6BD5">
        <w:rPr>
          <w:rStyle w:val="Allmrkuseviide"/>
        </w:rPr>
        <w:footnoteReference w:id="55"/>
      </w:r>
      <w:r w:rsidR="009D1084" w:rsidRPr="00BE6BD5">
        <w:t xml:space="preserve"> Mida </w:t>
      </w:r>
      <w:r w:rsidR="00220866">
        <w:t>kitsam</w:t>
      </w:r>
      <w:r w:rsidR="009D1084" w:rsidRPr="00BE6BD5">
        <w:t xml:space="preserve"> või ebausaldusväärsem on krediidiandja käsutuses olev teave, seda keerulisem on riske hinnata. Teabe piiratus mõjutab otseselt intressimäärasid, kuna krediidiandja peab tagama, et suudab katta võimalikud tarbijast tulenevad kahjud (nt laenude mitteteenindamine). Kuna teabe vähesuse tõttu ei saa hinnata täpselt riskide taset, siis vähemalt krediidiasutuste puhul tingib see suurenenud omavahendite (so</w:t>
      </w:r>
      <w:r w:rsidR="00220866" w:rsidRPr="00220866">
        <w:t xml:space="preserve"> </w:t>
      </w:r>
      <w:r w:rsidR="00220866" w:rsidRPr="00BE6BD5">
        <w:t>kapit</w:t>
      </w:r>
      <w:r w:rsidR="00220866">
        <w:t>ali</w:t>
      </w:r>
      <w:r w:rsidR="00220866" w:rsidRPr="00BE6BD5">
        <w:t>) vajaduse, mis omakorda mõjutab tarbijale tehtava pakkumise hinda.</w:t>
      </w:r>
      <w:r w:rsidR="00220866" w:rsidRPr="00BE6BD5">
        <w:rPr>
          <w:rStyle w:val="Allmrkuseviide"/>
        </w:rPr>
        <w:footnoteReference w:id="56"/>
      </w:r>
      <w:r w:rsidR="00220866" w:rsidRPr="00BE6BD5">
        <w:t xml:space="preserve"> </w:t>
      </w:r>
      <w:r w:rsidR="00220866">
        <w:t>Selleks, et</w:t>
      </w:r>
      <w:r w:rsidR="00220866" w:rsidRPr="00BE6BD5">
        <w:t xml:space="preserve"> kompenseeri</w:t>
      </w:r>
      <w:r w:rsidR="00220866">
        <w:t>da</w:t>
      </w:r>
      <w:r w:rsidR="00220866" w:rsidRPr="00BE6BD5">
        <w:t xml:space="preserve"> tähtaegselt tasumata laenudest tuleneva</w:t>
      </w:r>
      <w:r w:rsidR="00220866">
        <w:t>t</w:t>
      </w:r>
      <w:r w:rsidR="00220866" w:rsidRPr="00BE6BD5">
        <w:t xml:space="preserve"> potentsiaalset kahju </w:t>
      </w:r>
      <w:r w:rsidR="00220866">
        <w:t>ja</w:t>
      </w:r>
      <w:r w:rsidR="00220866" w:rsidRPr="00BE6BD5">
        <w:t xml:space="preserve"> omavahendite hoidmise kulu, suurendatakse tihti krediidi intressimäära või nõutakse tarbijalt lisatagatist. Kokkuvõttes muutub krediidi võtmine tarbija jaoks kallimaks.</w:t>
      </w:r>
    </w:p>
    <w:p w14:paraId="2B8DB3BF" w14:textId="77777777" w:rsidR="00F17D2E" w:rsidRDefault="00F17D2E" w:rsidP="00DF3708">
      <w:pPr>
        <w:spacing w:after="0" w:line="240" w:lineRule="auto"/>
        <w:jc w:val="both"/>
      </w:pPr>
    </w:p>
    <w:p w14:paraId="4F71EE1F" w14:textId="09375A3E" w:rsidR="00220866" w:rsidRPr="00BE6BD5" w:rsidRDefault="00220866" w:rsidP="00DF3708">
      <w:pPr>
        <w:spacing w:after="0" w:line="240" w:lineRule="auto"/>
        <w:jc w:val="both"/>
      </w:pPr>
      <w:r w:rsidRPr="00BE6BD5">
        <w:t xml:space="preserve">Informatsiooni asümmeetria ühe osana ei võimalda praegune süsteem </w:t>
      </w:r>
      <w:r>
        <w:t>tarbijal</w:t>
      </w:r>
      <w:r w:rsidRPr="00BE6BD5">
        <w:t xml:space="preserve"> kasu lõigata varasemalt kohusetundlikult käitumiselt ehk laenu õigeaegselt tagasimaksmiselt. Teave isiku positiivse käitumise kohta talletub vaid ühe krediidiandja juures, kes ei pea teavet isiku vastutustundliku laenuteenindamise kohta teiste krediidiandjatega jagama. </w:t>
      </w:r>
      <w:r>
        <w:t>Samas aitaks teave</w:t>
      </w:r>
      <w:r w:rsidRPr="00BE6BD5">
        <w:t xml:space="preserve"> tarbija </w:t>
      </w:r>
      <w:r>
        <w:t>k</w:t>
      </w:r>
      <w:r w:rsidRPr="00BE6BD5">
        <w:t>orrapärase käitumise kohta</w:t>
      </w:r>
      <w:r>
        <w:t xml:space="preserve"> </w:t>
      </w:r>
      <w:r w:rsidRPr="00BE6BD5">
        <w:t>krediidiandjal täpsemalt hinnata ka tarbijaga seotud riske. Sellest tulenevalt oleks laenuvõtjal ligipääs parematele krediiditingimustele ja – pakkumistele.</w:t>
      </w:r>
      <w:r w:rsidRPr="00BE6BD5">
        <w:rPr>
          <w:vertAlign w:val="superscript"/>
        </w:rPr>
        <w:footnoteReference w:id="57"/>
      </w:r>
      <w:r w:rsidRPr="00BE6BD5">
        <w:rPr>
          <w:vertAlign w:val="superscript"/>
        </w:rPr>
        <w:t xml:space="preserve"> </w:t>
      </w:r>
    </w:p>
    <w:p w14:paraId="7CC46B67" w14:textId="77777777" w:rsidR="00F17D2E" w:rsidRDefault="00F17D2E" w:rsidP="00DF3708">
      <w:pPr>
        <w:spacing w:after="0" w:line="240" w:lineRule="auto"/>
        <w:jc w:val="both"/>
      </w:pPr>
    </w:p>
    <w:p w14:paraId="60C8EBBC" w14:textId="76357B34" w:rsidR="00220866" w:rsidRDefault="00220866" w:rsidP="00DF3708">
      <w:pPr>
        <w:spacing w:after="0" w:line="240" w:lineRule="auto"/>
        <w:jc w:val="both"/>
      </w:pPr>
      <w:r w:rsidRPr="00BE6BD5">
        <w:t>Uuringud on näidanud, et mida rohkem teavet on krediidiandjal tarbijate kohta, seda suurema tõenäosusega väljasta</w:t>
      </w:r>
      <w:r w:rsidR="009B4009">
        <w:t>b</w:t>
      </w:r>
      <w:r w:rsidRPr="00BE6BD5">
        <w:t xml:space="preserve"> krediidiandja laen</w:t>
      </w:r>
      <w:r w:rsidR="009B4009">
        <w:t>u</w:t>
      </w:r>
      <w:r w:rsidRPr="00BE6BD5">
        <w:t>.</w:t>
      </w:r>
      <w:r w:rsidRPr="00BE6BD5">
        <w:rPr>
          <w:rStyle w:val="Allmrkuseviide"/>
        </w:rPr>
        <w:footnoteReference w:id="58"/>
      </w:r>
      <w:r w:rsidRPr="00BE6BD5">
        <w:t xml:space="preserve"> Seda seostatakse eelkõige krediidivõimelisuse hindamise lihtsustamisega, mis aitab vähendada teabe kontrollimise ja hindamisega seotud kulusid. Seejuures on uuringud näidanud, et krediiditeabe jagamisest saavad kasu ka väikeseid krediidiandjaid, kuna võimaldab neil vältida mittetoimivates</w:t>
      </w:r>
      <w:r w:rsidR="009B4009">
        <w:t>t</w:t>
      </w:r>
      <w:r w:rsidRPr="00BE6BD5">
        <w:t xml:space="preserve"> laenudest tulenevaid kahjusid ning suurendada laenumahte.</w:t>
      </w:r>
      <w:r w:rsidRPr="00BE6BD5">
        <w:rPr>
          <w:rStyle w:val="Allmrkuseviide"/>
        </w:rPr>
        <w:footnoteReference w:id="59"/>
      </w:r>
    </w:p>
    <w:p w14:paraId="7C3DEF17" w14:textId="77777777" w:rsidR="00F17D2E" w:rsidRDefault="00F17D2E" w:rsidP="00DF3708">
      <w:pPr>
        <w:spacing w:after="0" w:line="240" w:lineRule="auto"/>
        <w:jc w:val="both"/>
      </w:pPr>
    </w:p>
    <w:p w14:paraId="55463D86" w14:textId="7F4038C9" w:rsidR="00A25E3C" w:rsidRPr="00BE6BD5" w:rsidRDefault="0059382F" w:rsidP="00DF3708">
      <w:pPr>
        <w:spacing w:after="0" w:line="240" w:lineRule="auto"/>
        <w:jc w:val="both"/>
      </w:pPr>
      <w:r>
        <w:t>K</w:t>
      </w:r>
      <w:r w:rsidR="00A25E3C" w:rsidRPr="00BE6BD5">
        <w:t xml:space="preserve">rediiditeabe vahendamine ja selle käigus kogutav teave aitaks Finantsinspektsioonil saada </w:t>
      </w:r>
      <w:r w:rsidR="005F64FA">
        <w:t xml:space="preserve">ka </w:t>
      </w:r>
      <w:r w:rsidR="00A25E3C" w:rsidRPr="00BE6BD5">
        <w:t xml:space="preserve">paremat ülevaadet pangandussektori olukorrast. Samast põhimõttest lähtub ka Soome, kus </w:t>
      </w:r>
      <w:r w:rsidR="005F64FA">
        <w:t>äsja</w:t>
      </w:r>
      <w:r w:rsidR="00A25E3C" w:rsidRPr="00BE6BD5">
        <w:t>lood</w:t>
      </w:r>
      <w:r>
        <w:t>ud</w:t>
      </w:r>
      <w:r w:rsidR="00A25E3C" w:rsidRPr="00BE6BD5">
        <w:t xml:space="preserve"> positiivse krediidiregistri eesmärgiks on muu</w:t>
      </w:r>
      <w:r w:rsidR="0092596C">
        <w:t xml:space="preserve"> </w:t>
      </w:r>
      <w:r w:rsidR="00A25E3C" w:rsidRPr="00BE6BD5">
        <w:t xml:space="preserve">hulgas võimaldada teatud riigiasutustel (nt finantsjärelevalve asutusel, keskpangal, finantsstabiilsusjärelevalvel, konkurentsi- ja tarbijakatiseametil) kasutada andmeid </w:t>
      </w:r>
      <w:proofErr w:type="spellStart"/>
      <w:r w:rsidR="00A25E3C" w:rsidRPr="00BE6BD5">
        <w:t>järelevalvelistel</w:t>
      </w:r>
      <w:proofErr w:type="spellEnd"/>
      <w:r w:rsidR="00A25E3C" w:rsidRPr="00BE6BD5">
        <w:t xml:space="preserve"> eesmärkidel ja süsteemsete riskide realiseerumise ennetamiseks.</w:t>
      </w:r>
      <w:r w:rsidR="00A25E3C" w:rsidRPr="00BE6BD5">
        <w:rPr>
          <w:rStyle w:val="Allmrkuseviide"/>
        </w:rPr>
        <w:footnoteReference w:id="60"/>
      </w:r>
    </w:p>
    <w:p w14:paraId="77497A35" w14:textId="77777777" w:rsidR="00F17D2E" w:rsidRDefault="00F17D2E" w:rsidP="00DF3708">
      <w:pPr>
        <w:spacing w:after="0" w:line="240" w:lineRule="auto"/>
        <w:jc w:val="both"/>
      </w:pPr>
    </w:p>
    <w:p w14:paraId="02B310B4" w14:textId="6F0A4016" w:rsidR="00A25E3C" w:rsidRPr="00BE6BD5" w:rsidRDefault="00A25E3C" w:rsidP="00DF3708">
      <w:pPr>
        <w:spacing w:after="0" w:line="240" w:lineRule="auto"/>
        <w:jc w:val="both"/>
      </w:pPr>
      <w:r w:rsidRPr="00BE6BD5">
        <w:t xml:space="preserve">Nagu paljudes teistes riikides, rakendatakse Eestis Finantsinspektsiooni juhtimisel finantssektori riskipõhist järelevalvet. Selleks kogutakse finantsvahendajate kohta teavet </w:t>
      </w:r>
      <w:proofErr w:type="spellStart"/>
      <w:r w:rsidRPr="00BE6BD5">
        <w:t>järelevalvelisest</w:t>
      </w:r>
      <w:proofErr w:type="spellEnd"/>
      <w:r w:rsidRPr="00BE6BD5">
        <w:t xml:space="preserve"> aruandlusest ning lisaks hinnatakse üldist riskifooni finantssektoris, mille põhjal koostatakse riskihinnangud. Riskihinnangut mõjutab lisaks eelmainitule ka krediidivahendaja üldine riskiisu, osutavate teenuste riskisus ja ka kliendisegmendi riskisus. Samuti võetakse arvesse krediidipakkuja haavatavust riskidele, sealhulgas võimalikke organisatsiooni ja kaitsemeetmete puudulikkust.</w:t>
      </w:r>
      <w:r w:rsidRPr="00BE6BD5">
        <w:rPr>
          <w:rStyle w:val="Allmrkuseviide"/>
        </w:rPr>
        <w:footnoteReference w:id="61"/>
      </w:r>
      <w:r w:rsidRPr="00BE6BD5">
        <w:t xml:space="preserve"> </w:t>
      </w:r>
    </w:p>
    <w:p w14:paraId="7C622451" w14:textId="77777777" w:rsidR="00F17D2E" w:rsidRDefault="00F17D2E" w:rsidP="00DF3708">
      <w:pPr>
        <w:spacing w:after="0" w:line="240" w:lineRule="auto"/>
        <w:jc w:val="both"/>
      </w:pPr>
    </w:p>
    <w:p w14:paraId="2A9486C2" w14:textId="58E24AF3" w:rsidR="00A25E3C" w:rsidRPr="00BE6BD5" w:rsidRDefault="00A25E3C" w:rsidP="00DF3708">
      <w:pPr>
        <w:spacing w:after="0" w:line="240" w:lineRule="auto"/>
        <w:jc w:val="both"/>
      </w:pPr>
      <w:r w:rsidRPr="00BE6BD5">
        <w:t>Täpsem teave laenude ja laenusaajate kohta võimaldaks Finantsinspektsioonil vajaduse korral põhjalikult hinnata krediid</w:t>
      </w:r>
      <w:r w:rsidR="008856A3">
        <w:t>iandja</w:t>
      </w:r>
      <w:r w:rsidRPr="00BE6BD5">
        <w:t xml:space="preserve"> riske ja jätkusuutlikust. Lisaks võimaldaks täpsemad andmed eelkõige </w:t>
      </w:r>
      <w:r w:rsidR="008856A3">
        <w:t>krediidiasutuste</w:t>
      </w:r>
      <w:r w:rsidRPr="00BE6BD5">
        <w:t xml:space="preserve"> krediidiriskide kohta tõhustada stressitestide läbiviimist. Seega </w:t>
      </w:r>
      <w:r w:rsidR="008856A3">
        <w:t>võimaldaksid</w:t>
      </w:r>
      <w:r w:rsidRPr="00BE6BD5">
        <w:t xml:space="preserve"> täiendavad andmed krediidisektori kohta Finantsinspektsioonil täita Finantsinspektsiooni seaduse § 3 lõikest 1 ja § 6 lõikest 1 tulenevaid kohustusi, sh jälgida finantssektori süsteemseid riske ja finantsjärelevalve subjektidele suunatud seaduste täitmist. </w:t>
      </w:r>
    </w:p>
    <w:p w14:paraId="24D0B334" w14:textId="77777777" w:rsidR="00F17D2E" w:rsidRDefault="00F17D2E" w:rsidP="00DF3708">
      <w:pPr>
        <w:spacing w:after="0" w:line="240" w:lineRule="auto"/>
        <w:jc w:val="both"/>
      </w:pPr>
    </w:p>
    <w:p w14:paraId="1F029141" w14:textId="5C1821AC" w:rsidR="00A25E3C" w:rsidRPr="00BE6BD5" w:rsidRDefault="00A25E3C" w:rsidP="00DF3708">
      <w:pPr>
        <w:spacing w:after="0" w:line="240" w:lineRule="auto"/>
        <w:jc w:val="both"/>
      </w:pPr>
      <w:r w:rsidRPr="00BE6BD5">
        <w:t>Euroopa Pangandusjärelevalve Asutus</w:t>
      </w:r>
      <w:r w:rsidR="008856A3">
        <w:t xml:space="preserve"> on</w:t>
      </w:r>
      <w:r w:rsidRPr="00BE6BD5">
        <w:t xml:space="preserve"> </w:t>
      </w:r>
      <w:r w:rsidR="008856A3">
        <w:t>koostanud</w:t>
      </w:r>
      <w:r w:rsidRPr="00BE6BD5">
        <w:t xml:space="preserve"> suunised laenude väljastamise ja jälgimise kohta. Suuniste kohaselt peab krediidivõimelisuse hindamise raames kogutud teavet kasutama rahapesu ja terrorismi rahastamise riskidega võitlemiseks. Sealhulgas peab Euroopa Pangandusjärelevalve Asutus kohaseks infoks ka finantskohustusi ja nende teenindamise kulusid.</w:t>
      </w:r>
      <w:r w:rsidRPr="00BE6BD5">
        <w:rPr>
          <w:vertAlign w:val="superscript"/>
        </w:rPr>
        <w:footnoteReference w:id="62"/>
      </w:r>
      <w:r w:rsidRPr="00BE6BD5">
        <w:t xml:space="preserve"> Seega on tarbija juba võetud finantskohustuste kohta käiva teabe usaldusväärsus oluline ka kuritegude tõkestamise ja kurjategijate tagamise (st rahapesu kui kuritegelike rahavoogude muundamise ja legaalsesse majandusse suunamise ning terrorismi rahastamise) aspektist.</w:t>
      </w:r>
    </w:p>
    <w:p w14:paraId="0A04221E" w14:textId="77777777" w:rsidR="00F17D2E" w:rsidRDefault="00F17D2E" w:rsidP="00DF3708">
      <w:pPr>
        <w:spacing w:after="0" w:line="240" w:lineRule="auto"/>
        <w:jc w:val="both"/>
        <w:rPr>
          <w:rFonts w:cs="Times New Roman"/>
          <w:b/>
          <w:bCs/>
          <w:szCs w:val="24"/>
        </w:rPr>
      </w:pPr>
    </w:p>
    <w:p w14:paraId="138948F5" w14:textId="76258140" w:rsidR="00B11CD3" w:rsidRPr="00AC1674" w:rsidRDefault="00B11CD3" w:rsidP="00DF3708">
      <w:pPr>
        <w:spacing w:after="0" w:line="240" w:lineRule="auto"/>
        <w:jc w:val="both"/>
        <w:rPr>
          <w:rFonts w:cs="Times New Roman"/>
          <w:b/>
          <w:bCs/>
          <w:i/>
          <w:iCs/>
          <w:szCs w:val="24"/>
        </w:rPr>
      </w:pPr>
      <w:r w:rsidRPr="00AC1674">
        <w:rPr>
          <w:rFonts w:cs="Times New Roman"/>
          <w:b/>
          <w:bCs/>
          <w:i/>
          <w:iCs/>
          <w:szCs w:val="24"/>
        </w:rPr>
        <w:t>3.3. Vahekokkuvõte</w:t>
      </w:r>
    </w:p>
    <w:p w14:paraId="283E8C2E" w14:textId="367D530E" w:rsidR="004C1E96" w:rsidRPr="00F17D2E" w:rsidRDefault="009B4009" w:rsidP="00DF3708">
      <w:pPr>
        <w:spacing w:after="0" w:line="240" w:lineRule="auto"/>
        <w:jc w:val="both"/>
        <w:rPr>
          <w:rFonts w:cs="Times New Roman"/>
          <w:szCs w:val="24"/>
        </w:rPr>
      </w:pPr>
      <w:r w:rsidRPr="00F17D2E">
        <w:rPr>
          <w:rFonts w:cs="Times New Roman"/>
          <w:szCs w:val="24"/>
        </w:rPr>
        <w:t xml:space="preserve">Eeltoodust nähtub, et tarbijal lasuvate finantskohustuste kohta info olemasolu krediidiandjal aitaks oluliselt maandada mitmeid riske </w:t>
      </w:r>
      <w:r w:rsidR="00B11CD3">
        <w:rPr>
          <w:rFonts w:cs="Times New Roman"/>
          <w:szCs w:val="24"/>
        </w:rPr>
        <w:t>ja</w:t>
      </w:r>
      <w:r w:rsidR="00B11CD3" w:rsidRPr="00F17D2E">
        <w:rPr>
          <w:rFonts w:cs="Times New Roman"/>
          <w:szCs w:val="24"/>
        </w:rPr>
        <w:t xml:space="preserve"> </w:t>
      </w:r>
      <w:r w:rsidRPr="00F17D2E">
        <w:rPr>
          <w:rFonts w:cs="Times New Roman"/>
          <w:szCs w:val="24"/>
        </w:rPr>
        <w:t xml:space="preserve">vältida </w:t>
      </w:r>
      <w:proofErr w:type="spellStart"/>
      <w:r w:rsidR="004C1E96" w:rsidRPr="00F17D2E">
        <w:rPr>
          <w:rFonts w:cs="Times New Roman"/>
          <w:szCs w:val="24"/>
        </w:rPr>
        <w:t>ülelaenamist</w:t>
      </w:r>
      <w:proofErr w:type="spellEnd"/>
      <w:r w:rsidRPr="00F17D2E">
        <w:rPr>
          <w:rFonts w:cs="Times New Roman"/>
          <w:szCs w:val="24"/>
        </w:rPr>
        <w:t xml:space="preserve">. </w:t>
      </w:r>
    </w:p>
    <w:p w14:paraId="05394A79" w14:textId="77777777" w:rsidR="00217FC1" w:rsidRPr="00F17D2E" w:rsidRDefault="00217FC1" w:rsidP="00DF3708">
      <w:pPr>
        <w:spacing w:after="0" w:line="240" w:lineRule="auto"/>
        <w:jc w:val="both"/>
        <w:rPr>
          <w:rFonts w:cs="Times New Roman"/>
          <w:szCs w:val="24"/>
        </w:rPr>
      </w:pPr>
    </w:p>
    <w:p w14:paraId="4E26AAEE" w14:textId="129CC55A" w:rsidR="00225449" w:rsidRPr="00212AA0" w:rsidRDefault="00225449" w:rsidP="00DF3708">
      <w:pPr>
        <w:pStyle w:val="SLONormal"/>
        <w:spacing w:before="0" w:after="0"/>
        <w:rPr>
          <w:lang w:val="et-EE"/>
        </w:rPr>
      </w:pPr>
      <w:proofErr w:type="spellStart"/>
      <w:r w:rsidRPr="00212AA0">
        <w:rPr>
          <w:lang w:val="et-EE"/>
        </w:rPr>
        <w:t>Ülelaenamise</w:t>
      </w:r>
      <w:proofErr w:type="spellEnd"/>
      <w:r w:rsidRPr="00212AA0">
        <w:rPr>
          <w:lang w:val="et-EE"/>
        </w:rPr>
        <w:t xml:space="preserve"> tekkepõhjused on erinevad, tegemist on kompleksse probleemistikuga, millele terviklahenduse leidmine eeldab erinevate asutuste koordineeritud tegevusi ja algatusi, sh </w:t>
      </w:r>
      <w:proofErr w:type="spellStart"/>
      <w:r w:rsidRPr="00212AA0">
        <w:rPr>
          <w:lang w:val="et-EE"/>
        </w:rPr>
        <w:t>õigusloomelisi</w:t>
      </w:r>
      <w:proofErr w:type="spellEnd"/>
      <w:r w:rsidRPr="00212AA0">
        <w:rPr>
          <w:lang w:val="et-EE"/>
        </w:rPr>
        <w:t>.</w:t>
      </w:r>
      <w:r w:rsidRPr="00212AA0">
        <w:rPr>
          <w:rStyle w:val="Allmrkuseviide"/>
          <w:lang w:val="et-EE"/>
        </w:rPr>
        <w:footnoteReference w:id="63"/>
      </w:r>
      <w:r w:rsidRPr="00212AA0">
        <w:rPr>
          <w:lang w:val="et-EE"/>
        </w:rPr>
        <w:t xml:space="preserve"> </w:t>
      </w:r>
      <w:r>
        <w:rPr>
          <w:lang w:val="et-EE"/>
        </w:rPr>
        <w:t>Samas on i</w:t>
      </w:r>
      <w:r w:rsidRPr="00212AA0">
        <w:rPr>
          <w:lang w:val="et-EE"/>
        </w:rPr>
        <w:t>nimese olemasolevate finantskohustuste kohta käiva teabe</w:t>
      </w:r>
      <w:r>
        <w:rPr>
          <w:lang w:val="et-EE"/>
        </w:rPr>
        <w:t xml:space="preserve"> </w:t>
      </w:r>
      <w:r w:rsidRPr="00212AA0">
        <w:rPr>
          <w:lang w:val="et-EE"/>
        </w:rPr>
        <w:t>kättesaadavaks tegemine krediidiandjale</w:t>
      </w:r>
      <w:r>
        <w:rPr>
          <w:lang w:val="et-EE"/>
        </w:rPr>
        <w:t xml:space="preserve"> keskse registri</w:t>
      </w:r>
      <w:r w:rsidR="00754BC2">
        <w:rPr>
          <w:lang w:val="et-EE"/>
        </w:rPr>
        <w:t xml:space="preserve"> – krediiditeaberegistri –</w:t>
      </w:r>
      <w:r>
        <w:rPr>
          <w:lang w:val="et-EE"/>
        </w:rPr>
        <w:t xml:space="preserve"> kaudu</w:t>
      </w:r>
      <w:r w:rsidRPr="00212AA0">
        <w:rPr>
          <w:lang w:val="et-EE"/>
        </w:rPr>
        <w:t xml:space="preserve"> siiski üheks efektiivseimaks meetmeks, mille vajalikkust ja olulisust on rõhutanud erinevad osapooled avalikust sektorist ja erasektorist nii väljatöötamiskavatsuse kooskõlastamise käigus kui ka hiljem. Ka </w:t>
      </w:r>
      <w:r w:rsidR="00335BA9" w:rsidRPr="00F93B96">
        <w:rPr>
          <w:lang w:val="et-EE"/>
        </w:rPr>
        <w:t xml:space="preserve">Majanduskoostöö ja Arengu Organisatsiooni </w:t>
      </w:r>
      <w:r w:rsidRPr="00212AA0">
        <w:rPr>
          <w:lang w:val="et-EE"/>
        </w:rPr>
        <w:t>hinnangul aitaks krediidi</w:t>
      </w:r>
      <w:r w:rsidR="00754BC2">
        <w:rPr>
          <w:lang w:val="et-EE"/>
        </w:rPr>
        <w:t>teabe</w:t>
      </w:r>
      <w:r w:rsidRPr="00212AA0">
        <w:rPr>
          <w:lang w:val="et-EE"/>
        </w:rPr>
        <w:t>registri loomine vähendada finantsvahenduse kulusid ja võib Eesti turule juurde tuua uusi pakkujaid.</w:t>
      </w:r>
      <w:r w:rsidRPr="00212AA0">
        <w:rPr>
          <w:rStyle w:val="Allmrkuseviide"/>
          <w:lang w:val="et-EE"/>
        </w:rPr>
        <w:footnoteReference w:id="64"/>
      </w:r>
      <w:r w:rsidRPr="00225449">
        <w:rPr>
          <w:lang w:val="et-EE"/>
        </w:rPr>
        <w:t xml:space="preserve"> </w:t>
      </w:r>
      <w:r w:rsidRPr="00212AA0">
        <w:rPr>
          <w:lang w:val="et-EE"/>
        </w:rPr>
        <w:t>Registri loomise vajadust on möönnud ka Riigikontroll</w:t>
      </w:r>
      <w:r w:rsidRPr="00212AA0">
        <w:rPr>
          <w:rStyle w:val="Allmrkuseviide"/>
          <w:lang w:val="et-EE"/>
        </w:rPr>
        <w:footnoteReference w:id="65"/>
      </w:r>
      <w:r w:rsidRPr="00212AA0">
        <w:rPr>
          <w:lang w:val="et-EE"/>
        </w:rPr>
        <w:t>.</w:t>
      </w:r>
    </w:p>
    <w:p w14:paraId="43111013" w14:textId="77777777" w:rsidR="00090E53" w:rsidRDefault="00090E53" w:rsidP="00DF3708">
      <w:pPr>
        <w:spacing w:after="0" w:line="240" w:lineRule="auto"/>
        <w:jc w:val="both"/>
        <w:rPr>
          <w:rFonts w:cs="Times New Roman"/>
          <w:szCs w:val="24"/>
        </w:rPr>
      </w:pPr>
    </w:p>
    <w:p w14:paraId="3FA0C7F0" w14:textId="2B3C4ADF" w:rsidR="00090E53" w:rsidRPr="00090E53" w:rsidRDefault="00090E53" w:rsidP="00DF3708">
      <w:pPr>
        <w:spacing w:after="0" w:line="240" w:lineRule="auto"/>
        <w:jc w:val="both"/>
        <w:rPr>
          <w:rFonts w:eastAsia="Times New Roman" w:cs="Times New Roman"/>
          <w:szCs w:val="24"/>
          <w:lang w:eastAsia="et-EE"/>
        </w:rPr>
      </w:pPr>
      <w:r>
        <w:rPr>
          <w:rFonts w:cs="Times New Roman"/>
          <w:szCs w:val="24"/>
        </w:rPr>
        <w:t>K</w:t>
      </w:r>
      <w:r w:rsidRPr="00090E53">
        <w:rPr>
          <w:rFonts w:eastAsia="Times New Roman" w:cs="Times New Roman"/>
          <w:szCs w:val="24"/>
          <w:lang w:eastAsia="et-EE"/>
        </w:rPr>
        <w:t>rediiditeaberegister</w:t>
      </w:r>
      <w:r>
        <w:rPr>
          <w:rFonts w:eastAsia="Times New Roman" w:cs="Times New Roman"/>
          <w:szCs w:val="24"/>
          <w:lang w:eastAsia="et-EE"/>
        </w:rPr>
        <w:t xml:space="preserve"> on tõhus lahendus, mis</w:t>
      </w:r>
      <w:r w:rsidRPr="00090E53">
        <w:rPr>
          <w:rFonts w:eastAsia="Times New Roman" w:cs="Times New Roman"/>
          <w:szCs w:val="24"/>
          <w:lang w:eastAsia="et-EE"/>
        </w:rPr>
        <w:t xml:space="preserve"> pakub mitmeid eeliseid:</w:t>
      </w:r>
    </w:p>
    <w:p w14:paraId="3E636F25" w14:textId="77777777" w:rsidR="00090E53" w:rsidRDefault="00090E53" w:rsidP="00DF3708">
      <w:pPr>
        <w:spacing w:after="0" w:line="240" w:lineRule="auto"/>
        <w:jc w:val="both"/>
      </w:pPr>
      <w:r>
        <w:t xml:space="preserve">1) aitab </w:t>
      </w:r>
      <w:r w:rsidRPr="004C1E96">
        <w:t>vähen</w:t>
      </w:r>
      <w:r>
        <w:t>dada</w:t>
      </w:r>
      <w:r w:rsidRPr="004C1E96">
        <w:t xml:space="preserve"> tarbijate </w:t>
      </w:r>
      <w:proofErr w:type="spellStart"/>
      <w:r w:rsidRPr="004C1E96">
        <w:t>ülelaenamist</w:t>
      </w:r>
      <w:proofErr w:type="spellEnd"/>
      <w:r w:rsidRPr="004C1E96">
        <w:t xml:space="preserve"> ja sellest tulenevaid negatiivseid mõjusid </w:t>
      </w:r>
      <w:r>
        <w:t>tarbijatele, finantssektori usaldusväärsusele ja</w:t>
      </w:r>
      <w:r w:rsidRPr="004C1E96">
        <w:t xml:space="preserve"> ühiskonnale laiemalt</w:t>
      </w:r>
      <w:r>
        <w:t>;</w:t>
      </w:r>
    </w:p>
    <w:p w14:paraId="07ABB211" w14:textId="77777777" w:rsidR="00090E53" w:rsidRDefault="00090E53" w:rsidP="00DF3708">
      <w:pPr>
        <w:spacing w:after="0" w:line="240" w:lineRule="auto"/>
        <w:jc w:val="both"/>
      </w:pPr>
      <w:r>
        <w:t>2) võimaldab</w:t>
      </w:r>
      <w:r w:rsidRPr="00BE6BD5">
        <w:t xml:space="preserve"> krediid</w:t>
      </w:r>
      <w:r>
        <w:t>iandjal paremini</w:t>
      </w:r>
      <w:r w:rsidRPr="00BE6BD5">
        <w:t xml:space="preserve"> </w:t>
      </w:r>
      <w:r>
        <w:t>hinnata tarbija krediidivõimelisust;</w:t>
      </w:r>
    </w:p>
    <w:p w14:paraId="60DADE8F" w14:textId="77777777" w:rsidR="00090E53" w:rsidRDefault="00090E53" w:rsidP="00DF3708">
      <w:pPr>
        <w:spacing w:after="0" w:line="240" w:lineRule="auto"/>
        <w:jc w:val="both"/>
      </w:pPr>
      <w:r>
        <w:t>3) krediidivõimelisuse hindamise aluseks on usaldusväärsed ja ajakohased andmed;</w:t>
      </w:r>
    </w:p>
    <w:p w14:paraId="4799107B" w14:textId="6CEA0022" w:rsidR="00090E53" w:rsidRDefault="00090E53" w:rsidP="00DF3708">
      <w:pPr>
        <w:spacing w:after="0" w:line="240" w:lineRule="auto"/>
        <w:jc w:val="both"/>
      </w:pPr>
      <w:r>
        <w:t xml:space="preserve">4) </w:t>
      </w:r>
      <w:r w:rsidRPr="00377674">
        <w:t>vähen</w:t>
      </w:r>
      <w:r>
        <w:t>eb</w:t>
      </w:r>
      <w:r w:rsidRPr="00377674">
        <w:t xml:space="preserve"> krediidiandja vajadus kasutada krediidivõimelisuse hindamisel </w:t>
      </w:r>
      <w:r>
        <w:t>muud, keerulisemalt kontrollitavat</w:t>
      </w:r>
      <w:r w:rsidRPr="00377674">
        <w:t xml:space="preserve"> teavet</w:t>
      </w:r>
      <w:r>
        <w:t>,</w:t>
      </w:r>
    </w:p>
    <w:p w14:paraId="561A142D" w14:textId="6D3BEAA3" w:rsidR="00090E53" w:rsidRDefault="00090E53" w:rsidP="00DF3708">
      <w:pPr>
        <w:spacing w:after="0" w:line="240" w:lineRule="auto"/>
        <w:jc w:val="both"/>
      </w:pPr>
      <w:r>
        <w:t>5) väheneb</w:t>
      </w:r>
      <w:r w:rsidRPr="00BE6BD5">
        <w:t xml:space="preserve"> tarbija esitatud teabe kontrollimisega seotud aeg</w:t>
      </w:r>
      <w:r>
        <w:t>;</w:t>
      </w:r>
    </w:p>
    <w:p w14:paraId="2272BE6E" w14:textId="028F3848" w:rsidR="00090E53" w:rsidRDefault="00090E53" w:rsidP="00DF3708">
      <w:pPr>
        <w:spacing w:after="0" w:line="240" w:lineRule="auto"/>
        <w:jc w:val="both"/>
      </w:pPr>
      <w:r>
        <w:t>6)</w:t>
      </w:r>
      <w:r w:rsidRPr="00A25E3C">
        <w:t xml:space="preserve"> </w:t>
      </w:r>
      <w:r w:rsidRPr="00BE6BD5">
        <w:t>vähen</w:t>
      </w:r>
      <w:r>
        <w:t>eb</w:t>
      </w:r>
      <w:r w:rsidRPr="00BE6BD5">
        <w:t xml:space="preserve"> </w:t>
      </w:r>
      <w:r>
        <w:t>t</w:t>
      </w:r>
      <w:r w:rsidRPr="00BE6BD5">
        <w:t>ehingute kulukus nii krediidipakkuja kui ka tarbija jaoks</w:t>
      </w:r>
      <w:r>
        <w:t>;</w:t>
      </w:r>
    </w:p>
    <w:p w14:paraId="27003A75" w14:textId="3AEF8445" w:rsidR="00090E53" w:rsidRDefault="00090E53" w:rsidP="00DF3708">
      <w:pPr>
        <w:spacing w:after="0" w:line="240" w:lineRule="auto"/>
        <w:jc w:val="both"/>
      </w:pPr>
      <w:r>
        <w:t xml:space="preserve">7) </w:t>
      </w:r>
      <w:r w:rsidRPr="00BE6BD5">
        <w:t>vähen</w:t>
      </w:r>
      <w:r>
        <w:t>eb</w:t>
      </w:r>
      <w:r w:rsidRPr="00BE6BD5">
        <w:t xml:space="preserve"> informatsiooni asümmeetria </w:t>
      </w:r>
      <w:r>
        <w:t>- k</w:t>
      </w:r>
      <w:r w:rsidRPr="00BE6BD5">
        <w:t>rediidi</w:t>
      </w:r>
      <w:r>
        <w:t>andjad</w:t>
      </w:r>
      <w:r w:rsidRPr="00BE6BD5">
        <w:t xml:space="preserve"> saavad ligipääsu vajalikule teabele võrdse</w:t>
      </w:r>
      <w:r>
        <w:t>te</w:t>
      </w:r>
      <w:r w:rsidRPr="00BE6BD5">
        <w:t>l alusel</w:t>
      </w:r>
      <w:r>
        <w:t xml:space="preserve">, </w:t>
      </w:r>
      <w:r w:rsidRPr="00BE6BD5">
        <w:t xml:space="preserve">teave </w:t>
      </w:r>
      <w:r>
        <w:t xml:space="preserve">on </w:t>
      </w:r>
      <w:r w:rsidRPr="00BE6BD5">
        <w:t>standardiseeritud, sarnane kõigile osapooltele ning tagat</w:t>
      </w:r>
      <w:r>
        <w:t>ud on</w:t>
      </w:r>
      <w:r w:rsidRPr="00BE6BD5">
        <w:t xml:space="preserve"> andmete kõrge kvaliteet</w:t>
      </w:r>
      <w:r w:rsidR="00754BC2">
        <w:t>;</w:t>
      </w:r>
    </w:p>
    <w:p w14:paraId="4ECF72B2" w14:textId="37CFEAFF" w:rsidR="00090E53" w:rsidRDefault="00090E53" w:rsidP="00DF3708">
      <w:pPr>
        <w:spacing w:after="0" w:line="240" w:lineRule="auto"/>
        <w:jc w:val="both"/>
      </w:pPr>
      <w:r>
        <w:t>9) võimaldab</w:t>
      </w:r>
      <w:r w:rsidRPr="004C1E96">
        <w:t xml:space="preserve"> ennetada olukordi, kus tarbija teadlikult või teadmatusest esitab oma finantskohustuste kohta kas valeinfot või ei anna täielikku ülevaadet kõigi võetud finantskohustuste kohta</w:t>
      </w:r>
      <w:r>
        <w:t>;</w:t>
      </w:r>
    </w:p>
    <w:p w14:paraId="076FE87D" w14:textId="595D3AF7" w:rsidR="00090E53" w:rsidRPr="00212AA0" w:rsidRDefault="00090E53" w:rsidP="00DF3708">
      <w:pPr>
        <w:spacing w:after="0" w:line="240" w:lineRule="auto"/>
        <w:jc w:val="both"/>
      </w:pPr>
      <w:r>
        <w:t>10</w:t>
      </w:r>
      <w:r w:rsidRPr="00377674">
        <w:t>) anna</w:t>
      </w:r>
      <w:r>
        <w:t>b</w:t>
      </w:r>
      <w:r w:rsidRPr="00377674">
        <w:t xml:space="preserve"> tarbijale võimaluse</w:t>
      </w:r>
      <w:r w:rsidR="00754BC2">
        <w:t xml:space="preserve"> saada täielik ülevaade </w:t>
      </w:r>
      <w:r w:rsidRPr="00377674">
        <w:t>sõlmitud lepingu</w:t>
      </w:r>
      <w:r w:rsidR="00754BC2">
        <w:t>test</w:t>
      </w:r>
      <w:r w:rsidRPr="00212AA0">
        <w:t xml:space="preserve"> ja krediidisummad</w:t>
      </w:r>
      <w:r w:rsidR="00754BC2">
        <w:t>est</w:t>
      </w:r>
      <w:r w:rsidRPr="00212AA0">
        <w:t>;</w:t>
      </w:r>
    </w:p>
    <w:p w14:paraId="6B36C45F" w14:textId="77777777" w:rsidR="00090E53" w:rsidRPr="00212AA0" w:rsidRDefault="00090E53" w:rsidP="00DF3708">
      <w:pPr>
        <w:spacing w:after="0" w:line="240" w:lineRule="auto"/>
        <w:jc w:val="both"/>
      </w:pPr>
      <w:r w:rsidRPr="00212AA0">
        <w:t>11) aitab tõhustada krediidisektori üle teostatavat järelevalvet ja toetada krediidituru usaldusväärsust;</w:t>
      </w:r>
    </w:p>
    <w:p w14:paraId="2F185CDC" w14:textId="6F7715B7" w:rsidR="00090E53" w:rsidRPr="002E4ABA" w:rsidRDefault="00090E53" w:rsidP="00DF3708">
      <w:pPr>
        <w:spacing w:after="0" w:line="240" w:lineRule="auto"/>
        <w:jc w:val="both"/>
        <w:rPr>
          <w:rFonts w:cs="Times New Roman"/>
          <w:szCs w:val="24"/>
        </w:rPr>
      </w:pPr>
      <w:r w:rsidRPr="00212AA0">
        <w:t xml:space="preserve">12) </w:t>
      </w:r>
      <w:r w:rsidR="00914703">
        <w:t>pakub</w:t>
      </w:r>
      <w:r w:rsidRPr="00212AA0">
        <w:t xml:space="preserve"> Rahandusministeeriumi</w:t>
      </w:r>
      <w:r w:rsidR="00914703">
        <w:t>le</w:t>
      </w:r>
      <w:r w:rsidRPr="00212AA0">
        <w:t xml:space="preserve"> ja Eesti Pan</w:t>
      </w:r>
      <w:r w:rsidR="00914703">
        <w:t>gale</w:t>
      </w:r>
      <w:r w:rsidRPr="00212AA0">
        <w:t xml:space="preserve"> </w:t>
      </w:r>
      <w:r w:rsidR="00914703">
        <w:t>täiendavat informatsiooni krediidituru toimimise analüüsis</w:t>
      </w:r>
      <w:r w:rsidRPr="00212AA0">
        <w:t>.</w:t>
      </w:r>
      <w:r w:rsidR="00914703" w:rsidRPr="00914703">
        <w:rPr>
          <w:rFonts w:ascii="Arial" w:eastAsia="Arial" w:hAnsi="Arial" w:cs="Arial"/>
          <w:bCs/>
          <w:color w:val="000000" w:themeColor="text1"/>
          <w:sz w:val="20"/>
          <w:szCs w:val="20"/>
        </w:rPr>
        <w:t xml:space="preserve"> </w:t>
      </w:r>
      <w:r w:rsidR="002E4ABA">
        <w:rPr>
          <w:rFonts w:eastAsia="Arial" w:cs="Times New Roman"/>
          <w:bCs/>
          <w:color w:val="000000" w:themeColor="text1"/>
          <w:szCs w:val="24"/>
        </w:rPr>
        <w:t>R</w:t>
      </w:r>
      <w:r w:rsidR="00914703" w:rsidRPr="002E4ABA">
        <w:rPr>
          <w:rFonts w:eastAsia="Arial" w:cs="Times New Roman"/>
          <w:bCs/>
          <w:color w:val="000000" w:themeColor="text1"/>
          <w:szCs w:val="24"/>
        </w:rPr>
        <w:t>egister võib pakkuda täiendavat informatsiooni krediidituru toimimise analüüsis.</w:t>
      </w:r>
    </w:p>
    <w:p w14:paraId="0D745447" w14:textId="77777777" w:rsidR="00257441" w:rsidRDefault="00257441" w:rsidP="00DF3708">
      <w:pPr>
        <w:spacing w:after="0" w:line="240" w:lineRule="auto"/>
        <w:jc w:val="both"/>
        <w:rPr>
          <w:rFonts w:cs="Times New Roman"/>
          <w:szCs w:val="24"/>
        </w:rPr>
      </w:pPr>
    </w:p>
    <w:p w14:paraId="5221BF19" w14:textId="040E07DE" w:rsidR="002E4ABA" w:rsidRDefault="002E4ABA" w:rsidP="002E4ABA">
      <w:pPr>
        <w:pStyle w:val="SLONormal"/>
        <w:spacing w:before="0" w:after="0"/>
        <w:rPr>
          <w:lang w:val="et-EE"/>
        </w:rPr>
      </w:pPr>
      <w:r w:rsidRPr="00F17EC8">
        <w:rPr>
          <w:lang w:val="et-EE"/>
        </w:rPr>
        <w:t xml:space="preserve">On oluline siiski märkida, et </w:t>
      </w:r>
      <w:r>
        <w:rPr>
          <w:lang w:val="et-EE"/>
        </w:rPr>
        <w:t>krediiditeaberegistri olemasolu küll toetab krediidiandjat inimese krediidivõimelisuse hindamisel, ent ei võta talt ära kohustust koguda vajadusel juurde täiendavaid andmeid (nt pangakonto väljavõte), mis aitaksid veenduda inimese võimekuses krediit kokkulepitud tingimustel tagasi maksta.</w:t>
      </w:r>
    </w:p>
    <w:p w14:paraId="0E21BAE6" w14:textId="73AD0C1A" w:rsidR="002E4ABA" w:rsidRPr="002E4ABA" w:rsidRDefault="002E4ABA" w:rsidP="00DF3708">
      <w:pPr>
        <w:spacing w:after="0" w:line="240" w:lineRule="auto"/>
        <w:jc w:val="both"/>
        <w:rPr>
          <w:rFonts w:cs="Times New Roman"/>
          <w:szCs w:val="24"/>
        </w:rPr>
      </w:pPr>
    </w:p>
    <w:p w14:paraId="083A5337" w14:textId="2F3F2FE1" w:rsidR="00257441" w:rsidRDefault="00257441" w:rsidP="00DF3708">
      <w:pPr>
        <w:spacing w:after="0" w:line="240" w:lineRule="auto"/>
        <w:jc w:val="both"/>
      </w:pPr>
      <w:r>
        <w:t>Eelnõuga on valitud lahendus, kus krediiditeaberegistrit peab Rahandusministeeriumilt vastava ülesande saanud erasektori ettevõtja (registripidaja). Krediidiandjal on kohustus krediidilepingu sõlmimisel edastada sellest lepingust tulenev teave tarbija võetud finantskohustuse kohta ehk krediiditeave registripidajale ning krediiditaotluse saamisel tegema registripidajale päringu taotleja finantskohustuste kohta.</w:t>
      </w:r>
    </w:p>
    <w:p w14:paraId="29436A18" w14:textId="77777777" w:rsidR="00217FC1" w:rsidRPr="00212AA0" w:rsidRDefault="00217FC1" w:rsidP="00DF3708">
      <w:pPr>
        <w:spacing w:after="0" w:line="240" w:lineRule="auto"/>
        <w:jc w:val="both"/>
      </w:pPr>
    </w:p>
    <w:p w14:paraId="6F9B1FD1" w14:textId="6147752A" w:rsidR="008E41B0" w:rsidRPr="00A97519" w:rsidRDefault="00DB053E" w:rsidP="00DF3708">
      <w:pPr>
        <w:pStyle w:val="BodyTextIndent1"/>
        <w:spacing w:before="0" w:after="0" w:line="240" w:lineRule="auto"/>
        <w:ind w:left="0"/>
        <w:jc w:val="both"/>
        <w:rPr>
          <w:rFonts w:ascii="Times New Roman" w:hAnsi="Times New Roman"/>
          <w:sz w:val="24"/>
        </w:rPr>
      </w:pPr>
      <w:r w:rsidRPr="008E41B0">
        <w:rPr>
          <w:sz w:val="24"/>
        </w:rPr>
        <w:t>Krediidiandja õigust kasutada tarbija krediidivõimelisuse hindamiseks krediidiandmebaase reguleerib ka Euroopa Parlamendi ja nõukogu</w:t>
      </w:r>
      <w:r w:rsidR="00212AA0" w:rsidRPr="008E41B0">
        <w:rPr>
          <w:sz w:val="24"/>
        </w:rPr>
        <w:t xml:space="preserve"> 18.10.2023.a </w:t>
      </w:r>
      <w:r w:rsidRPr="008E41B0">
        <w:rPr>
          <w:sz w:val="24"/>
        </w:rPr>
        <w:t>direktiiv, mis käsitleb tarbijakrediidilepinguid</w:t>
      </w:r>
      <w:r w:rsidR="008E41B0">
        <w:rPr>
          <w:sz w:val="24"/>
        </w:rPr>
        <w:t xml:space="preserve"> (edaspidi tarbijakrediididirektiiv 2)</w:t>
      </w:r>
      <w:r w:rsidR="007642AF" w:rsidRPr="008E41B0">
        <w:rPr>
          <w:sz w:val="24"/>
        </w:rPr>
        <w:t>.</w:t>
      </w:r>
      <w:r w:rsidRPr="008E41B0">
        <w:rPr>
          <w:rStyle w:val="Allmrkuseviide"/>
          <w:sz w:val="24"/>
        </w:rPr>
        <w:footnoteReference w:id="66"/>
      </w:r>
      <w:r w:rsidR="008E41B0">
        <w:rPr>
          <w:sz w:val="24"/>
        </w:rPr>
        <w:t xml:space="preserve"> </w:t>
      </w:r>
      <w:r w:rsidR="008E41B0">
        <w:rPr>
          <w:rFonts w:ascii="Times New Roman" w:hAnsi="Times New Roman"/>
          <w:sz w:val="24"/>
        </w:rPr>
        <w:t>Direktiivi art</w:t>
      </w:r>
      <w:r w:rsidR="008E41B0" w:rsidRPr="008E41B0">
        <w:rPr>
          <w:rFonts w:ascii="Times New Roman" w:hAnsi="Times New Roman"/>
          <w:sz w:val="24"/>
        </w:rPr>
        <w:t xml:space="preserve"> 18 sätestab </w:t>
      </w:r>
      <w:r w:rsidR="008E41B0">
        <w:rPr>
          <w:rFonts w:ascii="Times New Roman" w:hAnsi="Times New Roman"/>
          <w:sz w:val="24"/>
        </w:rPr>
        <w:t>k</w:t>
      </w:r>
      <w:r w:rsidR="008E41B0" w:rsidRPr="008E41B0">
        <w:rPr>
          <w:rFonts w:ascii="Times New Roman" w:hAnsi="Times New Roman"/>
          <w:sz w:val="24"/>
        </w:rPr>
        <w:t xml:space="preserve">ohustuse hinnata tarbija krediidivõimelisust võttes arvesse tegureid, mis aitavad prognoosida, kas tarbija suudab täita krediidilepingust tulenevaid kohustusi. </w:t>
      </w:r>
      <w:r w:rsidR="008E41B0">
        <w:rPr>
          <w:rFonts w:ascii="Times New Roman" w:hAnsi="Times New Roman"/>
          <w:sz w:val="24"/>
        </w:rPr>
        <w:t>Samuti täpsustatakse</w:t>
      </w:r>
      <w:r w:rsidR="008E41B0" w:rsidRPr="008E41B0">
        <w:rPr>
          <w:rFonts w:ascii="Times New Roman" w:hAnsi="Times New Roman"/>
          <w:sz w:val="24"/>
        </w:rPr>
        <w:t xml:space="preserve">, mida tuleb hindamisel arvesse võtta. </w:t>
      </w:r>
      <w:r w:rsidR="008E41B0">
        <w:rPr>
          <w:rFonts w:ascii="Times New Roman" w:hAnsi="Times New Roman"/>
          <w:sz w:val="24"/>
        </w:rPr>
        <w:t>Art</w:t>
      </w:r>
      <w:r w:rsidR="008E41B0" w:rsidRPr="008E41B0">
        <w:rPr>
          <w:rFonts w:ascii="Times New Roman" w:hAnsi="Times New Roman"/>
          <w:sz w:val="24"/>
        </w:rPr>
        <w:t>ikkel 19, mis käsitleb andmebaase</w:t>
      </w:r>
      <w:r w:rsidR="008E41B0">
        <w:rPr>
          <w:rFonts w:ascii="Times New Roman" w:hAnsi="Times New Roman"/>
          <w:sz w:val="24"/>
        </w:rPr>
        <w:t>, sätestab</w:t>
      </w:r>
      <w:r w:rsidR="008E41B0" w:rsidRPr="008E41B0">
        <w:rPr>
          <w:rFonts w:ascii="Times New Roman" w:hAnsi="Times New Roman"/>
          <w:sz w:val="24"/>
        </w:rPr>
        <w:t xml:space="preserve"> et kui liikmesriigis on kasutusel andmebaasid tarbijate krediidivõimelisuse hindamiseks, siis ei tohi diskrimineerida piiriüleseid krediidipakkujaid (sh </w:t>
      </w:r>
      <w:proofErr w:type="spellStart"/>
      <w:r w:rsidR="008E41B0" w:rsidRPr="008E41B0">
        <w:rPr>
          <w:rFonts w:ascii="Times New Roman" w:hAnsi="Times New Roman"/>
          <w:sz w:val="24"/>
        </w:rPr>
        <w:t>ühisrahastuse</w:t>
      </w:r>
      <w:proofErr w:type="spellEnd"/>
      <w:r w:rsidR="008E41B0" w:rsidRPr="008E41B0">
        <w:rPr>
          <w:rFonts w:ascii="Times New Roman" w:hAnsi="Times New Roman"/>
          <w:sz w:val="24"/>
        </w:rPr>
        <w:t xml:space="preserve"> teenuse osutajaid) ning tuleb tagada võrdne ligipääs andmebaasidele. </w:t>
      </w:r>
      <w:r w:rsidR="00A97519">
        <w:rPr>
          <w:rFonts w:ascii="Times New Roman" w:hAnsi="Times New Roman"/>
          <w:sz w:val="24"/>
        </w:rPr>
        <w:t>Võrreldes tarbijakrediididirektiiviga</w:t>
      </w:r>
      <w:r w:rsidR="008E41B0" w:rsidRPr="008E41B0">
        <w:rPr>
          <w:rFonts w:ascii="Times New Roman" w:hAnsi="Times New Roman"/>
          <w:sz w:val="24"/>
        </w:rPr>
        <w:t xml:space="preserve"> täpsustatakse siiski, et kui liikmesriigis on kasutusel andmebaasid krediidivõimelisuse hindamiseks, siis peavad need hõlmama teavet vähemalt tarbijate võlgnevuste kohta ehk sisaldama negatiivse </w:t>
      </w:r>
      <w:proofErr w:type="spellStart"/>
      <w:r w:rsidR="008E41B0" w:rsidRPr="008E41B0">
        <w:rPr>
          <w:rFonts w:ascii="Times New Roman" w:hAnsi="Times New Roman"/>
          <w:sz w:val="24"/>
        </w:rPr>
        <w:t>krediidiinfot</w:t>
      </w:r>
      <w:proofErr w:type="spellEnd"/>
      <w:r w:rsidR="008E41B0" w:rsidRPr="008E41B0">
        <w:rPr>
          <w:rFonts w:ascii="Times New Roman" w:hAnsi="Times New Roman"/>
          <w:sz w:val="24"/>
        </w:rPr>
        <w:t>.</w:t>
      </w:r>
      <w:r w:rsidR="007642AF" w:rsidRPr="00A97519">
        <w:rPr>
          <w:sz w:val="24"/>
        </w:rPr>
        <w:t xml:space="preserve"> </w:t>
      </w:r>
      <w:bookmarkStart w:id="3" w:name="_Hlk176979852"/>
      <w:r w:rsidR="008E41B0" w:rsidRPr="00A97519">
        <w:rPr>
          <w:rFonts w:ascii="Times New Roman" w:hAnsi="Times New Roman"/>
          <w:sz w:val="24"/>
        </w:rPr>
        <w:t xml:space="preserve">Samas ei tulene </w:t>
      </w:r>
      <w:r w:rsidR="00A97519">
        <w:rPr>
          <w:rFonts w:ascii="Times New Roman" w:hAnsi="Times New Roman"/>
          <w:sz w:val="24"/>
        </w:rPr>
        <w:t xml:space="preserve">tarbijakrediididirektiivist 2 </w:t>
      </w:r>
      <w:r w:rsidR="008E41B0" w:rsidRPr="00A97519">
        <w:rPr>
          <w:rFonts w:ascii="Times New Roman" w:hAnsi="Times New Roman"/>
          <w:sz w:val="24"/>
        </w:rPr>
        <w:t>kohustust selliseid andmebaase</w:t>
      </w:r>
      <w:r w:rsidR="00A97519">
        <w:rPr>
          <w:rFonts w:ascii="Times New Roman" w:hAnsi="Times New Roman"/>
          <w:sz w:val="24"/>
        </w:rPr>
        <w:t xml:space="preserve"> luua, ka ei </w:t>
      </w:r>
      <w:r w:rsidR="008E41B0" w:rsidRPr="00A97519">
        <w:rPr>
          <w:rFonts w:ascii="Times New Roman" w:hAnsi="Times New Roman"/>
          <w:sz w:val="24"/>
        </w:rPr>
        <w:t>kehtesta</w:t>
      </w:r>
      <w:r w:rsidR="00A97519">
        <w:rPr>
          <w:rFonts w:ascii="Times New Roman" w:hAnsi="Times New Roman"/>
          <w:sz w:val="24"/>
        </w:rPr>
        <w:t>ta</w:t>
      </w:r>
      <w:r w:rsidR="008E41B0" w:rsidRPr="00A97519">
        <w:rPr>
          <w:rFonts w:ascii="Times New Roman" w:hAnsi="Times New Roman"/>
          <w:sz w:val="24"/>
        </w:rPr>
        <w:t xml:space="preserve"> nende osas sisulisi nõuded</w:t>
      </w:r>
      <w:bookmarkEnd w:id="3"/>
      <w:r w:rsidR="008E41B0" w:rsidRPr="00A97519">
        <w:rPr>
          <w:rFonts w:ascii="Times New Roman" w:hAnsi="Times New Roman"/>
          <w:sz w:val="24"/>
        </w:rPr>
        <w:t>.</w:t>
      </w:r>
    </w:p>
    <w:p w14:paraId="4949AC14" w14:textId="77777777" w:rsidR="00F17D2E" w:rsidRDefault="00F17D2E" w:rsidP="00DF3708">
      <w:pPr>
        <w:pStyle w:val="BodyTextIndent1"/>
        <w:spacing w:before="0" w:after="0" w:line="240" w:lineRule="auto"/>
        <w:ind w:left="0"/>
        <w:jc w:val="both"/>
        <w:rPr>
          <w:sz w:val="24"/>
        </w:rPr>
      </w:pPr>
    </w:p>
    <w:p w14:paraId="622C9E26" w14:textId="5B9DA181" w:rsidR="00DB053E" w:rsidRPr="00A97519" w:rsidRDefault="007642AF" w:rsidP="00DF3708">
      <w:pPr>
        <w:pStyle w:val="BodyTextIndent1"/>
        <w:spacing w:before="0" w:after="0" w:line="240" w:lineRule="auto"/>
        <w:ind w:left="0"/>
        <w:jc w:val="both"/>
        <w:rPr>
          <w:rFonts w:ascii="Times New Roman" w:hAnsi="Times New Roman"/>
          <w:sz w:val="24"/>
        </w:rPr>
      </w:pPr>
      <w:r w:rsidRPr="008E41B0">
        <w:rPr>
          <w:sz w:val="24"/>
        </w:rPr>
        <w:t xml:space="preserve">Direktiiv peab Eesti õigusesse olema üle võetud 20.11.2025.a, ülevõtmist veab eest Justiitsministeerium. </w:t>
      </w:r>
      <w:r w:rsidR="00212AA0" w:rsidRPr="00A97519">
        <w:rPr>
          <w:sz w:val="24"/>
        </w:rPr>
        <w:t>Seletuskirja kirjutamise seisuga</w:t>
      </w:r>
      <w:r w:rsidRPr="00A97519">
        <w:rPr>
          <w:sz w:val="24"/>
        </w:rPr>
        <w:t xml:space="preserve"> ei ole</w:t>
      </w:r>
      <w:r w:rsidR="00A97519">
        <w:rPr>
          <w:sz w:val="24"/>
        </w:rPr>
        <w:t xml:space="preserve"> siiski</w:t>
      </w:r>
      <w:r w:rsidRPr="00A97519">
        <w:rPr>
          <w:sz w:val="24"/>
        </w:rPr>
        <w:t xml:space="preserve"> lõplikku selgust</w:t>
      </w:r>
      <w:r w:rsidR="00476A8A" w:rsidRPr="00A97519">
        <w:rPr>
          <w:sz w:val="24"/>
        </w:rPr>
        <w:t>,</w:t>
      </w:r>
      <w:r w:rsidR="00212AA0" w:rsidRPr="00A97519">
        <w:rPr>
          <w:sz w:val="24"/>
        </w:rPr>
        <w:t xml:space="preserve"> kas ja</w:t>
      </w:r>
      <w:r w:rsidRPr="00A97519">
        <w:rPr>
          <w:sz w:val="24"/>
        </w:rPr>
        <w:t xml:space="preserve"> </w:t>
      </w:r>
      <w:r w:rsidR="00476A8A" w:rsidRPr="00A97519">
        <w:rPr>
          <w:sz w:val="24"/>
        </w:rPr>
        <w:t>mil määral mõjutab tarbijakaitsedirektiiv</w:t>
      </w:r>
      <w:r w:rsidR="00A97519">
        <w:rPr>
          <w:sz w:val="24"/>
        </w:rPr>
        <w:t xml:space="preserve"> 2</w:t>
      </w:r>
      <w:r w:rsidR="00476A8A" w:rsidRPr="00A97519">
        <w:rPr>
          <w:sz w:val="24"/>
        </w:rPr>
        <w:t xml:space="preserve"> käesoleva</w:t>
      </w:r>
      <w:r w:rsidR="00212AA0" w:rsidRPr="00A97519">
        <w:rPr>
          <w:sz w:val="24"/>
        </w:rPr>
        <w:t>s</w:t>
      </w:r>
      <w:r w:rsidR="00476A8A" w:rsidRPr="00A97519">
        <w:rPr>
          <w:sz w:val="24"/>
        </w:rPr>
        <w:t xml:space="preserve"> seaduse</w:t>
      </w:r>
      <w:r w:rsidR="00212AA0" w:rsidRPr="00A97519">
        <w:rPr>
          <w:sz w:val="24"/>
        </w:rPr>
        <w:t>s kavandatud</w:t>
      </w:r>
      <w:r w:rsidR="00476A8A" w:rsidRPr="00A97519">
        <w:rPr>
          <w:sz w:val="24"/>
        </w:rPr>
        <w:t xml:space="preserve"> regulatsiooni. </w:t>
      </w:r>
    </w:p>
    <w:p w14:paraId="0B1C52A9" w14:textId="1798FF84" w:rsidR="00F17D2E" w:rsidRDefault="00F17D2E" w:rsidP="00DF3708">
      <w:pPr>
        <w:spacing w:after="0" w:line="240" w:lineRule="auto"/>
        <w:rPr>
          <w:i/>
          <w:iCs/>
        </w:rPr>
      </w:pPr>
      <w:bookmarkStart w:id="4" w:name="_Toc83669575"/>
    </w:p>
    <w:p w14:paraId="09B58D5E" w14:textId="00E81403" w:rsidR="00335BA9" w:rsidRPr="00AC1674" w:rsidRDefault="00E0271E" w:rsidP="00DF3708">
      <w:pPr>
        <w:spacing w:after="0" w:line="240" w:lineRule="auto"/>
        <w:rPr>
          <w:b/>
          <w:bCs/>
          <w:i/>
          <w:iCs/>
        </w:rPr>
      </w:pPr>
      <w:r w:rsidRPr="00AC1674">
        <w:rPr>
          <w:b/>
          <w:bCs/>
          <w:i/>
          <w:iCs/>
        </w:rPr>
        <w:t>3.</w:t>
      </w:r>
      <w:r w:rsidR="00B11CD3" w:rsidRPr="00AC1674">
        <w:rPr>
          <w:b/>
          <w:bCs/>
          <w:i/>
          <w:iCs/>
        </w:rPr>
        <w:t>4</w:t>
      </w:r>
      <w:r w:rsidRPr="00AC1674">
        <w:rPr>
          <w:b/>
          <w:bCs/>
          <w:i/>
          <w:iCs/>
        </w:rPr>
        <w:t xml:space="preserve">. </w:t>
      </w:r>
      <w:r w:rsidR="00335BA9" w:rsidRPr="00AC1674">
        <w:rPr>
          <w:b/>
          <w:bCs/>
          <w:i/>
          <w:iCs/>
        </w:rPr>
        <w:t>Kooskõla põhiseaduse</w:t>
      </w:r>
      <w:r w:rsidRPr="00AC1674">
        <w:rPr>
          <w:b/>
          <w:bCs/>
          <w:i/>
          <w:iCs/>
        </w:rPr>
        <w:t>ga</w:t>
      </w:r>
    </w:p>
    <w:bookmarkEnd w:id="4"/>
    <w:p w14:paraId="5068AD80" w14:textId="59CEDC4E" w:rsidR="00AA67B0" w:rsidRDefault="00AA67B0" w:rsidP="00DF3708">
      <w:pPr>
        <w:spacing w:after="0" w:line="240" w:lineRule="auto"/>
        <w:jc w:val="both"/>
        <w:rPr>
          <w:szCs w:val="24"/>
          <w:lang w:eastAsia="et-EE"/>
        </w:rPr>
      </w:pPr>
      <w:r>
        <w:rPr>
          <w:szCs w:val="24"/>
          <w:lang w:eastAsia="et-EE"/>
        </w:rPr>
        <w:t xml:space="preserve">Krediiditeave koosneb </w:t>
      </w:r>
      <w:r w:rsidR="00DC313D">
        <w:rPr>
          <w:szCs w:val="24"/>
          <w:lang w:eastAsia="et-EE"/>
        </w:rPr>
        <w:t>tundlikest isikuandmest, mis on kaetud</w:t>
      </w:r>
      <w:r w:rsidR="0081134B">
        <w:rPr>
          <w:szCs w:val="24"/>
          <w:lang w:eastAsia="et-EE"/>
        </w:rPr>
        <w:t xml:space="preserve"> ka</w:t>
      </w:r>
      <w:r w:rsidR="00DC313D">
        <w:rPr>
          <w:szCs w:val="24"/>
          <w:lang w:eastAsia="et-EE"/>
        </w:rPr>
        <w:t xml:space="preserve"> pangasaladusega</w:t>
      </w:r>
      <w:r w:rsidR="006C1ECD">
        <w:rPr>
          <w:szCs w:val="24"/>
          <w:lang w:eastAsia="et-EE"/>
        </w:rPr>
        <w:t>.</w:t>
      </w:r>
      <w:r w:rsidR="000A757A">
        <w:rPr>
          <w:rStyle w:val="Allmrkuseviide"/>
          <w:szCs w:val="24"/>
          <w:lang w:eastAsia="et-EE"/>
        </w:rPr>
        <w:footnoteReference w:id="67"/>
      </w:r>
      <w:r w:rsidR="006C1ECD">
        <w:rPr>
          <w:szCs w:val="24"/>
          <w:lang w:eastAsia="et-EE"/>
        </w:rPr>
        <w:t xml:space="preserve"> Inimese finantsandmete kohta teabe koondamine ühte kesksesse registrisse toob endaga kaasa eraelu puutumatuse riive ja teatavad riskid. Seetõttu on oluline veenduda, et selline lahendus on põhiseaduspärane</w:t>
      </w:r>
      <w:r w:rsidR="00A41CC3">
        <w:rPr>
          <w:szCs w:val="24"/>
          <w:lang w:eastAsia="et-EE"/>
        </w:rPr>
        <w:t>.</w:t>
      </w:r>
    </w:p>
    <w:p w14:paraId="735D0285" w14:textId="77777777" w:rsidR="00030F0C" w:rsidRDefault="00030F0C" w:rsidP="00DF3708">
      <w:pPr>
        <w:spacing w:after="0" w:line="240" w:lineRule="auto"/>
        <w:jc w:val="both"/>
        <w:rPr>
          <w:szCs w:val="24"/>
          <w:lang w:eastAsia="et-EE"/>
        </w:rPr>
      </w:pPr>
    </w:p>
    <w:p w14:paraId="7D7A8A14" w14:textId="51A71698" w:rsidR="00030F0C" w:rsidRPr="00030F0C" w:rsidRDefault="00030F0C" w:rsidP="00DF3708">
      <w:pPr>
        <w:spacing w:after="0" w:line="240" w:lineRule="auto"/>
        <w:jc w:val="both"/>
      </w:pPr>
      <w:r>
        <w:t>Põhiõiguse või -vabaduse riive proportsionaalsuse hindamine toimub vabaduspõhiõiguse kontrolliskeemi (proportsionaalsustest). I</w:t>
      </w:r>
      <w:r w:rsidRPr="00922673">
        <w:t xml:space="preserve">ga riive peab vastama </w:t>
      </w:r>
      <w:r>
        <w:t>põhiseaduse</w:t>
      </w:r>
      <w:r w:rsidRPr="00922673">
        <w:t xml:space="preserve"> kõigile normidele, olema nii formaalselt kui ka materiaalselt </w:t>
      </w:r>
      <w:r>
        <w:t>põhiseadusega</w:t>
      </w:r>
      <w:r w:rsidRPr="00922673">
        <w:t xml:space="preserve"> kooskõlas</w:t>
      </w:r>
      <w:r>
        <w:rPr>
          <w:rStyle w:val="Allmrkuseviide"/>
        </w:rPr>
        <w:footnoteReference w:id="68"/>
      </w:r>
      <w:r w:rsidRPr="00922673">
        <w:t xml:space="preserve">. Formaalne põhiseaduspärasus tähendab, et põhiõigusi piirav </w:t>
      </w:r>
      <w:proofErr w:type="spellStart"/>
      <w:r w:rsidRPr="00922673">
        <w:t>õigustloov</w:t>
      </w:r>
      <w:proofErr w:type="spellEnd"/>
      <w:r w:rsidRPr="00922673">
        <w:t xml:space="preserve"> akt peab vastama pädevus-, menetlus- ja vorminõuetele ning määratuse ja </w:t>
      </w:r>
      <w:r>
        <w:t>põhiseaduse</w:t>
      </w:r>
      <w:r w:rsidRPr="00922673">
        <w:t xml:space="preserve"> § 3 lg 1 esimeses lauses ja §-s 11 sätestatud seadusereservatsiooni põhimõtetele</w:t>
      </w:r>
      <w:r>
        <w:rPr>
          <w:rStyle w:val="Allmrkuseviide"/>
        </w:rPr>
        <w:footnoteReference w:id="69"/>
      </w:r>
      <w:r w:rsidRPr="00922673">
        <w:t xml:space="preserve">. Materiaalne kooskõla </w:t>
      </w:r>
      <w:r>
        <w:t>põhiseadusega</w:t>
      </w:r>
      <w:r w:rsidRPr="00922673">
        <w:t xml:space="preserve"> tähendab, et põhiõiguse riivel peab olema </w:t>
      </w:r>
      <w:r>
        <w:t>põhiseadusega</w:t>
      </w:r>
      <w:r w:rsidRPr="00922673">
        <w:t xml:space="preserve"> kooskõlas olev (legitiimne) eesmärk ning riive peab olema eesmärgi saavutamiseks proportsionaalne (sobiv, vajalik ja mõõdukas). Riive mõõdukuse ehk proportsionaalsuse üle kitsamas tähenduses otsustamiseks kaalub kohus ühelt poolt põhiõigusesse sekkumise ulatust ja intensiivsust, teiselt poolt aga eesmärgi tähtsust.</w:t>
      </w:r>
      <w:r>
        <w:rPr>
          <w:rStyle w:val="Allmrkuseviide"/>
        </w:rPr>
        <w:footnoteReference w:id="70"/>
      </w:r>
    </w:p>
    <w:p w14:paraId="084962D0" w14:textId="77777777" w:rsidR="00151006" w:rsidRDefault="00151006" w:rsidP="00DF3708">
      <w:pPr>
        <w:spacing w:after="0" w:line="240" w:lineRule="auto"/>
        <w:jc w:val="both"/>
        <w:rPr>
          <w:i/>
          <w:iCs/>
          <w:u w:val="single"/>
        </w:rPr>
      </w:pPr>
    </w:p>
    <w:p w14:paraId="0F9F5452" w14:textId="56D4FF97" w:rsidR="00922673" w:rsidRPr="00AC1674" w:rsidRDefault="00030F0C" w:rsidP="00DF3708">
      <w:pPr>
        <w:spacing w:after="0" w:line="240" w:lineRule="auto"/>
        <w:jc w:val="both"/>
        <w:rPr>
          <w:i/>
          <w:iCs/>
          <w:u w:val="single"/>
        </w:rPr>
      </w:pPr>
      <w:r w:rsidRPr="00030F0C">
        <w:rPr>
          <w:b/>
          <w:bCs/>
          <w:i/>
          <w:iCs/>
        </w:rPr>
        <w:t>3.4.1.</w:t>
      </w:r>
      <w:r w:rsidR="00922673" w:rsidRPr="00030F0C">
        <w:rPr>
          <w:b/>
          <w:bCs/>
          <w:i/>
          <w:iCs/>
        </w:rPr>
        <w:t>Asjassepuutuvad põhiõigused- ja vabadused</w:t>
      </w:r>
    </w:p>
    <w:p w14:paraId="235ACC4D" w14:textId="6D481D61" w:rsidR="00E0442A" w:rsidRDefault="008A5C6C" w:rsidP="00DF3708">
      <w:pPr>
        <w:spacing w:after="0" w:line="240" w:lineRule="auto"/>
        <w:jc w:val="both"/>
      </w:pPr>
      <w:r>
        <w:t>Esmalt</w:t>
      </w:r>
      <w:r w:rsidR="00922673">
        <w:t xml:space="preserve"> tuleb määratleda asjassepuutuvad põhiõigused ja -vabadused. </w:t>
      </w:r>
      <w:r w:rsidR="00E0442A">
        <w:t xml:space="preserve">Krediiditeaberegistri kontekstis on </w:t>
      </w:r>
      <w:r w:rsidR="00922673">
        <w:t>nendeks</w:t>
      </w:r>
      <w:r w:rsidR="00E0442A">
        <w:t>:</w:t>
      </w:r>
    </w:p>
    <w:p w14:paraId="54DE48D9" w14:textId="78E6FCAF" w:rsidR="00E0442A" w:rsidRDefault="00E0442A" w:rsidP="00DF3708">
      <w:pPr>
        <w:spacing w:after="0" w:line="240" w:lineRule="auto"/>
        <w:jc w:val="both"/>
      </w:pPr>
      <w:r>
        <w:t>1</w:t>
      </w:r>
      <w:r w:rsidR="00B14176">
        <w:t>)</w:t>
      </w:r>
      <w:r>
        <w:t xml:space="preserve"> põhiseaduse §-s 26 sätestatud</w:t>
      </w:r>
      <w:r w:rsidRPr="00E0442A">
        <w:t xml:space="preserve"> </w:t>
      </w:r>
      <w:r w:rsidRPr="00BE6BD5">
        <w:t>igaühe õigus perekonna- ja eraelu puutumatusele</w:t>
      </w:r>
      <w:r w:rsidR="00922673">
        <w:t>. E</w:t>
      </w:r>
      <w:r w:rsidR="00922673" w:rsidRPr="00922673">
        <w:t>raellu</w:t>
      </w:r>
      <w:r w:rsidR="00922673">
        <w:t xml:space="preserve"> ei või</w:t>
      </w:r>
      <w:r w:rsidR="00922673" w:rsidRPr="00922673">
        <w:t xml:space="preserve"> sekkuda muidu, kui seaduses sätestatud juhtudel ja korras tervise, kõlbluse, avaliku korra või teiste inimeste õiguste ja vabaduste kaitseks, kuriteo tõkestamiseks või kurjategija tabamiseks</w:t>
      </w:r>
      <w:r w:rsidR="00922673">
        <w:t xml:space="preserve">. Seega on tegemist </w:t>
      </w:r>
      <w:r w:rsidR="00922673" w:rsidRPr="00922673">
        <w:t>kvalifitseeritud piiriklausliga põhiõigus</w:t>
      </w:r>
      <w:r w:rsidR="00922673">
        <w:t>ega.</w:t>
      </w:r>
    </w:p>
    <w:p w14:paraId="05E16DD3" w14:textId="69F8AC3E" w:rsidR="00E0442A" w:rsidRDefault="00B14176" w:rsidP="00DF3708">
      <w:pPr>
        <w:spacing w:after="0" w:line="240" w:lineRule="auto"/>
        <w:jc w:val="both"/>
      </w:pPr>
      <w:r>
        <w:t>2</w:t>
      </w:r>
      <w:r w:rsidR="00E0442A">
        <w:t xml:space="preserve">) põhiseaduse §-s 31 sätestatud </w:t>
      </w:r>
      <w:r w:rsidR="00E0442A" w:rsidRPr="00E0442A">
        <w:t>õigus tegel</w:t>
      </w:r>
      <w:r w:rsidR="00151006">
        <w:t>e</w:t>
      </w:r>
      <w:r w:rsidR="00E0442A" w:rsidRPr="00E0442A">
        <w:t>da ettevõtlusega</w:t>
      </w:r>
      <w:r w:rsidR="00E0442A">
        <w:t xml:space="preserve"> ehk ettevõtlusvabadus.</w:t>
      </w:r>
      <w:r w:rsidR="00944E4D" w:rsidRPr="00944E4D">
        <w:t xml:space="preserve"> Seadus võib sätestada selle õiguse kasutamise tingimused ja korra.</w:t>
      </w:r>
      <w:r w:rsidR="00944E4D">
        <w:t xml:space="preserve"> Seega on tegemist </w:t>
      </w:r>
      <w:r w:rsidR="00944E4D" w:rsidRPr="00944E4D">
        <w:t>lihtsa seadusereservatsiooniga põhiõigus</w:t>
      </w:r>
      <w:r w:rsidR="00944E4D">
        <w:t>ega</w:t>
      </w:r>
      <w:r w:rsidR="00944E4D" w:rsidRPr="00944E4D">
        <w:t>, mida võib piirata mistahes eesmärgil, mis ei ole põhiseadusega vastuolus</w:t>
      </w:r>
      <w:r w:rsidR="00944E4D">
        <w:t>.</w:t>
      </w:r>
    </w:p>
    <w:p w14:paraId="141A167D" w14:textId="77777777" w:rsidR="00151006" w:rsidRDefault="00151006" w:rsidP="00DF3708">
      <w:pPr>
        <w:spacing w:after="0" w:line="240" w:lineRule="auto"/>
        <w:jc w:val="both"/>
        <w:rPr>
          <w:color w:val="1B1C20"/>
          <w:shd w:val="clear" w:color="auto" w:fill="FFFFFF"/>
        </w:rPr>
      </w:pPr>
    </w:p>
    <w:p w14:paraId="10E42D24" w14:textId="705E9CD9" w:rsidR="00335BA9" w:rsidRPr="00402324" w:rsidRDefault="0054462A" w:rsidP="00DF3708">
      <w:pPr>
        <w:spacing w:after="0" w:line="240" w:lineRule="auto"/>
        <w:jc w:val="both"/>
        <w:rPr>
          <w:i/>
          <w:iCs/>
          <w:lang w:eastAsia="en-GB"/>
        </w:rPr>
      </w:pPr>
      <w:r>
        <w:rPr>
          <w:i/>
          <w:iCs/>
          <w:lang w:eastAsia="en-GB"/>
        </w:rPr>
        <w:t xml:space="preserve">Põhiseaduse </w:t>
      </w:r>
      <w:r w:rsidR="00922673" w:rsidRPr="00402324">
        <w:rPr>
          <w:i/>
          <w:iCs/>
          <w:lang w:eastAsia="en-GB"/>
        </w:rPr>
        <w:t>§ 26 e</w:t>
      </w:r>
      <w:r w:rsidR="00335BA9" w:rsidRPr="00402324">
        <w:rPr>
          <w:i/>
          <w:iCs/>
          <w:lang w:eastAsia="en-GB"/>
        </w:rPr>
        <w:t>semeline kaitseala</w:t>
      </w:r>
    </w:p>
    <w:p w14:paraId="3436F48F" w14:textId="1A0E6208" w:rsidR="00922673" w:rsidRDefault="008A5C6C" w:rsidP="00DF3708">
      <w:pPr>
        <w:spacing w:after="0" w:line="240" w:lineRule="auto"/>
        <w:jc w:val="both"/>
      </w:pPr>
      <w:r>
        <w:t>Põhiseaduse</w:t>
      </w:r>
      <w:r w:rsidR="00922673" w:rsidRPr="00BE6BD5">
        <w:t xml:space="preserve"> § 26 kohaselt on igaühel õigus perekonna- ja eraelu puutumatusele. Riigiasutused, kohalikud omavalitsused ja nende ametiisikud ei tohi kellegi perekonna- ega eraellu sekkuda muidu, kui seaduses sätestatud juhtudel ja korras tervise, kõlbluse, avaliku korra või teiste inimeste õiguste ja vabaduste kaitseks, kuriteo tõkestamiseks või kurjategija tabamiseks. </w:t>
      </w:r>
      <w:r w:rsidR="00922673">
        <w:t>Põhiseaduse</w:t>
      </w:r>
      <w:r w:rsidR="00922673" w:rsidRPr="00BE6BD5">
        <w:t xml:space="preserve"> </w:t>
      </w:r>
      <w:r w:rsidR="00922673" w:rsidRPr="00BE6BD5">
        <w:rPr>
          <w:color w:val="1B1C20"/>
          <w:shd w:val="clear" w:color="auto" w:fill="FFFFFF"/>
        </w:rPr>
        <w:t>§ 26 käsitletakse üldise sättena, mida tuleb kohaldada juhul, kui kaitsmist vajav erasfääri kuuluv hüve ei ole kaitstud mõne erisättega (nt § 17, 27, 33, 42, 43). Kui erisäte on olemas, tuleb kohaldada vastavat erisätet ja § 26 kui üldisem säte peab taanduma.</w:t>
      </w:r>
      <w:r w:rsidR="00922673" w:rsidRPr="00BE6BD5">
        <w:rPr>
          <w:rStyle w:val="Allmrkuseviide"/>
          <w:color w:val="1B1C20"/>
          <w:shd w:val="clear" w:color="auto" w:fill="FFFFFF"/>
        </w:rPr>
        <w:footnoteReference w:id="71"/>
      </w:r>
      <w:r w:rsidR="00922673" w:rsidRPr="00BE6BD5">
        <w:rPr>
          <w:color w:val="1B1C20"/>
          <w:shd w:val="clear" w:color="auto" w:fill="FFFFFF"/>
        </w:rPr>
        <w:t xml:space="preserve"> </w:t>
      </w:r>
      <w:r w:rsidR="00922673" w:rsidRPr="00BE6BD5">
        <w:t>Sätte eesmärgiks on kaitsta inimeste eraelu põhjendamatu või omavolilise välise sekkumise eest, pannes avalikule võimule negatiivse kohustuse mitte sekkuda ning samas ka positiivse kohustuse luua asjakohased tingimused ja kaitsemehhanismid eraelu puutumatuse tagamiseks.</w:t>
      </w:r>
    </w:p>
    <w:p w14:paraId="486F2EBD" w14:textId="77777777" w:rsidR="00402324" w:rsidRPr="00BE6BD5" w:rsidRDefault="00402324" w:rsidP="00DF3708">
      <w:pPr>
        <w:spacing w:after="0" w:line="240" w:lineRule="auto"/>
        <w:jc w:val="both"/>
      </w:pPr>
    </w:p>
    <w:p w14:paraId="3B50DCF4" w14:textId="56821D0A" w:rsidR="00922673" w:rsidRDefault="00922673" w:rsidP="00DF3708">
      <w:pPr>
        <w:spacing w:after="0" w:line="240" w:lineRule="auto"/>
        <w:jc w:val="both"/>
      </w:pPr>
      <w:r>
        <w:t>E</w:t>
      </w:r>
      <w:r w:rsidRPr="00BE6BD5">
        <w:t>raelu</w:t>
      </w:r>
      <w:r w:rsidR="00BE554D">
        <w:t xml:space="preserve"> puutumatuse</w:t>
      </w:r>
      <w:r w:rsidRPr="00BE6BD5">
        <w:t xml:space="preserve"> kaitsmisel</w:t>
      </w:r>
      <w:r>
        <w:t xml:space="preserve"> omab</w:t>
      </w:r>
      <w:r w:rsidRPr="00BE6BD5">
        <w:t xml:space="preserve"> lisaks §-le 26 tähendust ka § 19</w:t>
      </w:r>
      <w:r>
        <w:t>, mille kohaselt on i</w:t>
      </w:r>
      <w:r w:rsidRPr="00B37F1B">
        <w:t>gaühel õigus vabale eneseteostusele</w:t>
      </w:r>
      <w:r w:rsidRPr="00BE6BD5">
        <w:t xml:space="preserve">. </w:t>
      </w:r>
      <w:r>
        <w:t>Põhiseaduse</w:t>
      </w:r>
      <w:r w:rsidRPr="00BE6BD5">
        <w:t xml:space="preserve"> § 19 lõikel 1 on võrreldes spetsiaalsete vabadusõigustega üldi</w:t>
      </w:r>
      <w:r>
        <w:t>s</w:t>
      </w:r>
      <w:r w:rsidRPr="00BE6BD5">
        <w:t>e</w:t>
      </w:r>
      <w:r>
        <w:t>m</w:t>
      </w:r>
      <w:r w:rsidRPr="00BE6BD5">
        <w:t xml:space="preserve"> iseloom ja see kaitseb neid valdkondi, mida § 26 ei hõlma. </w:t>
      </w:r>
      <w:r w:rsidR="00BE554D">
        <w:t>On väljendatud arvamust, et §-st</w:t>
      </w:r>
      <w:r w:rsidRPr="00BE6BD5">
        <w:t xml:space="preserve"> 19 tulene</w:t>
      </w:r>
      <w:r>
        <w:t>b</w:t>
      </w:r>
      <w:r w:rsidRPr="00BE6BD5">
        <w:t xml:space="preserve"> õigus informatsioonilisele enesemääramisele</w:t>
      </w:r>
      <w:r>
        <w:t>, mis</w:t>
      </w:r>
      <w:r w:rsidRPr="00BE6BD5">
        <w:t xml:space="preserve"> seisneb üksikisiku õiguses otsustada põhimõtteliselt ise, millal ja millistes piirides isiklikke andmeid avaldada.</w:t>
      </w:r>
      <w:r w:rsidRPr="00BE6BD5">
        <w:rPr>
          <w:rStyle w:val="Allmrkuseviide"/>
        </w:rPr>
        <w:footnoteReference w:id="72"/>
      </w:r>
    </w:p>
    <w:p w14:paraId="78DD49BC" w14:textId="403A37E2" w:rsidR="00BE554D" w:rsidRDefault="00362D47" w:rsidP="00DF3708">
      <w:pPr>
        <w:spacing w:after="0" w:line="240" w:lineRule="auto"/>
        <w:jc w:val="both"/>
      </w:pPr>
      <w:r>
        <w:t>R</w:t>
      </w:r>
      <w:r w:rsidR="00BE554D" w:rsidRPr="002057A1">
        <w:t>iigikoh</w:t>
      </w:r>
      <w:r w:rsidR="00BE554D">
        <w:t>us on oma</w:t>
      </w:r>
      <w:r w:rsidR="00BE554D" w:rsidRPr="002057A1">
        <w:t xml:space="preserve"> praktikas </w:t>
      </w:r>
      <w:r w:rsidR="00BE554D">
        <w:t>paigutanud</w:t>
      </w:r>
      <w:r w:rsidR="00BE554D" w:rsidRPr="002057A1">
        <w:t xml:space="preserve"> isikuandmete töötlemi</w:t>
      </w:r>
      <w:r w:rsidR="00BE554D">
        <w:t>s</w:t>
      </w:r>
      <w:r w:rsidR="00BE554D" w:rsidRPr="002057A1">
        <w:t xml:space="preserve">e </w:t>
      </w:r>
      <w:r w:rsidR="00BE554D">
        <w:t>peamiselt</w:t>
      </w:r>
      <w:r w:rsidR="00BE554D" w:rsidRPr="002057A1">
        <w:t xml:space="preserve"> eraelu puutumatuse kaitsealasse.</w:t>
      </w:r>
      <w:r w:rsidR="00BE554D">
        <w:rPr>
          <w:rStyle w:val="Allmrkuseviide"/>
        </w:rPr>
        <w:footnoteReference w:id="73"/>
      </w:r>
      <w:r w:rsidR="00BE554D" w:rsidRPr="006837C3">
        <w:t xml:space="preserve"> </w:t>
      </w:r>
      <w:r w:rsidR="00BE554D">
        <w:t>P</w:t>
      </w:r>
      <w:r w:rsidR="00BE554D" w:rsidRPr="006837C3">
        <w:t>õhiõigust informatsioonilisele enesemääramisele</w:t>
      </w:r>
      <w:r w:rsidR="00BE554D">
        <w:t xml:space="preserve"> on Riigikohus</w:t>
      </w:r>
      <w:r w:rsidR="00BE554D" w:rsidRPr="006837C3">
        <w:t xml:space="preserve"> </w:t>
      </w:r>
      <w:r w:rsidR="00BE554D">
        <w:t>nimetanud</w:t>
      </w:r>
      <w:r w:rsidR="00BE554D" w:rsidRPr="006837C3">
        <w:t xml:space="preserve"> üksikutel juhtudel</w:t>
      </w:r>
      <w:r w:rsidR="00BE554D">
        <w:rPr>
          <w:rStyle w:val="Allmrkuseviide"/>
        </w:rPr>
        <w:footnoteReference w:id="74"/>
      </w:r>
      <w:r w:rsidR="00BE554D">
        <w:t>, seda õigust samas sisustamata.</w:t>
      </w:r>
    </w:p>
    <w:p w14:paraId="5B0963BE" w14:textId="77777777" w:rsidR="00402324" w:rsidRPr="00BE6BD5" w:rsidRDefault="00402324" w:rsidP="00DF3708">
      <w:pPr>
        <w:spacing w:after="0" w:line="240" w:lineRule="auto"/>
        <w:jc w:val="both"/>
      </w:pPr>
    </w:p>
    <w:p w14:paraId="28394FAA" w14:textId="3C007B60" w:rsidR="00922673" w:rsidRDefault="00922673" w:rsidP="00DF3708">
      <w:pPr>
        <w:spacing w:after="0" w:line="240" w:lineRule="auto"/>
        <w:jc w:val="both"/>
      </w:pPr>
      <w:r>
        <w:t>Põhiseaduse</w:t>
      </w:r>
      <w:r w:rsidRPr="00BE6BD5">
        <w:t xml:space="preserve"> §-st 26 tuleneva eraelu</w:t>
      </w:r>
      <w:r w:rsidR="00BE554D">
        <w:t xml:space="preserve"> puutumatuse</w:t>
      </w:r>
      <w:r w:rsidRPr="00BE6BD5">
        <w:t xml:space="preserve"> kaitse ja §-st 19 tuleneva üldise vabaduspõhiõigus</w:t>
      </w:r>
      <w:r w:rsidR="00BE554D">
        <w:t>e</w:t>
      </w:r>
      <w:r w:rsidRPr="00BE6BD5">
        <w:t xml:space="preserve"> omavaheline piiritlemine ei ole lõpuni päris selge</w:t>
      </w:r>
      <w:r>
        <w:t xml:space="preserve">. Põhiseaduse tõlgendamisel on leitud et </w:t>
      </w:r>
      <w:r w:rsidRPr="002057A1">
        <w:t>põhjendatud</w:t>
      </w:r>
      <w:r w:rsidR="00BE554D">
        <w:t xml:space="preserve"> on</w:t>
      </w:r>
      <w:r w:rsidRPr="002057A1">
        <w:t xml:space="preserve"> sisustada </w:t>
      </w:r>
      <w:r w:rsidR="00BE554D">
        <w:t>põhiseaduse</w:t>
      </w:r>
      <w:r w:rsidRPr="002057A1">
        <w:t xml:space="preserve"> § 26 pigem avara kaitsealaga eraelu garantiina, mis hõlmab ka seni § 19 l</w:t>
      </w:r>
      <w:r w:rsidR="00BE554D">
        <w:t>õikest</w:t>
      </w:r>
      <w:r w:rsidRPr="002057A1">
        <w:t xml:space="preserve"> 1 tuletatud isiksuspõhiõiguse kaitsevaldkonnad (eelkõige enesemääramis- ja </w:t>
      </w:r>
      <w:proofErr w:type="spellStart"/>
      <w:r w:rsidRPr="002057A1">
        <w:t>enesekujutamisõigus</w:t>
      </w:r>
      <w:proofErr w:type="spellEnd"/>
      <w:r w:rsidRPr="002057A1">
        <w:t xml:space="preserve">). Selline tõlgendus on soovitatav ka seetõttu, et </w:t>
      </w:r>
      <w:r w:rsidR="00BE554D">
        <w:t>põhiseaduse</w:t>
      </w:r>
      <w:r w:rsidRPr="002057A1">
        <w:t xml:space="preserve"> § 19 l</w:t>
      </w:r>
      <w:r w:rsidR="00BE554D">
        <w:t>õike</w:t>
      </w:r>
      <w:r w:rsidRPr="002057A1">
        <w:t xml:space="preserve"> 1 ja § 26 piiriklauslid</w:t>
      </w:r>
      <w:r w:rsidR="00BE554D">
        <w:t xml:space="preserve"> on</w:t>
      </w:r>
      <w:r w:rsidRPr="002057A1">
        <w:t xml:space="preserve"> erinevad –</w:t>
      </w:r>
      <w:r w:rsidR="00BE554D">
        <w:t xml:space="preserve"> </w:t>
      </w:r>
      <w:r w:rsidRPr="002057A1">
        <w:t>§ 19 l</w:t>
      </w:r>
      <w:r w:rsidR="00BE554D">
        <w:t>õige</w:t>
      </w:r>
      <w:r w:rsidRPr="002057A1">
        <w:t xml:space="preserve"> 1 on lihtsa piiriklausli ehk seadusereservatsiooniga, § 26 aga kvalifitseeritud piiriklausliga põhiõigus</w:t>
      </w:r>
      <w:r w:rsidR="00BE554D">
        <w:t>.</w:t>
      </w:r>
      <w:r w:rsidRPr="002057A1">
        <w:t xml:space="preserve"> </w:t>
      </w:r>
      <w:r w:rsidR="00BE554D">
        <w:t>Põhiseaduse</w:t>
      </w:r>
      <w:r w:rsidRPr="002057A1">
        <w:t xml:space="preserve"> § 26 tagab seega tugevama kaitse, mistõttu on avarast koosseisuteooriast lähtudes põhjendatud §-ga 26 tagatud põhiõiguse esemelist kaitseala laiendavalt tõlgendada. Sellise tõlgenduse puhul kaitseks § 26 ulatuslikult kogu isiku </w:t>
      </w:r>
      <w:proofErr w:type="spellStart"/>
      <w:r w:rsidRPr="002057A1">
        <w:t>integriteeti</w:t>
      </w:r>
      <w:proofErr w:type="spellEnd"/>
      <w:r w:rsidRPr="002057A1">
        <w:t xml:space="preserve">, tema füüsilist ja vaimset puutumatust, </w:t>
      </w:r>
      <w:r w:rsidR="00C755F4">
        <w:t>p</w:t>
      </w:r>
      <w:r w:rsidR="00BE554D">
        <w:t>õhiseaduse</w:t>
      </w:r>
      <w:r w:rsidRPr="002057A1">
        <w:t xml:space="preserve"> § 19 lg 1 oleks aga üldine vabaduspõhiõigus. Selliselt mõistetuna on </w:t>
      </w:r>
      <w:r w:rsidR="00BE554D">
        <w:t>põhiseaduse</w:t>
      </w:r>
      <w:r w:rsidRPr="002057A1">
        <w:t xml:space="preserve"> § 26 </w:t>
      </w:r>
      <w:proofErr w:type="spellStart"/>
      <w:r w:rsidRPr="002057A1">
        <w:t>inimväärikuse</w:t>
      </w:r>
      <w:proofErr w:type="spellEnd"/>
      <w:r w:rsidRPr="002057A1">
        <w:t xml:space="preserve"> põhimõtte (PS § 10) elementaarsem väljendus ja esimene tagatis.</w:t>
      </w:r>
      <w:r>
        <w:rPr>
          <w:rStyle w:val="Allmrkuseviide"/>
        </w:rPr>
        <w:footnoteReference w:id="75"/>
      </w:r>
      <w:r w:rsidR="008A5C6C">
        <w:t>.</w:t>
      </w:r>
      <w:r>
        <w:t xml:space="preserve"> </w:t>
      </w:r>
    </w:p>
    <w:p w14:paraId="60767918" w14:textId="77777777" w:rsidR="00402324" w:rsidRDefault="00402324" w:rsidP="00DF3708">
      <w:pPr>
        <w:spacing w:after="0" w:line="240" w:lineRule="auto"/>
        <w:jc w:val="both"/>
      </w:pPr>
    </w:p>
    <w:p w14:paraId="796F9E65" w14:textId="6D76B149" w:rsidR="00922673" w:rsidRDefault="00922673" w:rsidP="00DF3708">
      <w:pPr>
        <w:spacing w:after="0" w:line="240" w:lineRule="auto"/>
        <w:jc w:val="both"/>
      </w:pPr>
      <w:r>
        <w:t xml:space="preserve">Ehkki lõplikku selgust nimetatud küsimuses ei ole, tuleb nõustuda lähenemisega, et </w:t>
      </w:r>
      <w:r w:rsidRPr="00177101">
        <w:t xml:space="preserve">isikuandmete töötlemisega kaasnev riive asetatakse esmajoones </w:t>
      </w:r>
      <w:r>
        <w:t>põhiseaduse</w:t>
      </w:r>
      <w:r w:rsidRPr="00177101">
        <w:t xml:space="preserve"> § 26</w:t>
      </w:r>
      <w:r>
        <w:t xml:space="preserve"> tagatud</w:t>
      </w:r>
      <w:r w:rsidRPr="00177101">
        <w:t xml:space="preserve"> eraelu kaitsealasse ning § 19 kaitsealasse pigem erandjuhtudel.</w:t>
      </w:r>
      <w:r>
        <w:rPr>
          <w:rStyle w:val="Allmrkuseviide"/>
        </w:rPr>
        <w:footnoteReference w:id="76"/>
      </w:r>
      <w:r w:rsidR="00B14176">
        <w:t xml:space="preserve"> Seetõttu </w:t>
      </w:r>
      <w:r w:rsidR="00BE554D">
        <w:t>käsitatakse</w:t>
      </w:r>
      <w:r w:rsidR="00B14176">
        <w:t xml:space="preserve"> </w:t>
      </w:r>
      <w:r w:rsidR="00BE554D">
        <w:t xml:space="preserve">käesoleva eelnõu kontekstis riivatava põhiõigusena </w:t>
      </w:r>
      <w:r w:rsidR="00B14176">
        <w:t>ennekõike põhiseaduse § 26.</w:t>
      </w:r>
    </w:p>
    <w:p w14:paraId="31404599" w14:textId="77777777" w:rsidR="00402324" w:rsidRDefault="00402324" w:rsidP="00DF3708">
      <w:pPr>
        <w:spacing w:after="0" w:line="240" w:lineRule="auto"/>
        <w:jc w:val="both"/>
      </w:pPr>
    </w:p>
    <w:p w14:paraId="710B6BF8" w14:textId="3DF5A257" w:rsidR="00335BA9" w:rsidRPr="00402324" w:rsidRDefault="0054462A" w:rsidP="0054462A">
      <w:pPr>
        <w:spacing w:after="0" w:line="240" w:lineRule="auto"/>
        <w:jc w:val="both"/>
        <w:rPr>
          <w:i/>
          <w:iCs/>
          <w:lang w:eastAsia="en-GB"/>
        </w:rPr>
      </w:pPr>
      <w:r>
        <w:rPr>
          <w:i/>
          <w:iCs/>
          <w:lang w:eastAsia="en-GB"/>
        </w:rPr>
        <w:t xml:space="preserve">Põhiseaduse </w:t>
      </w:r>
      <w:r w:rsidR="008A5C6C" w:rsidRPr="00402324">
        <w:rPr>
          <w:i/>
          <w:iCs/>
          <w:lang w:eastAsia="en-GB"/>
        </w:rPr>
        <w:t>§ 26 i</w:t>
      </w:r>
      <w:r w:rsidR="00335BA9" w:rsidRPr="00402324">
        <w:rPr>
          <w:i/>
          <w:iCs/>
          <w:lang w:eastAsia="en-GB"/>
        </w:rPr>
        <w:t>sikuline kaitseala</w:t>
      </w:r>
    </w:p>
    <w:p w14:paraId="023F4F7F" w14:textId="7C439242" w:rsidR="00030F0C" w:rsidRDefault="00335BA9" w:rsidP="00BE455D">
      <w:pPr>
        <w:spacing w:after="0" w:line="240" w:lineRule="auto"/>
        <w:jc w:val="both"/>
        <w:rPr>
          <w:b/>
          <w:bCs/>
          <w:i/>
          <w:iCs/>
          <w:lang w:eastAsia="en-GB"/>
        </w:rPr>
      </w:pPr>
      <w:r w:rsidRPr="00BE6BD5">
        <w:rPr>
          <w:color w:val="1B1C20"/>
          <w:shd w:val="clear" w:color="auto" w:fill="FFFFFF"/>
        </w:rPr>
        <w:t xml:space="preserve">Isikulise kaitseala poolest on </w:t>
      </w:r>
      <w:r w:rsidR="00B14176">
        <w:rPr>
          <w:color w:val="1B1C20"/>
          <w:shd w:val="clear" w:color="auto" w:fill="FFFFFF"/>
        </w:rPr>
        <w:t>põhiseaduse</w:t>
      </w:r>
      <w:r w:rsidRPr="00BE6BD5">
        <w:rPr>
          <w:color w:val="1B1C20"/>
          <w:shd w:val="clear" w:color="auto" w:fill="FFFFFF"/>
        </w:rPr>
        <w:t xml:space="preserve"> § 26 kõigi ja igaühe õigus. See tähendab, et </w:t>
      </w:r>
      <w:r w:rsidR="00864645">
        <w:rPr>
          <w:color w:val="1B1C20"/>
          <w:shd w:val="clear" w:color="auto" w:fill="FFFFFF"/>
        </w:rPr>
        <w:t>paragrahvid</w:t>
      </w:r>
      <w:r w:rsidRPr="00BE6BD5">
        <w:rPr>
          <w:color w:val="1B1C20"/>
          <w:shd w:val="clear" w:color="auto" w:fill="FFFFFF"/>
        </w:rPr>
        <w:t xml:space="preserve"> kaitse</w:t>
      </w:r>
      <w:r w:rsidR="00864645">
        <w:rPr>
          <w:color w:val="1B1C20"/>
          <w:shd w:val="clear" w:color="auto" w:fill="FFFFFF"/>
        </w:rPr>
        <w:t>vad</w:t>
      </w:r>
      <w:r w:rsidRPr="00BE6BD5">
        <w:rPr>
          <w:color w:val="1B1C20"/>
          <w:shd w:val="clear" w:color="auto" w:fill="FFFFFF"/>
        </w:rPr>
        <w:t xml:space="preserve"> nii Eesti kodanikku kui ka Eestis viibivat välisriigi kodanikku ja kodakondsuseta isikut (</w:t>
      </w:r>
      <w:r w:rsidR="0049401B">
        <w:rPr>
          <w:color w:val="1B1C20"/>
          <w:shd w:val="clear" w:color="auto" w:fill="FFFFFF"/>
        </w:rPr>
        <w:t>põhiseaduse</w:t>
      </w:r>
      <w:r w:rsidRPr="00BE6BD5">
        <w:rPr>
          <w:color w:val="1B1C20"/>
          <w:shd w:val="clear" w:color="auto" w:fill="FFFFFF"/>
        </w:rPr>
        <w:t xml:space="preserve"> § 9 lg 1). </w:t>
      </w:r>
      <w:r w:rsidR="00864645">
        <w:rPr>
          <w:color w:val="1B1C20"/>
          <w:shd w:val="clear" w:color="auto" w:fill="FFFFFF"/>
        </w:rPr>
        <w:t>K</w:t>
      </w:r>
      <w:r w:rsidRPr="00BE6BD5">
        <w:rPr>
          <w:color w:val="1B1C20"/>
          <w:shd w:val="clear" w:color="auto" w:fill="FFFFFF"/>
        </w:rPr>
        <w:t xml:space="preserve">äesoleva </w:t>
      </w:r>
      <w:r w:rsidR="00864645">
        <w:rPr>
          <w:color w:val="1B1C20"/>
          <w:shd w:val="clear" w:color="auto" w:fill="FFFFFF"/>
        </w:rPr>
        <w:t xml:space="preserve">eelnõu </w:t>
      </w:r>
      <w:r w:rsidRPr="00BE6BD5">
        <w:rPr>
          <w:lang w:eastAsia="en-GB"/>
        </w:rPr>
        <w:t>puhul on isikulises kaitsealas</w:t>
      </w:r>
      <w:r w:rsidR="00864645">
        <w:rPr>
          <w:lang w:eastAsia="en-GB"/>
        </w:rPr>
        <w:t xml:space="preserve"> vaid</w:t>
      </w:r>
      <w:r w:rsidRPr="00BE6BD5">
        <w:rPr>
          <w:lang w:eastAsia="en-GB"/>
        </w:rPr>
        <w:t xml:space="preserve"> füüsilised isikud – tarbijad, kelle finantskohustus</w:t>
      </w:r>
      <w:r w:rsidR="00864645">
        <w:rPr>
          <w:lang w:eastAsia="en-GB"/>
        </w:rPr>
        <w:t>i puudutavaid isiku</w:t>
      </w:r>
      <w:r w:rsidRPr="00BE6BD5">
        <w:rPr>
          <w:lang w:eastAsia="en-GB"/>
        </w:rPr>
        <w:t>andmeid hakatakse koguma</w:t>
      </w:r>
      <w:r w:rsidR="00864645">
        <w:rPr>
          <w:lang w:eastAsia="en-GB"/>
        </w:rPr>
        <w:t xml:space="preserve"> krediidiandjatelt</w:t>
      </w:r>
      <w:r w:rsidRPr="00BE6BD5">
        <w:rPr>
          <w:lang w:eastAsia="en-GB"/>
        </w:rPr>
        <w:t xml:space="preserve"> ja </w:t>
      </w:r>
      <w:r w:rsidR="00864645">
        <w:rPr>
          <w:lang w:eastAsia="en-GB"/>
        </w:rPr>
        <w:t>edastama</w:t>
      </w:r>
      <w:r w:rsidRPr="00BE6BD5">
        <w:rPr>
          <w:lang w:eastAsia="en-GB"/>
        </w:rPr>
        <w:t xml:space="preserve"> krediidi</w:t>
      </w:r>
      <w:r w:rsidR="00864645">
        <w:rPr>
          <w:lang w:eastAsia="en-GB"/>
        </w:rPr>
        <w:t>andjatele</w:t>
      </w:r>
      <w:r w:rsidRPr="00BE6BD5">
        <w:rPr>
          <w:lang w:eastAsia="en-GB"/>
        </w:rPr>
        <w:t xml:space="preserve">. </w:t>
      </w:r>
    </w:p>
    <w:p w14:paraId="5CF40118" w14:textId="77777777" w:rsidR="00362D47" w:rsidRDefault="00362D47" w:rsidP="00030F0C">
      <w:pPr>
        <w:spacing w:after="0" w:line="240" w:lineRule="auto"/>
        <w:rPr>
          <w:b/>
          <w:bCs/>
          <w:i/>
          <w:iCs/>
          <w:lang w:eastAsia="en-GB"/>
        </w:rPr>
      </w:pPr>
    </w:p>
    <w:p w14:paraId="474BFB4D" w14:textId="147EBBB6" w:rsidR="00030F0C" w:rsidRPr="00BF07C9" w:rsidRDefault="00030F0C" w:rsidP="00030F0C">
      <w:pPr>
        <w:spacing w:after="0" w:line="240" w:lineRule="auto"/>
        <w:rPr>
          <w:b/>
          <w:bCs/>
          <w:i/>
          <w:iCs/>
          <w:lang w:eastAsia="en-GB"/>
        </w:rPr>
      </w:pPr>
      <w:r w:rsidRPr="00BF07C9">
        <w:rPr>
          <w:b/>
          <w:bCs/>
          <w:i/>
          <w:iCs/>
          <w:lang w:eastAsia="en-GB"/>
        </w:rPr>
        <w:t>3.4.</w:t>
      </w:r>
      <w:r>
        <w:rPr>
          <w:b/>
          <w:bCs/>
          <w:i/>
          <w:iCs/>
          <w:lang w:eastAsia="en-GB"/>
        </w:rPr>
        <w:t>2</w:t>
      </w:r>
      <w:r w:rsidRPr="00BF07C9">
        <w:rPr>
          <w:b/>
          <w:bCs/>
          <w:i/>
          <w:iCs/>
          <w:lang w:eastAsia="en-GB"/>
        </w:rPr>
        <w:t>. Riive formaalne põhiseaduspärasus</w:t>
      </w:r>
    </w:p>
    <w:p w14:paraId="48F4821A" w14:textId="77777777" w:rsidR="00030F0C" w:rsidRPr="00BE6BD5" w:rsidRDefault="00030F0C" w:rsidP="00030F0C">
      <w:pPr>
        <w:spacing w:after="0" w:line="240" w:lineRule="auto"/>
        <w:jc w:val="both"/>
        <w:rPr>
          <w:color w:val="000000"/>
          <w:lang w:eastAsia="et-EE"/>
        </w:rPr>
      </w:pPr>
      <w:r w:rsidRPr="00BE6BD5">
        <w:rPr>
          <w:color w:val="000000"/>
          <w:lang w:eastAsia="et-EE"/>
        </w:rPr>
        <w:t xml:space="preserve">Formaalne põhiseaduspärasus tähendab, et põhiõigusi piirav </w:t>
      </w:r>
      <w:proofErr w:type="spellStart"/>
      <w:r w:rsidRPr="00BE6BD5">
        <w:rPr>
          <w:color w:val="000000"/>
          <w:lang w:eastAsia="et-EE"/>
        </w:rPr>
        <w:t>õigustloov</w:t>
      </w:r>
      <w:proofErr w:type="spellEnd"/>
      <w:r w:rsidRPr="00BE6BD5">
        <w:rPr>
          <w:color w:val="000000"/>
          <w:lang w:eastAsia="et-EE"/>
        </w:rPr>
        <w:t xml:space="preserve"> akt peab vastama pädevus-, menetlus- ja vorminõuetele ning määratuse ja seadusereservatsiooni põhimõtetele.</w:t>
      </w:r>
      <w:r w:rsidRPr="00BF07C9">
        <w:t xml:space="preserve"> </w:t>
      </w:r>
      <w:r w:rsidRPr="00BF07C9">
        <w:rPr>
          <w:color w:val="000000"/>
          <w:lang w:eastAsia="et-EE"/>
        </w:rPr>
        <w:t>Seadusereservatsiooni põhimõte tuleneb põhiseaduse § 3 lõike 1 esimesest lausest, mille kohaselt teostatakse riigivõimu üksnes põhiseaduse ja sellega kooskõlas olevate seaduste alusel. See tähendab, et põhiõigusi saab piirata üksnes juhul, kui seaduses on olemas õiguslik alus, mis sellise piiramise võimaluse ette näeb.</w:t>
      </w:r>
    </w:p>
    <w:p w14:paraId="67300412" w14:textId="77777777" w:rsidR="00030F0C" w:rsidRDefault="00030F0C" w:rsidP="00030F0C">
      <w:pPr>
        <w:spacing w:after="0" w:line="240" w:lineRule="auto"/>
        <w:jc w:val="both"/>
        <w:rPr>
          <w:color w:val="000000"/>
          <w:lang w:eastAsia="et-EE"/>
        </w:rPr>
      </w:pPr>
    </w:p>
    <w:p w14:paraId="38192492" w14:textId="5A0725FF" w:rsidR="00030F0C" w:rsidRPr="00BE6BD5" w:rsidRDefault="00030F0C" w:rsidP="00030F0C">
      <w:pPr>
        <w:spacing w:after="0" w:line="240" w:lineRule="auto"/>
        <w:jc w:val="both"/>
        <w:rPr>
          <w:i/>
          <w:lang w:eastAsia="en-GB"/>
        </w:rPr>
      </w:pPr>
      <w:r>
        <w:rPr>
          <w:color w:val="000000"/>
          <w:lang w:eastAsia="et-EE"/>
        </w:rPr>
        <w:t>Eelnõuga</w:t>
      </w:r>
      <w:r w:rsidRPr="00BE6BD5">
        <w:rPr>
          <w:color w:val="000000"/>
          <w:lang w:eastAsia="et-EE"/>
        </w:rPr>
        <w:t xml:space="preserve"> sätestatakse füüsiliste isikute finantskohustuste koh</w:t>
      </w:r>
      <w:r w:rsidR="00C755F4">
        <w:rPr>
          <w:color w:val="000000"/>
          <w:lang w:eastAsia="et-EE"/>
        </w:rPr>
        <w:t>t</w:t>
      </w:r>
      <w:r w:rsidRPr="00BE6BD5">
        <w:rPr>
          <w:color w:val="000000"/>
          <w:lang w:eastAsia="et-EE"/>
        </w:rPr>
        <w:t xml:space="preserve">a andmete </w:t>
      </w:r>
      <w:r>
        <w:rPr>
          <w:color w:val="000000"/>
          <w:lang w:eastAsia="et-EE"/>
        </w:rPr>
        <w:t>töötlemise</w:t>
      </w:r>
      <w:r w:rsidRPr="00BE6BD5">
        <w:rPr>
          <w:color w:val="000000"/>
          <w:lang w:eastAsia="et-EE"/>
        </w:rPr>
        <w:t xml:space="preserve"> nõuded ja sätestatakse</w:t>
      </w:r>
      <w:r>
        <w:rPr>
          <w:color w:val="000000"/>
          <w:lang w:eastAsia="et-EE"/>
        </w:rPr>
        <w:t xml:space="preserve"> nõuded</w:t>
      </w:r>
      <w:r w:rsidRPr="00BE6BD5">
        <w:rPr>
          <w:color w:val="000000"/>
          <w:lang w:eastAsia="et-EE"/>
        </w:rPr>
        <w:t xml:space="preserve"> </w:t>
      </w:r>
      <w:r>
        <w:rPr>
          <w:color w:val="000000"/>
          <w:lang w:eastAsia="et-EE"/>
        </w:rPr>
        <w:t>registripidajale</w:t>
      </w:r>
      <w:r w:rsidRPr="00BE6BD5">
        <w:rPr>
          <w:color w:val="000000"/>
          <w:lang w:eastAsia="et-EE"/>
        </w:rPr>
        <w:t>.</w:t>
      </w:r>
    </w:p>
    <w:p w14:paraId="379CBC72" w14:textId="77777777" w:rsidR="00030F0C" w:rsidRDefault="00030F0C" w:rsidP="00030F0C">
      <w:pPr>
        <w:spacing w:after="0" w:line="240" w:lineRule="auto"/>
        <w:jc w:val="both"/>
        <w:rPr>
          <w:rFonts w:cs="Times New Roman"/>
          <w:szCs w:val="24"/>
        </w:rPr>
      </w:pPr>
    </w:p>
    <w:p w14:paraId="4167A677" w14:textId="43BF0BBB" w:rsidR="00362D47" w:rsidRDefault="00030F0C" w:rsidP="00DF3708">
      <w:pPr>
        <w:spacing w:after="0" w:line="240" w:lineRule="auto"/>
        <w:rPr>
          <w:b/>
          <w:bCs/>
          <w:i/>
          <w:iCs/>
        </w:rPr>
      </w:pPr>
      <w:r w:rsidRPr="004A4F38">
        <w:rPr>
          <w:b/>
          <w:bCs/>
          <w:i/>
          <w:iCs/>
        </w:rPr>
        <w:t>3.4.</w:t>
      </w:r>
      <w:r>
        <w:rPr>
          <w:b/>
          <w:bCs/>
          <w:i/>
          <w:iCs/>
        </w:rPr>
        <w:t>3</w:t>
      </w:r>
      <w:r w:rsidRPr="004A4F38">
        <w:rPr>
          <w:b/>
          <w:bCs/>
          <w:i/>
          <w:iCs/>
        </w:rPr>
        <w:t xml:space="preserve"> Riive materiaalne põhiseaduspärasus</w:t>
      </w:r>
    </w:p>
    <w:p w14:paraId="07EED534" w14:textId="17DAD69B" w:rsidR="00864645" w:rsidRPr="00AC1674" w:rsidRDefault="00864645" w:rsidP="00DF3708">
      <w:pPr>
        <w:spacing w:after="0" w:line="240" w:lineRule="auto"/>
        <w:rPr>
          <w:bCs/>
          <w:i/>
          <w:iCs/>
          <w:u w:val="single"/>
          <w:lang w:eastAsia="en-GB"/>
        </w:rPr>
      </w:pPr>
      <w:r w:rsidRPr="00AC1674">
        <w:rPr>
          <w:bCs/>
          <w:i/>
          <w:iCs/>
          <w:u w:val="single"/>
          <w:lang w:eastAsia="en-GB"/>
        </w:rPr>
        <w:t>Legitiimne eesmärk</w:t>
      </w:r>
    </w:p>
    <w:p w14:paraId="2AC3AC8E" w14:textId="295D0360" w:rsidR="00E76FD3" w:rsidRPr="00E76FD3" w:rsidRDefault="00510C29" w:rsidP="00DF3708">
      <w:pPr>
        <w:spacing w:after="0" w:line="240" w:lineRule="auto"/>
        <w:jc w:val="both"/>
        <w:rPr>
          <w:color w:val="000000" w:themeColor="text1"/>
          <w:lang w:eastAsia="en-GB"/>
        </w:rPr>
      </w:pPr>
      <w:r>
        <w:rPr>
          <w:color w:val="1B1C20"/>
          <w:shd w:val="clear" w:color="auto" w:fill="FFFFFF"/>
        </w:rPr>
        <w:t>Tarbija finantskohustus</w:t>
      </w:r>
      <w:r w:rsidR="00E76FD3">
        <w:rPr>
          <w:color w:val="1B1C20"/>
          <w:shd w:val="clear" w:color="auto" w:fill="FFFFFF"/>
        </w:rPr>
        <w:t>te</w:t>
      </w:r>
      <w:r>
        <w:rPr>
          <w:color w:val="1B1C20"/>
          <w:shd w:val="clear" w:color="auto" w:fill="FFFFFF"/>
        </w:rPr>
        <w:t xml:space="preserve"> koonda</w:t>
      </w:r>
      <w:r w:rsidR="00E76FD3">
        <w:rPr>
          <w:color w:val="1B1C20"/>
          <w:shd w:val="clear" w:color="auto" w:fill="FFFFFF"/>
        </w:rPr>
        <w:t>mine</w:t>
      </w:r>
      <w:r>
        <w:rPr>
          <w:color w:val="1B1C20"/>
          <w:shd w:val="clear" w:color="auto" w:fill="FFFFFF"/>
        </w:rPr>
        <w:t xml:space="preserve"> k</w:t>
      </w:r>
      <w:r w:rsidR="00F20B92">
        <w:rPr>
          <w:color w:val="1B1C20"/>
          <w:shd w:val="clear" w:color="auto" w:fill="FFFFFF"/>
        </w:rPr>
        <w:t>rediiditeaberegistri</w:t>
      </w:r>
      <w:r w:rsidR="00BE554D">
        <w:rPr>
          <w:color w:val="1B1C20"/>
          <w:shd w:val="clear" w:color="auto" w:fill="FFFFFF"/>
        </w:rPr>
        <w:t xml:space="preserve"> loomise</w:t>
      </w:r>
      <w:r w:rsidR="00E76FD3">
        <w:rPr>
          <w:color w:val="1B1C20"/>
          <w:shd w:val="clear" w:color="auto" w:fill="FFFFFF"/>
        </w:rPr>
        <w:t xml:space="preserve"> legitiimseks</w:t>
      </w:r>
      <w:r>
        <w:rPr>
          <w:color w:val="1B1C20"/>
          <w:shd w:val="clear" w:color="auto" w:fill="FFFFFF"/>
        </w:rPr>
        <w:t xml:space="preserve"> </w:t>
      </w:r>
      <w:r w:rsidR="00864645" w:rsidRPr="00F20B92">
        <w:rPr>
          <w:color w:val="000000" w:themeColor="text1"/>
          <w:lang w:eastAsia="en-GB"/>
        </w:rPr>
        <w:t>eesmärgiks on</w:t>
      </w:r>
      <w:r>
        <w:rPr>
          <w:color w:val="000000" w:themeColor="text1"/>
          <w:lang w:eastAsia="en-GB"/>
        </w:rPr>
        <w:t xml:space="preserve"> </w:t>
      </w:r>
      <w:r w:rsidR="00E76FD3">
        <w:rPr>
          <w:color w:val="000000" w:themeColor="text1"/>
          <w:lang w:eastAsia="en-GB"/>
        </w:rPr>
        <w:t>v</w:t>
      </w:r>
      <w:r w:rsidR="00E76FD3" w:rsidRPr="00F20B92">
        <w:rPr>
          <w:color w:val="000000" w:themeColor="text1"/>
          <w:lang w:eastAsia="en-GB"/>
        </w:rPr>
        <w:t>astutustundliku laenamise põhimõt</w:t>
      </w:r>
      <w:r w:rsidR="00E76FD3">
        <w:rPr>
          <w:color w:val="000000" w:themeColor="text1"/>
          <w:lang w:eastAsia="en-GB"/>
        </w:rPr>
        <w:t>te</w:t>
      </w:r>
      <w:r w:rsidR="00E76FD3" w:rsidRPr="00F20B92">
        <w:rPr>
          <w:color w:val="000000" w:themeColor="text1"/>
          <w:lang w:eastAsia="en-GB"/>
        </w:rPr>
        <w:t xml:space="preserve"> järgimi</w:t>
      </w:r>
      <w:r w:rsidR="00E76FD3">
        <w:rPr>
          <w:color w:val="000000" w:themeColor="text1"/>
          <w:lang w:eastAsia="en-GB"/>
        </w:rPr>
        <w:t xml:space="preserve">st tõhustades vähendada </w:t>
      </w:r>
      <w:proofErr w:type="spellStart"/>
      <w:r w:rsidR="00E76FD3">
        <w:rPr>
          <w:color w:val="000000" w:themeColor="text1"/>
          <w:lang w:eastAsia="en-GB"/>
        </w:rPr>
        <w:t>ülelaenamise</w:t>
      </w:r>
      <w:proofErr w:type="spellEnd"/>
      <w:r w:rsidR="00E76FD3">
        <w:rPr>
          <w:color w:val="000000" w:themeColor="text1"/>
          <w:lang w:eastAsia="en-GB"/>
        </w:rPr>
        <w:t xml:space="preserve"> riske</w:t>
      </w:r>
      <w:r>
        <w:rPr>
          <w:color w:val="000000" w:themeColor="text1"/>
          <w:lang w:eastAsia="en-GB"/>
        </w:rPr>
        <w:t>. U</w:t>
      </w:r>
      <w:r w:rsidR="00F20B92">
        <w:rPr>
          <w:color w:val="000000" w:themeColor="text1"/>
          <w:lang w:eastAsia="en-GB"/>
        </w:rPr>
        <w:t>saldusväärsete andmete</w:t>
      </w:r>
      <w:r w:rsidR="00B908D4">
        <w:rPr>
          <w:color w:val="000000" w:themeColor="text1"/>
          <w:lang w:eastAsia="en-GB"/>
        </w:rPr>
        <w:t xml:space="preserve"> </w:t>
      </w:r>
      <w:r w:rsidR="00F20B92">
        <w:rPr>
          <w:color w:val="000000" w:themeColor="text1"/>
          <w:lang w:eastAsia="en-GB"/>
        </w:rPr>
        <w:t>olemasolu</w:t>
      </w:r>
      <w:r w:rsidR="0072558A">
        <w:rPr>
          <w:color w:val="000000" w:themeColor="text1"/>
          <w:lang w:eastAsia="en-GB"/>
        </w:rPr>
        <w:t xml:space="preserve"> tarbija finantskohustuste kohta</w:t>
      </w:r>
      <w:r w:rsidR="00864645" w:rsidRPr="00F20B92">
        <w:rPr>
          <w:color w:val="000000" w:themeColor="text1"/>
          <w:lang w:eastAsia="en-GB"/>
        </w:rPr>
        <w:t xml:space="preserve"> võimalda</w:t>
      </w:r>
      <w:r w:rsidR="0072558A">
        <w:rPr>
          <w:color w:val="000000" w:themeColor="text1"/>
          <w:lang w:eastAsia="en-GB"/>
        </w:rPr>
        <w:t xml:space="preserve">b </w:t>
      </w:r>
      <w:r w:rsidR="00864645" w:rsidRPr="00F20B92">
        <w:rPr>
          <w:color w:val="000000" w:themeColor="text1"/>
          <w:lang w:eastAsia="en-GB"/>
        </w:rPr>
        <w:t xml:space="preserve">põhjalikult analüüsida krediidiotsuse tegemisel </w:t>
      </w:r>
      <w:r w:rsidR="0072558A">
        <w:rPr>
          <w:color w:val="000000" w:themeColor="text1"/>
          <w:lang w:eastAsia="en-GB"/>
        </w:rPr>
        <w:t>tarbija</w:t>
      </w:r>
      <w:r w:rsidR="00864645" w:rsidRPr="00F20B92">
        <w:rPr>
          <w:color w:val="000000" w:themeColor="text1"/>
          <w:lang w:eastAsia="en-GB"/>
        </w:rPr>
        <w:t xml:space="preserve"> rahalisi kohustusi ja </w:t>
      </w:r>
      <w:r w:rsidR="00B908D4">
        <w:rPr>
          <w:color w:val="000000" w:themeColor="text1"/>
          <w:lang w:eastAsia="en-GB"/>
        </w:rPr>
        <w:t>seeläbi</w:t>
      </w:r>
      <w:r w:rsidR="00864645" w:rsidRPr="00F20B92">
        <w:rPr>
          <w:color w:val="000000" w:themeColor="text1"/>
          <w:lang w:eastAsia="en-GB"/>
        </w:rPr>
        <w:t xml:space="preserve"> vähendada</w:t>
      </w:r>
      <w:r w:rsidR="00864645" w:rsidRPr="00BE6BD5">
        <w:rPr>
          <w:b/>
          <w:bCs/>
          <w:color w:val="000000" w:themeColor="text1"/>
          <w:lang w:eastAsia="en-GB"/>
        </w:rPr>
        <w:t xml:space="preserve"> </w:t>
      </w:r>
      <w:r w:rsidR="00864645" w:rsidRPr="00F20B92">
        <w:rPr>
          <w:color w:val="000000" w:themeColor="text1"/>
          <w:lang w:eastAsia="en-GB"/>
        </w:rPr>
        <w:t>finantsriskide (krediidiriskide)</w:t>
      </w:r>
      <w:r w:rsidR="00F20B92">
        <w:rPr>
          <w:color w:val="000000" w:themeColor="text1"/>
          <w:lang w:eastAsia="en-GB"/>
        </w:rPr>
        <w:t xml:space="preserve">, sh </w:t>
      </w:r>
      <w:proofErr w:type="spellStart"/>
      <w:r w:rsidR="00F20B92">
        <w:rPr>
          <w:color w:val="000000" w:themeColor="text1"/>
          <w:lang w:eastAsia="en-GB"/>
        </w:rPr>
        <w:t>ülelaenami</w:t>
      </w:r>
      <w:r w:rsidR="00B908D4">
        <w:rPr>
          <w:color w:val="000000" w:themeColor="text1"/>
          <w:lang w:eastAsia="en-GB"/>
        </w:rPr>
        <w:t>ne</w:t>
      </w:r>
      <w:proofErr w:type="spellEnd"/>
      <w:r w:rsidR="00B908D4">
        <w:rPr>
          <w:color w:val="000000" w:themeColor="text1"/>
          <w:lang w:eastAsia="en-GB"/>
        </w:rPr>
        <w:t>,</w:t>
      </w:r>
      <w:r w:rsidR="00864645" w:rsidRPr="00F20B92">
        <w:rPr>
          <w:color w:val="000000" w:themeColor="text1"/>
          <w:lang w:eastAsia="en-GB"/>
        </w:rPr>
        <w:t xml:space="preserve"> realiseerumist</w:t>
      </w:r>
      <w:r w:rsidR="00B8685B">
        <w:rPr>
          <w:color w:val="000000" w:themeColor="text1"/>
          <w:lang w:eastAsia="en-GB"/>
        </w:rPr>
        <w:t xml:space="preserve"> </w:t>
      </w:r>
      <w:r w:rsidR="00E76FD3">
        <w:rPr>
          <w:color w:val="000000" w:themeColor="text1"/>
          <w:lang w:eastAsia="en-GB"/>
        </w:rPr>
        <w:t>ning</w:t>
      </w:r>
      <w:r w:rsidR="00B8685B">
        <w:rPr>
          <w:color w:val="000000" w:themeColor="text1"/>
          <w:lang w:eastAsia="en-GB"/>
        </w:rPr>
        <w:t xml:space="preserve"> tagada</w:t>
      </w:r>
      <w:r w:rsidR="00864645" w:rsidRPr="00F20B92">
        <w:rPr>
          <w:color w:val="000000" w:themeColor="text1"/>
          <w:lang w:eastAsia="en-GB"/>
        </w:rPr>
        <w:t xml:space="preserve"> </w:t>
      </w:r>
      <w:r w:rsidR="00864645" w:rsidRPr="00F20B92">
        <w:rPr>
          <w:lang w:eastAsia="en-GB"/>
        </w:rPr>
        <w:t>finantssüsteemi kindel</w:t>
      </w:r>
      <w:r w:rsidR="00F20B92">
        <w:rPr>
          <w:lang w:eastAsia="en-GB"/>
        </w:rPr>
        <w:t xml:space="preserve">, </w:t>
      </w:r>
      <w:r w:rsidR="00864645" w:rsidRPr="00F20B92">
        <w:rPr>
          <w:lang w:eastAsia="en-GB"/>
        </w:rPr>
        <w:t xml:space="preserve">sujuv </w:t>
      </w:r>
      <w:r w:rsidR="00F20B92">
        <w:rPr>
          <w:lang w:eastAsia="en-GB"/>
        </w:rPr>
        <w:t xml:space="preserve">ja </w:t>
      </w:r>
      <w:r w:rsidR="00864645" w:rsidRPr="00F20B92">
        <w:rPr>
          <w:lang w:eastAsia="en-GB"/>
        </w:rPr>
        <w:t xml:space="preserve">usaldusväärne toimimine. </w:t>
      </w:r>
    </w:p>
    <w:p w14:paraId="6877343D" w14:textId="77777777" w:rsidR="00037CA2" w:rsidRDefault="00037CA2" w:rsidP="00DF3708">
      <w:pPr>
        <w:spacing w:after="0" w:line="240" w:lineRule="auto"/>
        <w:jc w:val="both"/>
        <w:rPr>
          <w:lang w:eastAsia="en-GB"/>
        </w:rPr>
      </w:pPr>
    </w:p>
    <w:p w14:paraId="2935B149" w14:textId="742CFD07" w:rsidR="00864645" w:rsidRPr="00BE6BD5" w:rsidRDefault="00864645" w:rsidP="00DF3708">
      <w:pPr>
        <w:spacing w:after="0" w:line="240" w:lineRule="auto"/>
        <w:jc w:val="both"/>
        <w:rPr>
          <w:lang w:eastAsia="en-GB"/>
        </w:rPr>
      </w:pPr>
      <w:r w:rsidRPr="00BE6BD5">
        <w:rPr>
          <w:color w:val="1B1C20"/>
          <w:shd w:val="clear" w:color="auto" w:fill="FFFFFF"/>
        </w:rPr>
        <w:t xml:space="preserve">Riigil on </w:t>
      </w:r>
      <w:r w:rsidR="00B03053">
        <w:rPr>
          <w:color w:val="1B1C20"/>
          <w:shd w:val="clear" w:color="auto" w:fill="FFFFFF"/>
        </w:rPr>
        <w:t>põhiseaduse</w:t>
      </w:r>
      <w:r w:rsidRPr="00BE6BD5">
        <w:rPr>
          <w:color w:val="1B1C20"/>
          <w:shd w:val="clear" w:color="auto" w:fill="FFFFFF"/>
        </w:rPr>
        <w:t xml:space="preserve"> § 13 lõikest 1 tulenev kohustus luua oma isikute kaitseks positiivseid süsteeme ja lahendada kollisioone.</w:t>
      </w:r>
      <w:r w:rsidRPr="00BE6BD5">
        <w:rPr>
          <w:lang w:eastAsia="en-GB"/>
        </w:rPr>
        <w:t xml:space="preserve"> </w:t>
      </w:r>
      <w:r w:rsidR="00C867C4">
        <w:rPr>
          <w:lang w:eastAsia="en-GB"/>
        </w:rPr>
        <w:t>§</w:t>
      </w:r>
      <w:r w:rsidR="00B03053">
        <w:rPr>
          <w:lang w:eastAsia="en-GB"/>
        </w:rPr>
        <w:t xml:space="preserve"> </w:t>
      </w:r>
      <w:r w:rsidRPr="00BE6BD5">
        <w:rPr>
          <w:lang w:eastAsia="en-GB"/>
        </w:rPr>
        <w:t xml:space="preserve">13 lg 1 esimene lause sätestab, et igaühel on õigus riigi ja seaduse kaitsele. </w:t>
      </w:r>
      <w:r w:rsidR="00C867C4">
        <w:rPr>
          <w:lang w:eastAsia="en-GB"/>
        </w:rPr>
        <w:t xml:space="preserve">Selle </w:t>
      </w:r>
      <w:r w:rsidRPr="00BE6BD5">
        <w:rPr>
          <w:lang w:eastAsia="en-GB"/>
        </w:rPr>
        <w:t>peamiseks sisuks</w:t>
      </w:r>
      <w:r w:rsidR="00C867C4">
        <w:rPr>
          <w:lang w:eastAsia="en-GB"/>
        </w:rPr>
        <w:t xml:space="preserve"> on nõue</w:t>
      </w:r>
      <w:r w:rsidRPr="00BE6BD5">
        <w:rPr>
          <w:lang w:eastAsia="en-GB"/>
        </w:rPr>
        <w:t>, et seadusandja kehtestaks piisava regulatsiooni, mis võimaldab kaitsta põhiõigusi ka eraõiguslike isikute vahelistes suhetes.</w:t>
      </w:r>
      <w:r w:rsidRPr="00BE6BD5">
        <w:rPr>
          <w:rStyle w:val="Allmrkuseviide"/>
          <w:lang w:eastAsia="en-GB"/>
        </w:rPr>
        <w:footnoteReference w:id="77"/>
      </w:r>
      <w:r w:rsidRPr="00BE6BD5">
        <w:rPr>
          <w:lang w:eastAsia="en-GB"/>
        </w:rPr>
        <w:t xml:space="preserve"> </w:t>
      </w:r>
      <w:r w:rsidR="00845963">
        <w:rPr>
          <w:lang w:eastAsia="en-GB"/>
        </w:rPr>
        <w:t xml:space="preserve">Regulatsiooni piisavus </w:t>
      </w:r>
      <w:r w:rsidR="00845963" w:rsidRPr="00845963">
        <w:rPr>
          <w:lang w:eastAsia="en-GB"/>
        </w:rPr>
        <w:t>sõltub aga õigussuhte iseloomust ning kohase regulatsiooni kujundamisel tuleb võtta arvesse erinevaid asjaolusid. Näiteks tuleks regulatsiooni kehtestamisel arvestada osapoolte seisundit. Õigussuhetes, kus üks osapool on tugevamas olukorras, tuleb tagada piisav regulatsioon nõrgema poole kaitseks</w:t>
      </w:r>
      <w:r w:rsidR="00845963">
        <w:rPr>
          <w:rStyle w:val="Allmrkuseviide"/>
          <w:lang w:eastAsia="en-GB"/>
        </w:rPr>
        <w:footnoteReference w:id="78"/>
      </w:r>
      <w:r w:rsidR="00845963" w:rsidRPr="00845963">
        <w:rPr>
          <w:lang w:eastAsia="en-GB"/>
        </w:rPr>
        <w:t>. Seejuures tuleb arvestada konkreetse õigussuhte eripärasid. See peaks tagama kaitse ärakasutamise eest, ebamõistlike kokkulepete sõlmimise, isikut ebamõistlikult kahjustada võivate tingimuste kehtestamise jms eest.</w:t>
      </w:r>
      <w:r w:rsidR="000545A5">
        <w:rPr>
          <w:rStyle w:val="Allmrkuseviide"/>
          <w:lang w:eastAsia="en-GB"/>
        </w:rPr>
        <w:footnoteReference w:id="79"/>
      </w:r>
    </w:p>
    <w:p w14:paraId="4C041BD6" w14:textId="77777777" w:rsidR="005640B3" w:rsidRDefault="005640B3" w:rsidP="00DF3708">
      <w:pPr>
        <w:spacing w:after="0" w:line="240" w:lineRule="auto"/>
        <w:jc w:val="both"/>
        <w:rPr>
          <w:lang w:eastAsia="en-GB"/>
        </w:rPr>
      </w:pPr>
    </w:p>
    <w:p w14:paraId="0BDEFE30" w14:textId="75F4D108" w:rsidR="00864645" w:rsidRPr="00BE6BD5" w:rsidRDefault="00864645" w:rsidP="00DF3708">
      <w:pPr>
        <w:spacing w:after="0" w:line="240" w:lineRule="auto"/>
        <w:jc w:val="both"/>
        <w:rPr>
          <w:lang w:eastAsia="en-GB"/>
        </w:rPr>
      </w:pPr>
      <w:r w:rsidRPr="00BE6BD5">
        <w:rPr>
          <w:lang w:eastAsia="en-GB"/>
        </w:rPr>
        <w:t>Põhiseaduse §</w:t>
      </w:r>
      <w:r w:rsidR="003476ED">
        <w:rPr>
          <w:lang w:eastAsia="en-GB"/>
        </w:rPr>
        <w:t>-st</w:t>
      </w:r>
      <w:r w:rsidRPr="00BE6BD5">
        <w:rPr>
          <w:lang w:eastAsia="en-GB"/>
        </w:rPr>
        <w:t xml:space="preserve"> 31 tulenev </w:t>
      </w:r>
      <w:r w:rsidRPr="00BE6BD5">
        <w:rPr>
          <w:color w:val="1B1C20"/>
          <w:shd w:val="clear" w:color="auto" w:fill="FFFFFF"/>
        </w:rPr>
        <w:t>ettevõtlusvabadus hõlmab ka isiku õigust nõuda riigilt selliste kaitseabinõude kasutamist, mis kaitsevad ettevõtjat teiste isikute eest, sh konkure</w:t>
      </w:r>
      <w:r w:rsidR="003476ED">
        <w:rPr>
          <w:color w:val="1B1C20"/>
          <w:shd w:val="clear" w:color="auto" w:fill="FFFFFF"/>
        </w:rPr>
        <w:t>n</w:t>
      </w:r>
      <w:r w:rsidRPr="00BE6BD5">
        <w:rPr>
          <w:color w:val="1B1C20"/>
          <w:shd w:val="clear" w:color="auto" w:fill="FFFFFF"/>
        </w:rPr>
        <w:t>tsi moonutuste</w:t>
      </w:r>
      <w:r w:rsidR="003476ED">
        <w:rPr>
          <w:color w:val="1B1C20"/>
          <w:shd w:val="clear" w:color="auto" w:fill="FFFFFF"/>
        </w:rPr>
        <w:t xml:space="preserve"> </w:t>
      </w:r>
      <w:r w:rsidRPr="00BE6BD5">
        <w:rPr>
          <w:color w:val="1B1C20"/>
          <w:shd w:val="clear" w:color="auto" w:fill="FFFFFF"/>
        </w:rPr>
        <w:t>eest.  Eestis</w:t>
      </w:r>
      <w:r w:rsidR="003476ED">
        <w:rPr>
          <w:color w:val="1B1C20"/>
          <w:shd w:val="clear" w:color="auto" w:fill="FFFFFF"/>
        </w:rPr>
        <w:t xml:space="preserve"> ei ole tarbijate</w:t>
      </w:r>
      <w:r w:rsidRPr="00BE6BD5">
        <w:rPr>
          <w:color w:val="1B1C20"/>
          <w:shd w:val="clear" w:color="auto" w:fill="FFFFFF"/>
        </w:rPr>
        <w:t xml:space="preserve"> finantskohustus</w:t>
      </w:r>
      <w:r w:rsidR="003476ED">
        <w:rPr>
          <w:color w:val="1B1C20"/>
          <w:shd w:val="clear" w:color="auto" w:fill="FFFFFF"/>
        </w:rPr>
        <w:t>i koondavat</w:t>
      </w:r>
      <w:r w:rsidRPr="00BE6BD5">
        <w:rPr>
          <w:color w:val="1B1C20"/>
          <w:shd w:val="clear" w:color="auto" w:fill="FFFFFF"/>
        </w:rPr>
        <w:t xml:space="preserve"> andmebaasi ja see asjaolu võib tingida teatavat konkurentsimoonutust, eelkõige hüpoteekkrediiditurul (vt ka </w:t>
      </w:r>
      <w:r w:rsidR="00BE0A16">
        <w:rPr>
          <w:color w:val="1B1C20"/>
          <w:shd w:val="clear" w:color="auto" w:fill="FFFFFF"/>
        </w:rPr>
        <w:t>hüpoteekkrediidi direktiivi</w:t>
      </w:r>
      <w:r w:rsidRPr="00BE6BD5">
        <w:rPr>
          <w:color w:val="1B1C20"/>
          <w:shd w:val="clear" w:color="auto" w:fill="FFFFFF"/>
        </w:rPr>
        <w:t xml:space="preserve"> </w:t>
      </w:r>
      <w:proofErr w:type="spellStart"/>
      <w:r w:rsidRPr="00BE6BD5">
        <w:rPr>
          <w:color w:val="1B1C20"/>
          <w:shd w:val="clear" w:color="auto" w:fill="FFFFFF"/>
        </w:rPr>
        <w:t>pp</w:t>
      </w:r>
      <w:proofErr w:type="spellEnd"/>
      <w:r w:rsidRPr="00BE6BD5">
        <w:rPr>
          <w:color w:val="1B1C20"/>
          <w:shd w:val="clear" w:color="auto" w:fill="FFFFFF"/>
        </w:rPr>
        <w:t xml:space="preserve"> 60</w:t>
      </w:r>
      <w:r w:rsidR="00BE0A16">
        <w:rPr>
          <w:rStyle w:val="Allmrkuseviide"/>
          <w:color w:val="1B1C20"/>
          <w:shd w:val="clear" w:color="auto" w:fill="FFFFFF"/>
        </w:rPr>
        <w:footnoteReference w:id="80"/>
      </w:r>
      <w:r w:rsidRPr="00BE6BD5">
        <w:rPr>
          <w:color w:val="1B1C20"/>
          <w:shd w:val="clear" w:color="auto" w:fill="FFFFFF"/>
        </w:rPr>
        <w:t xml:space="preserve">). </w:t>
      </w:r>
    </w:p>
    <w:p w14:paraId="04029AD6" w14:textId="77777777" w:rsidR="005640B3" w:rsidRDefault="005640B3" w:rsidP="00DF3708">
      <w:pPr>
        <w:shd w:val="clear" w:color="auto" w:fill="FFFFFF"/>
        <w:spacing w:after="0" w:line="240" w:lineRule="auto"/>
        <w:jc w:val="both"/>
        <w:rPr>
          <w:color w:val="1B1C20"/>
          <w:lang w:eastAsia="et-EE"/>
        </w:rPr>
      </w:pPr>
    </w:p>
    <w:p w14:paraId="04CA218D" w14:textId="54ACCB5D" w:rsidR="00864645" w:rsidRPr="00BE6BD5" w:rsidRDefault="00864645" w:rsidP="00DF3708">
      <w:pPr>
        <w:shd w:val="clear" w:color="auto" w:fill="FFFFFF"/>
        <w:spacing w:after="0" w:line="240" w:lineRule="auto"/>
        <w:jc w:val="both"/>
        <w:rPr>
          <w:color w:val="1B1C20"/>
          <w:lang w:eastAsia="et-EE"/>
        </w:rPr>
      </w:pPr>
      <w:r w:rsidRPr="00BE6BD5">
        <w:rPr>
          <w:color w:val="1B1C20"/>
          <w:lang w:eastAsia="et-EE"/>
        </w:rPr>
        <w:t xml:space="preserve">Riigikohus on nentinud, et üksikisikute kollideeruvate õiguste </w:t>
      </w:r>
      <w:proofErr w:type="spellStart"/>
      <w:r w:rsidRPr="00BE6BD5">
        <w:rPr>
          <w:color w:val="1B1C20"/>
          <w:lang w:eastAsia="et-EE"/>
        </w:rPr>
        <w:t>tasakaalustaja</w:t>
      </w:r>
      <w:proofErr w:type="spellEnd"/>
      <w:r w:rsidRPr="00BE6BD5">
        <w:rPr>
          <w:color w:val="1B1C20"/>
          <w:lang w:eastAsia="et-EE"/>
        </w:rPr>
        <w:t xml:space="preserve"> roll on esmajoones avalikul võimul.</w:t>
      </w:r>
      <w:r w:rsidRPr="00BE6BD5">
        <w:rPr>
          <w:rStyle w:val="Allmrkuseviide"/>
          <w:color w:val="1B1C20"/>
          <w:lang w:eastAsia="et-EE"/>
        </w:rPr>
        <w:footnoteReference w:id="81"/>
      </w:r>
      <w:r w:rsidRPr="00BE6BD5">
        <w:rPr>
          <w:color w:val="1B1C20"/>
          <w:lang w:eastAsia="et-EE"/>
        </w:rPr>
        <w:t xml:space="preserve"> Tasakaalustamine avaldub nii seadusloomes kui ka seaduste rakendamisel. </w:t>
      </w:r>
    </w:p>
    <w:p w14:paraId="16E675EF" w14:textId="77777777" w:rsidR="005640B3" w:rsidRDefault="005640B3" w:rsidP="00DF3708">
      <w:pPr>
        <w:shd w:val="clear" w:color="auto" w:fill="FFFFFF"/>
        <w:spacing w:after="0" w:line="240" w:lineRule="auto"/>
        <w:jc w:val="both"/>
      </w:pPr>
    </w:p>
    <w:p w14:paraId="5975D4D8" w14:textId="6CF28D77" w:rsidR="00864645" w:rsidRPr="00BE0A16" w:rsidRDefault="00BE0A16" w:rsidP="00DF3708">
      <w:pPr>
        <w:shd w:val="clear" w:color="auto" w:fill="FFFFFF"/>
        <w:spacing w:after="0" w:line="240" w:lineRule="auto"/>
        <w:jc w:val="both"/>
        <w:rPr>
          <w:color w:val="1B1C20"/>
          <w:lang w:eastAsia="et-EE"/>
        </w:rPr>
      </w:pPr>
      <w:r>
        <w:t>Krediiditeaberegistri loomise</w:t>
      </w:r>
      <w:r w:rsidR="00864645" w:rsidRPr="00BE0A16">
        <w:t xml:space="preserve"> eesmärgiks on tõhustada vastutustundliku laenamise põhimõtte rakendamist praktik</w:t>
      </w:r>
      <w:r>
        <w:t xml:space="preserve">at </w:t>
      </w:r>
      <w:r w:rsidR="00864645" w:rsidRPr="00BE0A16">
        <w:t xml:space="preserve">ja parandada seeläbi krediidisuhetes osalevate isikute käitumist seeläbi, et nad võimalikult õigeaegselt pööraksid tähelepanu krediidisaaja maksevõimele, võimalikule maksejõuetusele ja võtaksid tarvitusele abinõud selle vältimiseks, kahjustamata seejuures iseenda (oma leibkonna) ja ka võlausaldajate huve. </w:t>
      </w:r>
    </w:p>
    <w:p w14:paraId="1A0AA7FE" w14:textId="77777777" w:rsidR="005640B3" w:rsidRDefault="005640B3" w:rsidP="00DF3708">
      <w:pPr>
        <w:spacing w:after="0" w:line="240" w:lineRule="auto"/>
        <w:jc w:val="both"/>
        <w:rPr>
          <w:color w:val="1B1C20"/>
          <w:lang w:eastAsia="et-EE"/>
        </w:rPr>
      </w:pPr>
    </w:p>
    <w:p w14:paraId="18734C45" w14:textId="22470800" w:rsidR="00864645" w:rsidRPr="00BE0A16" w:rsidRDefault="00864645" w:rsidP="00DF3708">
      <w:pPr>
        <w:spacing w:after="0" w:line="240" w:lineRule="auto"/>
        <w:jc w:val="both"/>
        <w:rPr>
          <w:color w:val="1B1C20"/>
          <w:lang w:eastAsia="et-EE"/>
        </w:rPr>
      </w:pPr>
      <w:r w:rsidRPr="00BE0A16">
        <w:rPr>
          <w:color w:val="1B1C20"/>
          <w:lang w:eastAsia="et-EE"/>
        </w:rPr>
        <w:t>Lisaks</w:t>
      </w:r>
      <w:r w:rsidR="00A244CE">
        <w:rPr>
          <w:color w:val="1B1C20"/>
          <w:lang w:eastAsia="et-EE"/>
        </w:rPr>
        <w:t>,</w:t>
      </w:r>
      <w:r w:rsidRPr="00BE0A16">
        <w:rPr>
          <w:color w:val="1B1C20"/>
          <w:lang w:eastAsia="et-EE"/>
        </w:rPr>
        <w:t xml:space="preserve"> arvestades </w:t>
      </w:r>
      <w:r w:rsidR="00A244CE">
        <w:rPr>
          <w:color w:val="1B1C20"/>
          <w:lang w:eastAsia="et-EE"/>
        </w:rPr>
        <w:t>krediidi</w:t>
      </w:r>
      <w:r w:rsidRPr="00BE0A16">
        <w:rPr>
          <w:color w:val="1B1C20"/>
          <w:lang w:eastAsia="et-EE"/>
        </w:rPr>
        <w:t xml:space="preserve">turu osaliste olulisel määral vastandlikke huvisid, võib </w:t>
      </w:r>
      <w:r w:rsidR="00A244CE">
        <w:rPr>
          <w:color w:val="1B1C20"/>
          <w:lang w:eastAsia="et-EE"/>
        </w:rPr>
        <w:t>krediiditeaberegistris</w:t>
      </w:r>
      <w:r w:rsidRPr="00BE0A16">
        <w:rPr>
          <w:color w:val="1B1C20"/>
          <w:lang w:eastAsia="et-EE"/>
        </w:rPr>
        <w:t xml:space="preserve"> isikuandmete töötlemisega seotud põhiõiguse riive legitiimseks eesmärgiks ka </w:t>
      </w:r>
      <w:r w:rsidR="00A244CE">
        <w:rPr>
          <w:color w:val="1B1C20"/>
          <w:lang w:eastAsia="et-EE"/>
        </w:rPr>
        <w:t>krediidi</w:t>
      </w:r>
      <w:r w:rsidRPr="00BE0A16">
        <w:rPr>
          <w:color w:val="1B1C20"/>
          <w:lang w:eastAsia="et-EE"/>
        </w:rPr>
        <w:t>turu tasakaalustatud arengu, s</w:t>
      </w:r>
      <w:r w:rsidR="00A244CE">
        <w:rPr>
          <w:color w:val="1B1C20"/>
          <w:lang w:eastAsia="et-EE"/>
        </w:rPr>
        <w:t>h</w:t>
      </w:r>
      <w:r w:rsidRPr="00BE0A16">
        <w:rPr>
          <w:color w:val="1B1C20"/>
          <w:lang w:eastAsia="et-EE"/>
        </w:rPr>
        <w:t xml:space="preserve"> tõ</w:t>
      </w:r>
      <w:r w:rsidR="00A244CE">
        <w:rPr>
          <w:color w:val="1B1C20"/>
          <w:lang w:eastAsia="et-EE"/>
        </w:rPr>
        <w:t>h</w:t>
      </w:r>
      <w:r w:rsidRPr="00BE0A16">
        <w:rPr>
          <w:color w:val="1B1C20"/>
          <w:lang w:eastAsia="et-EE"/>
        </w:rPr>
        <w:t>usama konkurentsisituatsiooni soodustamise eesmärki.</w:t>
      </w:r>
    </w:p>
    <w:p w14:paraId="6EE6C567" w14:textId="77777777" w:rsidR="005640B3" w:rsidRDefault="005640B3" w:rsidP="00DF3708">
      <w:pPr>
        <w:shd w:val="clear" w:color="auto" w:fill="FFFFFF"/>
        <w:spacing w:after="0" w:line="240" w:lineRule="auto"/>
        <w:jc w:val="both"/>
        <w:rPr>
          <w:lang w:eastAsia="et-EE"/>
        </w:rPr>
      </w:pPr>
    </w:p>
    <w:p w14:paraId="2D8B6182" w14:textId="25DB7366" w:rsidR="00864645" w:rsidRPr="00EA525F" w:rsidRDefault="00864645" w:rsidP="00DF3708">
      <w:pPr>
        <w:shd w:val="clear" w:color="auto" w:fill="FFFFFF"/>
        <w:spacing w:after="0" w:line="240" w:lineRule="auto"/>
        <w:jc w:val="both"/>
        <w:rPr>
          <w:lang w:eastAsia="en-GB"/>
        </w:rPr>
      </w:pPr>
      <w:r w:rsidRPr="00BE6BD5">
        <w:rPr>
          <w:lang w:eastAsia="et-EE"/>
        </w:rPr>
        <w:t>Asjakohased andmebaasid, sh krediidi</w:t>
      </w:r>
      <w:r w:rsidR="000E1E9D">
        <w:rPr>
          <w:lang w:eastAsia="et-EE"/>
        </w:rPr>
        <w:t>teabe</w:t>
      </w:r>
      <w:r w:rsidRPr="00BE6BD5">
        <w:rPr>
          <w:lang w:eastAsia="et-EE"/>
        </w:rPr>
        <w:t>register peaks</w:t>
      </w:r>
      <w:r w:rsidR="00F553FC">
        <w:rPr>
          <w:lang w:eastAsia="et-EE"/>
        </w:rPr>
        <w:t>id</w:t>
      </w:r>
      <w:r w:rsidRPr="00BE6BD5">
        <w:rPr>
          <w:lang w:eastAsia="et-EE"/>
        </w:rPr>
        <w:t xml:space="preserve"> soodustama tarbija huvides krediidiriski varajast kindlakstegemist lepingueelsete läbirääkimiste käigus.</w:t>
      </w:r>
      <w:r w:rsidRPr="00BE6BD5">
        <w:rPr>
          <w:rStyle w:val="Allmrkuseviide"/>
          <w:lang w:eastAsia="et-EE"/>
        </w:rPr>
        <w:footnoteReference w:id="82"/>
      </w:r>
      <w:r w:rsidRPr="00BE6BD5">
        <w:rPr>
          <w:lang w:eastAsia="en-GB"/>
        </w:rPr>
        <w:t xml:space="preserve"> Krediidiandjad peaksid arvestama asjakohaseid tegureid, mis võivad mõjutada tarbija maksevõimelisust ning vältima alusetute raskuste ja liigse võlakoormuse tekitamist. </w:t>
      </w:r>
      <w:r w:rsidRPr="00EA525F">
        <w:rPr>
          <w:lang w:eastAsia="en-GB"/>
        </w:rPr>
        <w:t>Riigikoh</w:t>
      </w:r>
      <w:r w:rsidR="00EA525F">
        <w:rPr>
          <w:lang w:eastAsia="en-GB"/>
        </w:rPr>
        <w:t xml:space="preserve">tu hinnangul </w:t>
      </w:r>
      <w:r w:rsidRPr="00EA525F">
        <w:rPr>
          <w:lang w:eastAsia="en-GB"/>
        </w:rPr>
        <w:t>on</w:t>
      </w:r>
      <w:r w:rsidR="00EA525F">
        <w:rPr>
          <w:lang w:eastAsia="en-GB"/>
        </w:rPr>
        <w:t xml:space="preserve"> </w:t>
      </w:r>
      <w:r w:rsidRPr="00EA525F">
        <w:t>krediidiandja põhikohustuse sisuks krediidivõtja suhtes hinnata krediidisaaja krediidivõimekust piisavalt, tagamaks, et krediiti ei antaks isikule, kelle puhul on tõenäoline, et ta ei suuda seda jooksvast sissetulekust või muust eluks otseselt mittevajalikust varast tagasi maksta. Selliselt peaks tagatama, et laenuvõtja ei satu krediidi tõttu laenuorjusse, mille tulemusena ta võib olla sunnitud võtma uusi laene, kaotada oma vara (sh eluaseme)</w:t>
      </w:r>
      <w:r w:rsidRPr="00EA525F">
        <w:rPr>
          <w:lang w:eastAsia="en-GB"/>
        </w:rPr>
        <w:t>.</w:t>
      </w:r>
      <w:r w:rsidRPr="00EA525F">
        <w:rPr>
          <w:rStyle w:val="Allmrkuseviide"/>
          <w:lang w:eastAsia="en-GB"/>
        </w:rPr>
        <w:footnoteReference w:id="83"/>
      </w:r>
      <w:r w:rsidRPr="00EA525F">
        <w:rPr>
          <w:lang w:eastAsia="en-GB"/>
        </w:rPr>
        <w:t xml:space="preserve">  </w:t>
      </w:r>
    </w:p>
    <w:p w14:paraId="16B7D200" w14:textId="77777777" w:rsidR="005640B3" w:rsidRDefault="005640B3" w:rsidP="00DF3708">
      <w:pPr>
        <w:shd w:val="clear" w:color="auto" w:fill="FFFFFF"/>
        <w:spacing w:after="0" w:line="240" w:lineRule="auto"/>
        <w:jc w:val="both"/>
        <w:rPr>
          <w:lang w:eastAsia="en-GB"/>
        </w:rPr>
      </w:pPr>
    </w:p>
    <w:p w14:paraId="7B68BAC9" w14:textId="17FBF690" w:rsidR="00DF3708" w:rsidRDefault="00EA525F" w:rsidP="003A50BF">
      <w:pPr>
        <w:shd w:val="clear" w:color="auto" w:fill="FFFFFF"/>
        <w:spacing w:after="0" w:line="240" w:lineRule="auto"/>
        <w:jc w:val="both"/>
        <w:rPr>
          <w:lang w:eastAsia="en-GB"/>
        </w:rPr>
      </w:pPr>
      <w:r>
        <w:rPr>
          <w:lang w:eastAsia="en-GB"/>
        </w:rPr>
        <w:t>Krediiditeaberegistris sisalduvatele</w:t>
      </w:r>
      <w:r w:rsidR="00864645" w:rsidRPr="00BE6BD5">
        <w:rPr>
          <w:lang w:eastAsia="en-GB"/>
        </w:rPr>
        <w:t xml:space="preserve"> andmetele tuginedes suudavad krediidiandjad efektiivsemalt vähendada </w:t>
      </w:r>
      <w:proofErr w:type="spellStart"/>
      <w:r w:rsidR="00864645" w:rsidRPr="00BE6BD5">
        <w:rPr>
          <w:lang w:eastAsia="et-EE"/>
        </w:rPr>
        <w:t>ü</w:t>
      </w:r>
      <w:r w:rsidR="00864645" w:rsidRPr="00BE6BD5">
        <w:rPr>
          <w:lang w:eastAsia="en-GB"/>
        </w:rPr>
        <w:t>lelaenamise</w:t>
      </w:r>
      <w:proofErr w:type="spellEnd"/>
      <w:r w:rsidR="00C755F4">
        <w:rPr>
          <w:lang w:eastAsia="en-GB"/>
        </w:rPr>
        <w:t xml:space="preserve"> </w:t>
      </w:r>
      <w:r w:rsidR="00864645" w:rsidRPr="00BE6BD5">
        <w:rPr>
          <w:lang w:eastAsia="en-GB"/>
        </w:rPr>
        <w:t xml:space="preserve">tekkimist ning eeldatavalt on sellel ka positiivne mõju tervisepõhiõiguse kaitsmisel (eelkõige vaimse tervise aspekt) ja muude </w:t>
      </w:r>
      <w:proofErr w:type="spellStart"/>
      <w:r w:rsidR="00864645" w:rsidRPr="00BE6BD5">
        <w:rPr>
          <w:lang w:eastAsia="en-GB"/>
        </w:rPr>
        <w:t>ülelaenamisest</w:t>
      </w:r>
      <w:proofErr w:type="spellEnd"/>
      <w:r w:rsidR="00864645" w:rsidRPr="00BE6BD5">
        <w:rPr>
          <w:lang w:eastAsia="en-GB"/>
        </w:rPr>
        <w:t xml:space="preserve"> tingitud sotsiaalprobleemide vähendamise suunas ühiskonnas. Seega võib sotsiaalriigi põhimõtetest lähtumist ja</w:t>
      </w:r>
      <w:r>
        <w:rPr>
          <w:lang w:eastAsia="en-GB"/>
        </w:rPr>
        <w:t xml:space="preserve"> põhiseaduse §-st</w:t>
      </w:r>
      <w:r w:rsidR="00864645" w:rsidRPr="00BE6BD5">
        <w:rPr>
          <w:lang w:eastAsia="en-GB"/>
        </w:rPr>
        <w:t xml:space="preserve"> 28 tulenevaid kaalukaid õigusi käsitleda § 26 tuleneva põhiõiguse riive legitiimse eesmärgina. </w:t>
      </w:r>
    </w:p>
    <w:p w14:paraId="70CBE5DA" w14:textId="77777777" w:rsidR="003A50BF" w:rsidRDefault="003A50BF" w:rsidP="003A50BF">
      <w:pPr>
        <w:shd w:val="clear" w:color="auto" w:fill="FFFFFF"/>
        <w:spacing w:after="0" w:line="240" w:lineRule="auto"/>
        <w:jc w:val="both"/>
        <w:rPr>
          <w:rFonts w:cs="Times New Roman"/>
          <w:i/>
          <w:iCs/>
          <w:lang w:eastAsia="en-GB"/>
        </w:rPr>
      </w:pPr>
    </w:p>
    <w:p w14:paraId="72C4E369" w14:textId="2D21F454" w:rsidR="00335BA9" w:rsidRPr="00AC1674" w:rsidRDefault="00335BA9" w:rsidP="00DF3708">
      <w:pPr>
        <w:pStyle w:val="Pealkiri3"/>
        <w:spacing w:before="0" w:line="240" w:lineRule="auto"/>
        <w:rPr>
          <w:rFonts w:ascii="Times New Roman" w:hAnsi="Times New Roman" w:cs="Times New Roman"/>
          <w:i/>
          <w:iCs/>
          <w:color w:val="auto"/>
          <w:u w:val="single"/>
          <w:lang w:eastAsia="en-GB"/>
        </w:rPr>
      </w:pPr>
      <w:r w:rsidRPr="00AC1674">
        <w:rPr>
          <w:rFonts w:ascii="Times New Roman" w:hAnsi="Times New Roman" w:cs="Times New Roman"/>
          <w:i/>
          <w:iCs/>
          <w:color w:val="auto"/>
          <w:u w:val="single"/>
          <w:lang w:eastAsia="en-GB"/>
        </w:rPr>
        <w:t xml:space="preserve">Riive </w:t>
      </w:r>
      <w:r w:rsidR="00944E4D">
        <w:rPr>
          <w:rFonts w:ascii="Times New Roman" w:hAnsi="Times New Roman" w:cs="Times New Roman"/>
          <w:i/>
          <w:iCs/>
          <w:color w:val="auto"/>
          <w:u w:val="single"/>
          <w:lang w:eastAsia="en-GB"/>
        </w:rPr>
        <w:t>proportsionaalsus</w:t>
      </w:r>
    </w:p>
    <w:p w14:paraId="20597970" w14:textId="0AA71721" w:rsidR="00112F04" w:rsidRDefault="00335BA9" w:rsidP="00DF3708">
      <w:pPr>
        <w:spacing w:after="0" w:line="240" w:lineRule="auto"/>
        <w:jc w:val="both"/>
        <w:rPr>
          <w:color w:val="000000" w:themeColor="text1"/>
          <w:lang w:eastAsia="en-GB"/>
        </w:rPr>
      </w:pPr>
      <w:r w:rsidRPr="00BE6BD5">
        <w:rPr>
          <w:color w:val="000000" w:themeColor="text1"/>
          <w:lang w:eastAsia="en-GB"/>
        </w:rPr>
        <w:t xml:space="preserve">Õigusnorm, millele põhiõiguste riive tugineb, peab olema piisavalt </w:t>
      </w:r>
      <w:r w:rsidR="00112F04">
        <w:rPr>
          <w:color w:val="000000" w:themeColor="text1"/>
          <w:lang w:eastAsia="en-GB"/>
        </w:rPr>
        <w:t>selge. Õigusselguse põhimõte tuleneb põhiseaduse § 13 lõikest 2</w:t>
      </w:r>
      <w:r w:rsidRPr="00BE6BD5">
        <w:rPr>
          <w:color w:val="000000" w:themeColor="text1"/>
          <w:lang w:eastAsia="en-GB"/>
        </w:rPr>
        <w:t>. Riigikoh</w:t>
      </w:r>
      <w:r w:rsidR="00112F04">
        <w:rPr>
          <w:color w:val="000000" w:themeColor="text1"/>
          <w:lang w:eastAsia="en-GB"/>
        </w:rPr>
        <w:t xml:space="preserve">us on leidnud, et </w:t>
      </w:r>
      <w:r w:rsidRPr="00BE6BD5">
        <w:rPr>
          <w:color w:val="000000" w:themeColor="text1"/>
          <w:lang w:eastAsia="en-GB"/>
        </w:rPr>
        <w:t>eraelu puutumatuse riivena käsitatakse muu hulgas isikuandmete kogumist, säilitamist, kasutamist ja avalikustamist.</w:t>
      </w:r>
      <w:r w:rsidRPr="00BE6BD5">
        <w:rPr>
          <w:rStyle w:val="Allmrkuseviide"/>
          <w:color w:val="000000" w:themeColor="text1"/>
          <w:lang w:eastAsia="en-GB"/>
        </w:rPr>
        <w:footnoteReference w:id="84"/>
      </w:r>
      <w:r w:rsidRPr="00BE6BD5">
        <w:rPr>
          <w:color w:val="000000" w:themeColor="text1"/>
          <w:lang w:eastAsia="en-GB"/>
        </w:rPr>
        <w:t xml:space="preserve"> </w:t>
      </w:r>
      <w:r w:rsidR="00112F04">
        <w:rPr>
          <w:color w:val="000000" w:themeColor="text1"/>
          <w:lang w:eastAsia="en-GB"/>
        </w:rPr>
        <w:t>Põhiseaduse</w:t>
      </w:r>
      <w:r w:rsidRPr="00BE6BD5">
        <w:rPr>
          <w:color w:val="000000" w:themeColor="text1"/>
          <w:lang w:eastAsia="en-GB"/>
        </w:rPr>
        <w:t xml:space="preserve"> §-ga 26 tagatud eraelu puutumatuse kaitset riivab seega tegevus, mille tulemusena piiratakse isiku õigust otsustada, kellele ta andmeid enda finantskohustuste ja regulaarsete maksete suuruse kohta annab või kes seda teavet saab. </w:t>
      </w:r>
      <w:r w:rsidRPr="00112F04">
        <w:rPr>
          <w:color w:val="000000" w:themeColor="text1"/>
          <w:lang w:eastAsia="en-GB"/>
        </w:rPr>
        <w:t xml:space="preserve">Olukorras, kus krediidiandjad saavad õiguse koguda ja </w:t>
      </w:r>
      <w:r w:rsidR="00944E4D">
        <w:rPr>
          <w:color w:val="000000" w:themeColor="text1"/>
          <w:lang w:eastAsia="en-GB"/>
        </w:rPr>
        <w:t>saada</w:t>
      </w:r>
      <w:r w:rsidR="00944E4D" w:rsidRPr="00112F04">
        <w:rPr>
          <w:color w:val="000000" w:themeColor="text1"/>
          <w:lang w:eastAsia="en-GB"/>
        </w:rPr>
        <w:t xml:space="preserve"> </w:t>
      </w:r>
      <w:r w:rsidRPr="00112F04">
        <w:rPr>
          <w:color w:val="000000" w:themeColor="text1"/>
          <w:lang w:eastAsia="en-GB"/>
        </w:rPr>
        <w:t>andmeid tarbija</w:t>
      </w:r>
      <w:r w:rsidRPr="00112F04">
        <w:rPr>
          <w:lang w:eastAsia="en-GB"/>
        </w:rPr>
        <w:t xml:space="preserve"> finantskohustuste kohta</w:t>
      </w:r>
      <w:r w:rsidRPr="00112F04">
        <w:rPr>
          <w:color w:val="000000" w:themeColor="text1"/>
          <w:lang w:eastAsia="en-GB"/>
        </w:rPr>
        <w:t xml:space="preserve">, tekib krediidiandjatel võimalus saada teavet isiku </w:t>
      </w:r>
      <w:r w:rsidR="00112F04">
        <w:rPr>
          <w:color w:val="000000" w:themeColor="text1"/>
          <w:lang w:eastAsia="en-GB"/>
        </w:rPr>
        <w:t>finants</w:t>
      </w:r>
      <w:r w:rsidRPr="00112F04">
        <w:rPr>
          <w:color w:val="000000" w:themeColor="text1"/>
          <w:lang w:eastAsia="en-GB"/>
        </w:rPr>
        <w:t>seisu ja majanduslike huvide kohta</w:t>
      </w:r>
      <w:r w:rsidR="00112F04">
        <w:rPr>
          <w:color w:val="000000" w:themeColor="text1"/>
          <w:lang w:eastAsia="en-GB"/>
        </w:rPr>
        <w:t xml:space="preserve"> ning</w:t>
      </w:r>
      <w:r w:rsidRPr="00112F04">
        <w:rPr>
          <w:color w:val="000000" w:themeColor="text1"/>
          <w:lang w:eastAsia="en-GB"/>
        </w:rPr>
        <w:t xml:space="preserve"> see kujutab endast isiku eraelu</w:t>
      </w:r>
      <w:r w:rsidR="00112F04">
        <w:rPr>
          <w:color w:val="000000" w:themeColor="text1"/>
          <w:lang w:eastAsia="en-GB"/>
        </w:rPr>
        <w:t xml:space="preserve"> puutumatuse</w:t>
      </w:r>
      <w:r w:rsidRPr="00112F04">
        <w:rPr>
          <w:color w:val="000000" w:themeColor="text1"/>
          <w:lang w:eastAsia="en-GB"/>
        </w:rPr>
        <w:t xml:space="preserve"> riivet. </w:t>
      </w:r>
    </w:p>
    <w:p w14:paraId="5B505BC3" w14:textId="77777777" w:rsidR="00DF3708" w:rsidRDefault="00DF3708" w:rsidP="00DF3708">
      <w:pPr>
        <w:spacing w:after="0" w:line="240" w:lineRule="auto"/>
        <w:jc w:val="both"/>
        <w:rPr>
          <w:lang w:eastAsia="en-GB"/>
        </w:rPr>
      </w:pPr>
    </w:p>
    <w:p w14:paraId="7CCD3719" w14:textId="7BD2A6A7" w:rsidR="00271CBE" w:rsidRPr="00271CBE" w:rsidRDefault="00271CBE" w:rsidP="00DF3708">
      <w:pPr>
        <w:spacing w:after="0" w:line="240" w:lineRule="auto"/>
        <w:jc w:val="both"/>
        <w:rPr>
          <w:lang w:eastAsia="en-GB"/>
        </w:rPr>
      </w:pPr>
      <w:r>
        <w:rPr>
          <w:lang w:eastAsia="en-GB"/>
        </w:rPr>
        <w:t>Nagu eespool märgitud, on põhiseaduse</w:t>
      </w:r>
      <w:r w:rsidRPr="00BE6BD5">
        <w:rPr>
          <w:lang w:eastAsia="en-GB"/>
        </w:rPr>
        <w:t xml:space="preserve"> § 26 teise lause kohaselt eraelu</w:t>
      </w:r>
      <w:r>
        <w:rPr>
          <w:lang w:eastAsia="en-GB"/>
        </w:rPr>
        <w:t xml:space="preserve"> puutumatuse õigust lubatud</w:t>
      </w:r>
      <w:r w:rsidRPr="00BE6BD5">
        <w:rPr>
          <w:lang w:eastAsia="en-GB"/>
        </w:rPr>
        <w:t xml:space="preserve"> </w:t>
      </w:r>
      <w:r w:rsidRPr="00A02E7C">
        <w:rPr>
          <w:lang w:eastAsia="en-GB"/>
        </w:rPr>
        <w:t xml:space="preserve">riivata üksnes seadusega või seaduse alusel ja </w:t>
      </w:r>
      <w:r w:rsidRPr="00BE6BD5">
        <w:rPr>
          <w:lang w:eastAsia="en-GB"/>
        </w:rPr>
        <w:t>tervise, avaliku korra või teiste inimeste õiguste ja vabaduste kaitse</w:t>
      </w:r>
      <w:r>
        <w:rPr>
          <w:lang w:eastAsia="en-GB"/>
        </w:rPr>
        <w:t>ks</w:t>
      </w:r>
      <w:r w:rsidRPr="00BE6BD5">
        <w:rPr>
          <w:lang w:eastAsia="en-GB"/>
        </w:rPr>
        <w:t xml:space="preserve">. </w:t>
      </w:r>
      <w:r>
        <w:rPr>
          <w:lang w:eastAsia="en-GB"/>
        </w:rPr>
        <w:t>I</w:t>
      </w:r>
      <w:r w:rsidRPr="00271CBE">
        <w:rPr>
          <w:color w:val="1B1C20"/>
          <w:shd w:val="clear" w:color="auto" w:fill="FFFFFF"/>
        </w:rPr>
        <w:t>sikuandmete</w:t>
      </w:r>
      <w:r>
        <w:rPr>
          <w:color w:val="1B1C20"/>
          <w:shd w:val="clear" w:color="auto" w:fill="FFFFFF"/>
        </w:rPr>
        <w:t xml:space="preserve"> kogumine krediiditeaberegistrisse ja nende edastamine krediidiandjale on lubatud</w:t>
      </w:r>
      <w:r w:rsidRPr="00271CBE">
        <w:rPr>
          <w:color w:val="1B1C20"/>
          <w:shd w:val="clear" w:color="auto" w:fill="FFFFFF"/>
        </w:rPr>
        <w:t xml:space="preserve">, kui on täidetud proportsionaalsuse kriteeriumid. </w:t>
      </w:r>
      <w:r>
        <w:rPr>
          <w:color w:val="1B1C20"/>
          <w:shd w:val="clear" w:color="auto" w:fill="FFFFFF"/>
        </w:rPr>
        <w:t>Ühtlasi tuleb</w:t>
      </w:r>
      <w:r w:rsidRPr="00271CBE">
        <w:rPr>
          <w:color w:val="1B1C20"/>
          <w:shd w:val="clear" w:color="auto" w:fill="FFFFFF"/>
        </w:rPr>
        <w:t xml:space="preserve"> </w:t>
      </w:r>
      <w:r>
        <w:rPr>
          <w:color w:val="1B1C20"/>
          <w:shd w:val="clear" w:color="auto" w:fill="FFFFFF"/>
        </w:rPr>
        <w:t>inimesi kaitsta</w:t>
      </w:r>
      <w:r w:rsidRPr="00271CBE">
        <w:rPr>
          <w:color w:val="1B1C20"/>
          <w:shd w:val="clear" w:color="auto" w:fill="FFFFFF"/>
        </w:rPr>
        <w:t xml:space="preserve"> nende ohtude eest, mille toovad endaga kaasa elektroonilised teabetöötlussüsteemid.</w:t>
      </w:r>
      <w:r w:rsidRPr="00271CBE">
        <w:rPr>
          <w:rStyle w:val="Allmrkuseviide"/>
          <w:color w:val="1B1C20"/>
          <w:shd w:val="clear" w:color="auto" w:fill="FFFFFF"/>
        </w:rPr>
        <w:footnoteReference w:id="85"/>
      </w:r>
    </w:p>
    <w:p w14:paraId="7D0D283A" w14:textId="77777777" w:rsidR="00271CBE" w:rsidRPr="00271CBE" w:rsidRDefault="00271CBE" w:rsidP="00DF3708">
      <w:pPr>
        <w:spacing w:after="0" w:line="240" w:lineRule="auto"/>
        <w:jc w:val="both"/>
      </w:pPr>
    </w:p>
    <w:p w14:paraId="4BD8E134" w14:textId="54A12CA9" w:rsidR="00335BA9" w:rsidRPr="00BE6BD5" w:rsidRDefault="00335BA9" w:rsidP="00030F0C">
      <w:pPr>
        <w:spacing w:after="0" w:line="240" w:lineRule="auto"/>
        <w:jc w:val="both"/>
        <w:rPr>
          <w:u w:val="single"/>
          <w:lang w:eastAsia="en-GB"/>
        </w:rPr>
      </w:pPr>
      <w:r w:rsidRPr="00DF3708">
        <w:rPr>
          <w:lang w:eastAsia="en-GB"/>
        </w:rPr>
        <w:t>Eeltoodust tuleneb, et isikuandmete töötlemine on lubatud seaduses sätestatud juhtudel ja korras</w:t>
      </w:r>
      <w:r w:rsidRPr="00BE6BD5">
        <w:rPr>
          <w:lang w:eastAsia="en-GB"/>
        </w:rPr>
        <w:t>, kui on olemas põhiõiguste riivet õigustavad kaalukad argumendid, mis on kooskõlas PS § 26 teise lausega</w:t>
      </w:r>
      <w:r w:rsidR="00030F0C">
        <w:rPr>
          <w:lang w:eastAsia="en-GB"/>
        </w:rPr>
        <w:t xml:space="preserve"> ja PS §-ga 31</w:t>
      </w:r>
      <w:r w:rsidRPr="00BE6BD5">
        <w:rPr>
          <w:lang w:eastAsia="en-GB"/>
        </w:rPr>
        <w:t xml:space="preserve">. </w:t>
      </w:r>
    </w:p>
    <w:p w14:paraId="0C611AD9" w14:textId="77777777" w:rsidR="005640B3" w:rsidRDefault="005640B3" w:rsidP="00DF3708">
      <w:pPr>
        <w:spacing w:after="0" w:line="240" w:lineRule="auto"/>
        <w:rPr>
          <w:u w:val="single"/>
          <w:lang w:eastAsia="en-GB"/>
        </w:rPr>
      </w:pPr>
    </w:p>
    <w:p w14:paraId="4D4B44A5" w14:textId="79433E5A" w:rsidR="00335BA9" w:rsidRPr="00BE6BD5" w:rsidRDefault="00335BA9" w:rsidP="00DF3708">
      <w:pPr>
        <w:spacing w:after="0" w:line="240" w:lineRule="auto"/>
        <w:jc w:val="both"/>
        <w:rPr>
          <w:shd w:val="clear" w:color="auto" w:fill="F1F1F1"/>
        </w:rPr>
      </w:pPr>
      <w:r w:rsidRPr="00BE6BD5">
        <w:rPr>
          <w:lang w:eastAsia="en-GB"/>
        </w:rPr>
        <w:t>Riive proportsionaalsuse hindamisel tuleb kaaluda ühelt poolt põhiõigusse sekkumise ulatust ja intensiivsust, teiselt poolt aga eesmärgi tähtsust.</w:t>
      </w:r>
      <w:r w:rsidRPr="00BE6BD5">
        <w:rPr>
          <w:rStyle w:val="Allmrkuseviide"/>
          <w:lang w:eastAsia="en-GB"/>
        </w:rPr>
        <w:footnoteReference w:id="86"/>
      </w:r>
      <w:r w:rsidRPr="00BE6BD5">
        <w:rPr>
          <w:lang w:eastAsia="en-GB"/>
        </w:rPr>
        <w:t xml:space="preserve"> Põhiõiguse riive on proportsionaalne, kui see on eesmärgi saavutamiseks sobiv, vajalik ja mõõdukas.</w:t>
      </w:r>
      <w:r w:rsidRPr="00BE6BD5">
        <w:rPr>
          <w:rStyle w:val="Allmrkuseviide"/>
          <w:lang w:eastAsia="en-GB"/>
        </w:rPr>
        <w:footnoteReference w:id="87"/>
      </w:r>
      <w:r w:rsidRPr="00BE6BD5">
        <w:rPr>
          <w:lang w:eastAsia="en-GB"/>
        </w:rPr>
        <w:t xml:space="preserve"> Hinnata tuleb selle eesmärgi kaalukust, mille saavutamise vahendiks riive on, s.t. kaalumise argumendid tulenevad legitiimsest eesmärgist. Abinõu proportsionaalsuse kaalumisel on vaja hinnata ka ühiskonnaolusid, s.t. majanduslikku ruumi, kus õiguslik regulatsioon toimib.</w:t>
      </w:r>
      <w:r w:rsidRPr="00BE6BD5">
        <w:rPr>
          <w:rStyle w:val="Allmrkuseviide"/>
          <w:lang w:eastAsia="en-GB"/>
        </w:rPr>
        <w:footnoteReference w:id="88"/>
      </w:r>
    </w:p>
    <w:p w14:paraId="3B337B1C" w14:textId="77777777" w:rsidR="005640B3" w:rsidRDefault="005640B3" w:rsidP="00DF3708">
      <w:pPr>
        <w:spacing w:after="0" w:line="240" w:lineRule="auto"/>
        <w:jc w:val="both"/>
        <w:rPr>
          <w:u w:val="single"/>
          <w:lang w:eastAsia="en-GB"/>
        </w:rPr>
      </w:pPr>
    </w:p>
    <w:p w14:paraId="5B954F6C" w14:textId="18C7C67E" w:rsidR="00335BA9" w:rsidRPr="00773435" w:rsidRDefault="00335BA9" w:rsidP="00773435">
      <w:pPr>
        <w:pStyle w:val="Loendilik"/>
        <w:numPr>
          <w:ilvl w:val="0"/>
          <w:numId w:val="41"/>
        </w:numPr>
        <w:spacing w:after="0" w:line="240" w:lineRule="auto"/>
        <w:jc w:val="both"/>
        <w:rPr>
          <w:i/>
          <w:iCs/>
          <w:u w:val="single"/>
          <w:lang w:eastAsia="en-GB"/>
        </w:rPr>
      </w:pPr>
      <w:r w:rsidRPr="00773435">
        <w:rPr>
          <w:i/>
          <w:iCs/>
          <w:u w:val="single"/>
          <w:lang w:eastAsia="en-GB"/>
        </w:rPr>
        <w:t>Vahendi sobivus</w:t>
      </w:r>
    </w:p>
    <w:p w14:paraId="0A14C824" w14:textId="77777777" w:rsidR="00335BA9" w:rsidRPr="00BE6BD5" w:rsidRDefault="00335BA9" w:rsidP="00DF3708">
      <w:pPr>
        <w:spacing w:after="0" w:line="240" w:lineRule="auto"/>
        <w:jc w:val="both"/>
        <w:rPr>
          <w:lang w:eastAsia="en-GB"/>
        </w:rPr>
      </w:pPr>
      <w:r w:rsidRPr="00BE6BD5">
        <w:t>Riivatava põhiõiguse – põhiõigus eraelu puutumatusele – riive proportsionaalsuse hindamise esimese etapina tuleb tuvastada, kas isikute finantskohustuste registri loomisega  kaasnev riive on sobiv käesoleva VTK-</w:t>
      </w:r>
      <w:proofErr w:type="spellStart"/>
      <w:r w:rsidRPr="00BE6BD5">
        <w:t>ga</w:t>
      </w:r>
      <w:proofErr w:type="spellEnd"/>
      <w:r w:rsidRPr="00BE6BD5">
        <w:t xml:space="preserve"> kavandatavate meetmete eesmärgi saavutamiseks. </w:t>
      </w:r>
    </w:p>
    <w:p w14:paraId="5A4EC1C0" w14:textId="1E16A872" w:rsidR="00335BA9" w:rsidRPr="00BE6BD5" w:rsidRDefault="00335BA9" w:rsidP="00DF3708">
      <w:pPr>
        <w:spacing w:after="0" w:line="240" w:lineRule="auto"/>
        <w:jc w:val="both"/>
        <w:rPr>
          <w:lang w:eastAsia="en-GB"/>
        </w:rPr>
      </w:pPr>
      <w:r w:rsidRPr="00BE6BD5">
        <w:rPr>
          <w:lang w:eastAsia="en-GB"/>
        </w:rPr>
        <w:t>Sobiv on abinõu, mis soodustab eesmärgi saavutamist.</w:t>
      </w:r>
      <w:r w:rsidRPr="00BE6BD5">
        <w:rPr>
          <w:color w:val="000000"/>
        </w:rPr>
        <w:t xml:space="preserve"> Sobivuse seisukohalt on vaieldamatult ebaproportsionaalne abinõu, mis ühelgi juhul ei soodusta piirangu eesmärgi saavutamist</w:t>
      </w:r>
      <w:r w:rsidRPr="00BE6BD5">
        <w:rPr>
          <w:rStyle w:val="Allmrkuseviide"/>
          <w:lang w:eastAsia="en-GB"/>
        </w:rPr>
        <w:footnoteReference w:id="89"/>
      </w:r>
      <w:r w:rsidRPr="00BE6BD5">
        <w:rPr>
          <w:lang w:eastAsia="en-GB"/>
        </w:rPr>
        <w:t xml:space="preserve">  Sobivuse nõude sisu on kaitsta isikut avaliku võimu tarbetu sekkumise eest.</w:t>
      </w:r>
      <w:r w:rsidRPr="00BE6BD5">
        <w:rPr>
          <w:rStyle w:val="Allmrkuseviide"/>
          <w:lang w:eastAsia="en-GB"/>
        </w:rPr>
        <w:footnoteReference w:id="90"/>
      </w:r>
      <w:r w:rsidRPr="00BE6BD5">
        <w:rPr>
          <w:lang w:eastAsia="en-GB"/>
        </w:rPr>
        <w:t xml:space="preserve"> Riigikohus on rõhutanud, et sobivuse kriteeriumi hindamisel  piisab ka sellest, et eesmärki on põhimõtteliselt võimalik vaidlusaluse meetmega saavutada</w:t>
      </w:r>
      <w:r w:rsidR="00DF3708">
        <w:rPr>
          <w:lang w:eastAsia="en-GB"/>
        </w:rPr>
        <w:t>.</w:t>
      </w:r>
      <w:r w:rsidRPr="00BE6BD5">
        <w:rPr>
          <w:lang w:eastAsia="en-GB"/>
        </w:rPr>
        <w:t xml:space="preserve"> </w:t>
      </w:r>
    </w:p>
    <w:p w14:paraId="494ED698" w14:textId="77777777" w:rsidR="00DF3708" w:rsidRDefault="00DF3708" w:rsidP="00DF3708">
      <w:pPr>
        <w:spacing w:after="0" w:line="240" w:lineRule="auto"/>
        <w:jc w:val="both"/>
        <w:rPr>
          <w:lang w:eastAsia="en-GB"/>
        </w:rPr>
      </w:pPr>
    </w:p>
    <w:p w14:paraId="1A6BD731" w14:textId="3B67F45F" w:rsidR="00335BA9" w:rsidRDefault="00335BA9" w:rsidP="00DF3708">
      <w:pPr>
        <w:spacing w:after="0" w:line="240" w:lineRule="auto"/>
        <w:jc w:val="both"/>
        <w:rPr>
          <w:lang w:eastAsia="en-GB"/>
        </w:rPr>
      </w:pPr>
      <w:r w:rsidRPr="00BE6BD5">
        <w:rPr>
          <w:lang w:eastAsia="en-GB"/>
        </w:rPr>
        <w:t>Laenutaotlejate finantskohustuste andmete kogumise ja omavahel jagamise kohustuse kehtestamine võib soodustada krediidiandjate poolt vastutustundliku laenamise põhimõtete tõhusamat järgimist, kuna loob krediidiandjatele efektiivsemad tingimused laenutaotleja finantskohustuste põhjalikuks hindamiseks krediidiotsuse tegemisel. Vastutustundlik laenamine on krediidiriski hindamise, mõõtmise ja juhtimise oluline vahend, mis</w:t>
      </w:r>
      <w:r w:rsidR="00DF3708">
        <w:rPr>
          <w:lang w:eastAsia="en-GB"/>
        </w:rPr>
        <w:t xml:space="preserve"> tagab krediidituru usaldusväärsuse ja</w:t>
      </w:r>
      <w:r w:rsidRPr="00BE6BD5">
        <w:rPr>
          <w:lang w:eastAsia="en-GB"/>
        </w:rPr>
        <w:t xml:space="preserve"> võib mh soodsalt mõjuda krediidiasutuste kapitalivajadusele (vähendada kapitalinõuet krediidiriski katteks).</w:t>
      </w:r>
    </w:p>
    <w:p w14:paraId="7B98FBDC" w14:textId="77777777" w:rsidR="00DF3708" w:rsidRPr="00BE6BD5" w:rsidRDefault="00DF3708" w:rsidP="00DF3708">
      <w:pPr>
        <w:spacing w:after="0" w:line="240" w:lineRule="auto"/>
        <w:jc w:val="both"/>
        <w:rPr>
          <w:color w:val="538135" w:themeColor="accent6" w:themeShade="BF"/>
          <w:lang w:eastAsia="en-GB"/>
        </w:rPr>
      </w:pPr>
    </w:p>
    <w:p w14:paraId="362B309E" w14:textId="14283B5A" w:rsidR="00335BA9" w:rsidRDefault="00335BA9" w:rsidP="00DF3708">
      <w:pPr>
        <w:spacing w:after="0" w:line="240" w:lineRule="auto"/>
        <w:jc w:val="both"/>
      </w:pPr>
      <w:r w:rsidRPr="00DF3708">
        <w:t>Nagu juba eespool rõhutatud, siis positiivne krediidiregister vähendab informatsiooni asümmeetriat ja tagab tarbijate finantskohustuste kohta objektiivse teabe.</w:t>
      </w:r>
      <w:r w:rsidRPr="00BE6BD5">
        <w:rPr>
          <w:b/>
          <w:bCs/>
        </w:rPr>
        <w:t xml:space="preserve"> </w:t>
      </w:r>
      <w:r w:rsidRPr="00BE6BD5">
        <w:t>Vastav uuring on näidanud, krediidiandmete vahetamine vähendab krediidikohustuste rikkumist, kuid  positiivne efekt on väiksem, kui krediiditurg on kontsentreeritud.</w:t>
      </w:r>
      <w:r w:rsidRPr="00BE6BD5">
        <w:rPr>
          <w:rStyle w:val="Allmrkuseviide"/>
        </w:rPr>
        <w:footnoteReference w:id="91"/>
      </w:r>
      <w:r w:rsidRPr="00BE6BD5">
        <w:t xml:space="preserve"> Selle kaudu soodustatakse tarbijakrediidi turul tegutsevatele ettevõtjatele võrdsemad konkurentsitingimused (suured ettevõtjad, kellel on suur arv kliente, kaotavad informatsiooni asümmeetria vähenemise tõttu teatud ulatuses konkurentsieelist), ning see võib kaasa tuua tarbijate jaoks soodsamad lepingutingimused, s.h. tarbijakrediidi intressitaseme vähenemise.</w:t>
      </w:r>
    </w:p>
    <w:p w14:paraId="0698FB05" w14:textId="77777777" w:rsidR="00DF3708" w:rsidRPr="00BE6BD5" w:rsidRDefault="00DF3708" w:rsidP="00DF3708">
      <w:pPr>
        <w:spacing w:after="0" w:line="240" w:lineRule="auto"/>
        <w:jc w:val="both"/>
      </w:pPr>
    </w:p>
    <w:p w14:paraId="1CE61A89" w14:textId="0E7DE483" w:rsidR="00335BA9" w:rsidRDefault="00335BA9" w:rsidP="00DF3708">
      <w:pPr>
        <w:spacing w:after="0" w:line="240" w:lineRule="auto"/>
        <w:jc w:val="both"/>
      </w:pPr>
      <w:r w:rsidRPr="00BE6BD5">
        <w:t>Registriandmete alusel teavad krediidiandjad täpsemalt tarbija kogu finantskohustuste suurust ja muid tingimusi ning saavad</w:t>
      </w:r>
      <w:r w:rsidR="00DF3708">
        <w:t xml:space="preserve"> </w:t>
      </w:r>
      <w:r w:rsidR="00DF3708" w:rsidRPr="00BE6BD5">
        <w:t xml:space="preserve">tõhusamalt </w:t>
      </w:r>
      <w:r w:rsidRPr="00BE6BD5">
        <w:t xml:space="preserve">rakendada vastutustundliku laenamise põhimõtet. Selle abil  on võimalik tasakaalustada krediiditurul osalevate poolte erinevaid huvisid ja vähendada </w:t>
      </w:r>
      <w:proofErr w:type="spellStart"/>
      <w:r w:rsidRPr="00BE6BD5">
        <w:t>üle</w:t>
      </w:r>
      <w:r w:rsidR="002C3696">
        <w:t>laneamise</w:t>
      </w:r>
      <w:proofErr w:type="spellEnd"/>
      <w:r w:rsidRPr="00BE6BD5">
        <w:t xml:space="preserve"> tekkimise tõenäosust ja laenuorjusesse sattumist. Ülemääraste finantskohustuste tekkimise vältimine võimaldab efektiivsemalt sotsiaalriigi põhimõtete järgimist. Tasakaalustatud turg  aitaks kaasa krediidiandjate ja </w:t>
      </w:r>
      <w:r w:rsidR="002C3696">
        <w:t>-</w:t>
      </w:r>
      <w:r w:rsidRPr="00BE6BD5">
        <w:t>saajate vaheliste õigusvaidluste ja nendega seotud kulude vähenemisele (krediidikohustustega seotud kohtuvaidlused ja kohtuotsuste sundtäitmised tekitavad täiendavaid kulusid – õigusvaidlused on operatsioonirisk ja krediidiasutused peavad hoidma selle katteks täiendavat kapitali), samuti võib väheneda riigi poolt antavat abi vajavate inimeste arv.</w:t>
      </w:r>
    </w:p>
    <w:p w14:paraId="1F2F6989" w14:textId="77777777" w:rsidR="002C3696" w:rsidRPr="00BE6BD5" w:rsidRDefault="002C3696" w:rsidP="00DF3708">
      <w:pPr>
        <w:spacing w:after="0" w:line="240" w:lineRule="auto"/>
        <w:jc w:val="both"/>
      </w:pPr>
    </w:p>
    <w:p w14:paraId="5680F122" w14:textId="2BAF7B5F" w:rsidR="002C3696" w:rsidRDefault="00335BA9" w:rsidP="00DF3708">
      <w:pPr>
        <w:spacing w:after="0" w:line="240" w:lineRule="auto"/>
        <w:jc w:val="both"/>
      </w:pPr>
      <w:r w:rsidRPr="00BE6BD5">
        <w:t>Järelikult on krediidi</w:t>
      </w:r>
      <w:r w:rsidR="002C3696">
        <w:t>teabe</w:t>
      </w:r>
      <w:r w:rsidRPr="00BE6BD5">
        <w:t>registri loomine sobiv meede eeltoodud legitiimsete eesmärkide saavutamiseks.</w:t>
      </w:r>
    </w:p>
    <w:p w14:paraId="160E7EED" w14:textId="77777777" w:rsidR="002C3696" w:rsidRPr="00BE6BD5" w:rsidRDefault="002C3696" w:rsidP="00DF3708">
      <w:pPr>
        <w:spacing w:after="0" w:line="240" w:lineRule="auto"/>
        <w:jc w:val="both"/>
      </w:pPr>
    </w:p>
    <w:p w14:paraId="55360A7E" w14:textId="1DF3FC15" w:rsidR="00335BA9" w:rsidRPr="00773435" w:rsidRDefault="00335BA9" w:rsidP="00773435">
      <w:pPr>
        <w:pStyle w:val="Loendilik"/>
        <w:numPr>
          <w:ilvl w:val="0"/>
          <w:numId w:val="41"/>
        </w:numPr>
        <w:spacing w:after="0" w:line="240" w:lineRule="auto"/>
        <w:jc w:val="both"/>
        <w:rPr>
          <w:i/>
          <w:iCs/>
          <w:u w:val="single"/>
          <w:lang w:eastAsia="en-GB"/>
        </w:rPr>
      </w:pPr>
      <w:r w:rsidRPr="00773435">
        <w:rPr>
          <w:i/>
          <w:iCs/>
          <w:u w:val="single"/>
          <w:lang w:eastAsia="en-GB"/>
        </w:rPr>
        <w:t>Vahendi vajalikkus</w:t>
      </w:r>
    </w:p>
    <w:p w14:paraId="153D719F" w14:textId="112B657B" w:rsidR="00335BA9" w:rsidRDefault="00335BA9" w:rsidP="00DF3708">
      <w:pPr>
        <w:spacing w:after="0" w:line="240" w:lineRule="auto"/>
        <w:jc w:val="both"/>
        <w:rPr>
          <w:lang w:eastAsia="en-GB"/>
        </w:rPr>
      </w:pPr>
      <w:r w:rsidRPr="00BE6BD5">
        <w:rPr>
          <w:lang w:eastAsia="en-GB"/>
        </w:rPr>
        <w:t xml:space="preserve">Kavandatava regulatsiooni vajalikkust hinnates tuleb kaaluda, kas võiks olla olemas puudutatud isikute õigusi vähem riivavaid abinõusid, mis aitaksid seatud eesmärke saavutada sama tõhusalt. Hinnata tuleb seatud eesmärkide, mille saavutamise vahendiks põhiõiguste riive on, kaalukust.  </w:t>
      </w:r>
    </w:p>
    <w:p w14:paraId="2B5CF4E2" w14:textId="77777777" w:rsidR="002C3696" w:rsidRPr="002C3696" w:rsidRDefault="002C3696" w:rsidP="00DF3708">
      <w:pPr>
        <w:spacing w:after="0" w:line="240" w:lineRule="auto"/>
        <w:jc w:val="both"/>
        <w:rPr>
          <w:lang w:eastAsia="en-GB"/>
        </w:rPr>
      </w:pPr>
    </w:p>
    <w:p w14:paraId="713C9F2D" w14:textId="2D736443" w:rsidR="00335BA9" w:rsidRDefault="00335BA9" w:rsidP="00DF3708">
      <w:pPr>
        <w:spacing w:after="0" w:line="240" w:lineRule="auto"/>
        <w:jc w:val="both"/>
        <w:rPr>
          <w:lang w:eastAsia="et-EE"/>
        </w:rPr>
      </w:pPr>
      <w:r w:rsidRPr="002C3696">
        <w:t xml:space="preserve">Muid häid alternatiive, mis võimaldaksid krediidivõimelisuse hindamiseks vajalikku teavet </w:t>
      </w:r>
      <w:r w:rsidR="002C3696">
        <w:t>tarbija</w:t>
      </w:r>
      <w:r w:rsidRPr="002C3696">
        <w:t xml:space="preserve"> finantskohustuste kohta koguda samaväärselt kui vastava teabe kogumine usaldusväärsesse andmebaasi teadaolevalt teiste E</w:t>
      </w:r>
      <w:r w:rsidR="002C3696">
        <w:t>uroopa Liidu</w:t>
      </w:r>
      <w:r w:rsidRPr="002C3696">
        <w:t xml:space="preserve"> liikmesriikide õiguspraktikas</w:t>
      </w:r>
      <w:r w:rsidR="00D768A6">
        <w:t>,</w:t>
      </w:r>
      <w:r w:rsidRPr="002C3696">
        <w:t xml:space="preserve"> ei ole.</w:t>
      </w:r>
      <w:r w:rsidRPr="00BE6BD5">
        <w:t xml:space="preserve"> Nii tarbijakrediidi direktiivis</w:t>
      </w:r>
      <w:r w:rsidR="002C3696">
        <w:t xml:space="preserve"> </w:t>
      </w:r>
      <w:r w:rsidRPr="00BE6BD5">
        <w:t xml:space="preserve">kui ka hüpoteekkrediidi direktiivis tuuakse välja, et </w:t>
      </w:r>
      <w:r w:rsidRPr="00BE6BD5">
        <w:rPr>
          <w:lang w:eastAsia="et-EE"/>
        </w:rPr>
        <w:t>tarbija krediidivõimelisuse hindamisel on kasulik kasutada krediidiandmebaasi (</w:t>
      </w:r>
      <w:r w:rsidR="002C3696">
        <w:rPr>
          <w:lang w:eastAsia="et-EE"/>
        </w:rPr>
        <w:t>vastavalt</w:t>
      </w:r>
      <w:r w:rsidRPr="00BE6BD5">
        <w:rPr>
          <w:lang w:eastAsia="et-EE"/>
        </w:rPr>
        <w:t xml:space="preserve"> </w:t>
      </w:r>
      <w:proofErr w:type="spellStart"/>
      <w:r w:rsidRPr="00BE6BD5">
        <w:rPr>
          <w:lang w:eastAsia="et-EE"/>
        </w:rPr>
        <w:t>pp</w:t>
      </w:r>
      <w:proofErr w:type="spellEnd"/>
      <w:r w:rsidRPr="00BE6BD5">
        <w:rPr>
          <w:lang w:eastAsia="et-EE"/>
        </w:rPr>
        <w:t xml:space="preserve"> 28</w:t>
      </w:r>
      <w:r w:rsidR="002C3696">
        <w:rPr>
          <w:lang w:eastAsia="et-EE"/>
        </w:rPr>
        <w:t xml:space="preserve"> ja </w:t>
      </w:r>
      <w:r w:rsidRPr="00BE6BD5">
        <w:rPr>
          <w:lang w:eastAsia="et-EE"/>
        </w:rPr>
        <w:t xml:space="preserve">p 59). Kooskõlas </w:t>
      </w:r>
      <w:r w:rsidR="00217FC1" w:rsidRPr="00BE6BD5">
        <w:t>Euroopa Pangandusjärelevalve Asutus</w:t>
      </w:r>
      <w:r w:rsidR="00217FC1">
        <w:t xml:space="preserve"> </w:t>
      </w:r>
      <w:r w:rsidRPr="00BE6BD5">
        <w:rPr>
          <w:lang w:eastAsia="et-EE"/>
        </w:rPr>
        <w:t>suunise punktiga 85</w:t>
      </w:r>
      <w:r w:rsidRPr="00BE6BD5">
        <w:rPr>
          <w:rStyle w:val="Allmrkuseviide"/>
          <w:lang w:eastAsia="et-EE"/>
        </w:rPr>
        <w:footnoteReference w:id="92"/>
      </w:r>
      <w:r w:rsidRPr="00BE6BD5">
        <w:rPr>
          <w:lang w:eastAsia="et-EE"/>
        </w:rPr>
        <w:t xml:space="preserve"> peaks krediidiandjatele krediidivõimelisuse hindamise eesmärgil olema kättesaadavad andmed tarbija finantskohustuste ja nende teenindamise kulude kohta. </w:t>
      </w:r>
      <w:r w:rsidR="00217FC1">
        <w:rPr>
          <w:lang w:eastAsia="et-EE"/>
        </w:rPr>
        <w:t xml:space="preserve"> </w:t>
      </w:r>
    </w:p>
    <w:p w14:paraId="26BC7441" w14:textId="77777777" w:rsidR="00217FC1" w:rsidRPr="00BE6BD5" w:rsidRDefault="00217FC1" w:rsidP="00DF3708">
      <w:pPr>
        <w:spacing w:after="0" w:line="240" w:lineRule="auto"/>
        <w:jc w:val="both"/>
      </w:pPr>
    </w:p>
    <w:p w14:paraId="15B326E4" w14:textId="113FB726" w:rsidR="00DC78E9" w:rsidRDefault="00335BA9" w:rsidP="00DF3708">
      <w:pPr>
        <w:spacing w:after="0" w:line="240" w:lineRule="auto"/>
        <w:jc w:val="both"/>
        <w:rPr>
          <w:color w:val="000000"/>
        </w:rPr>
      </w:pPr>
      <w:r w:rsidRPr="00BE6BD5">
        <w:rPr>
          <w:lang w:eastAsia="en-GB"/>
        </w:rPr>
        <w:t>Ühe võimaliku meetmena tuleb kaaluda näiteks juba kasutusel olevat võimalust küsida krediidivõime</w:t>
      </w:r>
      <w:r w:rsidR="00217FC1">
        <w:rPr>
          <w:lang w:eastAsia="en-GB"/>
        </w:rPr>
        <w:t>lisuse</w:t>
      </w:r>
      <w:r w:rsidRPr="00BE6BD5">
        <w:rPr>
          <w:lang w:eastAsia="en-GB"/>
        </w:rPr>
        <w:t xml:space="preserve"> hindamiseks vajalikku informatsiooni otse laenutaotleja käest, mis eelduslikult riivab isiku eraelu puutumatuse põhiõigust vähem kui krediidiandjate vahel andmete tsentraliseeritud kogumine ja/või vahetamine. Sellisel viisil võiks teoreetiliselt krediidiandja saada küll teavet, mis vastab tegelikkusele ja peaks olema täielik, ning on konkreetse otsuse tegemisel kooskõlas ka tarbija pangakonto väljavõtte andmetega. </w:t>
      </w:r>
      <w:r w:rsidRPr="00217FC1">
        <w:rPr>
          <w:lang w:eastAsia="en-GB"/>
        </w:rPr>
        <w:t xml:space="preserve">Praktikas </w:t>
      </w:r>
      <w:r w:rsidR="00217FC1" w:rsidRPr="00217FC1">
        <w:rPr>
          <w:lang w:eastAsia="en-GB"/>
        </w:rPr>
        <w:t xml:space="preserve">ei ole </w:t>
      </w:r>
      <w:r w:rsidRPr="00217FC1">
        <w:rPr>
          <w:lang w:eastAsia="en-GB"/>
        </w:rPr>
        <w:t>selline lahend</w:t>
      </w:r>
      <w:r w:rsidR="00217FC1">
        <w:rPr>
          <w:lang w:eastAsia="en-GB"/>
        </w:rPr>
        <w:t>us</w:t>
      </w:r>
      <w:r w:rsidRPr="00217FC1">
        <w:rPr>
          <w:lang w:eastAsia="en-GB"/>
        </w:rPr>
        <w:t xml:space="preserve"> osutunud efektiivseks. </w:t>
      </w:r>
      <w:r w:rsidR="00217FC1">
        <w:rPr>
          <w:lang w:eastAsia="en-GB"/>
        </w:rPr>
        <w:t>P</w:t>
      </w:r>
      <w:r w:rsidRPr="00217FC1">
        <w:rPr>
          <w:lang w:eastAsia="en-GB"/>
        </w:rPr>
        <w:t>aljud tarbijad ei tea oma kohustuste suurust, s</w:t>
      </w:r>
      <w:r w:rsidR="00217FC1">
        <w:rPr>
          <w:lang w:eastAsia="en-GB"/>
        </w:rPr>
        <w:t>h</w:t>
      </w:r>
      <w:r w:rsidRPr="00217FC1">
        <w:rPr>
          <w:lang w:eastAsia="en-GB"/>
        </w:rPr>
        <w:t xml:space="preserve"> intresside suurust.</w:t>
      </w:r>
      <w:r w:rsidRPr="00BE6BD5">
        <w:rPr>
          <w:lang w:eastAsia="en-GB"/>
        </w:rPr>
        <w:t xml:space="preserve"> Vastavalt KAVS § 50 lõikele 4 </w:t>
      </w:r>
      <w:r w:rsidRPr="00BE6BD5">
        <w:t>on krediidiandjad kohustatud vastutustundliku laenamise põhimõtte järgimiseks koguma andmeid isikute finantskohustuste ja sissetulekute kohta, muu</w:t>
      </w:r>
      <w:r w:rsidR="00D768A6">
        <w:t xml:space="preserve"> </w:t>
      </w:r>
      <w:r w:rsidRPr="00BE6BD5">
        <w:t xml:space="preserve">hulgas võimalusel kontrollima andmeid krediiditaotleja nimel avatud konto kontoväljavõttelt. </w:t>
      </w:r>
      <w:r w:rsidRPr="00217FC1">
        <w:t>Samas tuleb silmas pidada, et</w:t>
      </w:r>
      <w:r w:rsidRPr="00217FC1">
        <w:rPr>
          <w:color w:val="000000"/>
        </w:rPr>
        <w:t xml:space="preserve"> isikliku pangakonto väljavõtte esitamise kohustus riivab isiku eraelu puutumatust</w:t>
      </w:r>
      <w:r w:rsidR="00A14A80">
        <w:rPr>
          <w:color w:val="000000"/>
        </w:rPr>
        <w:t>.</w:t>
      </w:r>
      <w:r w:rsidR="00217FC1">
        <w:rPr>
          <w:rStyle w:val="Allmrkuseviide"/>
          <w:color w:val="000000"/>
        </w:rPr>
        <w:footnoteReference w:id="93"/>
      </w:r>
      <w:r w:rsidRPr="00BE6BD5">
        <w:rPr>
          <w:color w:val="000000"/>
        </w:rPr>
        <w:t xml:space="preserve"> Riive intensiivsust mõjutab olulisel määral nii see, kui pika ajavahemiku kohta isiku pangakonto väljavõtet nõutakse, kui ka see, kas nõutavat teavet on teatud kriteeriumide alusel piiritletud või nõutakse teavet kõigi tehingute kohta. </w:t>
      </w:r>
      <w:r w:rsidR="00DC78E9">
        <w:rPr>
          <w:color w:val="000000"/>
        </w:rPr>
        <w:t>E</w:t>
      </w:r>
      <w:r w:rsidRPr="00BE6BD5">
        <w:rPr>
          <w:color w:val="000000"/>
        </w:rPr>
        <w:t xml:space="preserve">raelu puutumatuse sellist riivet nii selle ajalise kui ka esemelise ulatuse tõttu </w:t>
      </w:r>
      <w:r w:rsidR="00DC78E9">
        <w:rPr>
          <w:color w:val="000000"/>
        </w:rPr>
        <w:t xml:space="preserve">ei saa </w:t>
      </w:r>
      <w:r w:rsidRPr="00BE6BD5">
        <w:rPr>
          <w:color w:val="000000"/>
        </w:rPr>
        <w:t>väheintensiivseks pidada.</w:t>
      </w:r>
      <w:r w:rsidRPr="00BE6BD5">
        <w:rPr>
          <w:rStyle w:val="Allmrkuseviide"/>
          <w:color w:val="000000"/>
        </w:rPr>
        <w:footnoteReference w:id="94"/>
      </w:r>
      <w:r w:rsidRPr="00BE6BD5">
        <w:rPr>
          <w:color w:val="000000"/>
        </w:rPr>
        <w:t xml:space="preserve"> </w:t>
      </w:r>
    </w:p>
    <w:p w14:paraId="1AC3903B" w14:textId="77777777" w:rsidR="00DC78E9" w:rsidRDefault="00DC78E9" w:rsidP="00DF3708">
      <w:pPr>
        <w:spacing w:after="0" w:line="240" w:lineRule="auto"/>
        <w:jc w:val="both"/>
        <w:rPr>
          <w:color w:val="000000"/>
        </w:rPr>
      </w:pPr>
    </w:p>
    <w:p w14:paraId="118C96B8" w14:textId="61A3F9A3" w:rsidR="00DC78E9" w:rsidRDefault="00335BA9" w:rsidP="00DF3708">
      <w:pPr>
        <w:spacing w:after="0" w:line="240" w:lineRule="auto"/>
        <w:jc w:val="both"/>
        <w:rPr>
          <w:color w:val="000000"/>
        </w:rPr>
      </w:pPr>
      <w:r w:rsidRPr="00DC78E9">
        <w:rPr>
          <w:color w:val="000000"/>
        </w:rPr>
        <w:t>Finantskohustuste kohta teabe saamine asjakohasest andmebaasist või platvormi vahendusel riivab väiksema arvu isikute (nii tarbija kui tema lähikondsete, s</w:t>
      </w:r>
      <w:r w:rsidR="00BE455D">
        <w:rPr>
          <w:color w:val="000000"/>
        </w:rPr>
        <w:t>h</w:t>
      </w:r>
      <w:r w:rsidRPr="00DC78E9">
        <w:rPr>
          <w:color w:val="000000"/>
        </w:rPr>
        <w:t xml:space="preserve"> elatise saajate või maksjate või muude tarbijaga majanduslikult seotud isikute) eraelu, kui krediidiasutuses avatud konto väljavõtte esitamise kohustus.</w:t>
      </w:r>
      <w:r w:rsidRPr="00BE6BD5">
        <w:rPr>
          <w:color w:val="000000"/>
        </w:rPr>
        <w:t xml:space="preserve"> </w:t>
      </w:r>
      <w:r w:rsidRPr="00BE6BD5">
        <w:t>Konto väljavõtte pinnalt on kredii</w:t>
      </w:r>
      <w:r w:rsidR="00DC78E9">
        <w:t>diandjale</w:t>
      </w:r>
      <w:r w:rsidRPr="00BE6BD5">
        <w:t xml:space="preserve"> kõik tehingud nähtaval (nt millise raviasutuse arveid on tasutud, millistes restoranides einestatud, kus piirkonnas liigutud jne).</w:t>
      </w:r>
      <w:r w:rsidRPr="00BE6BD5">
        <w:rPr>
          <w:color w:val="000000"/>
        </w:rPr>
        <w:t xml:space="preserve"> </w:t>
      </w:r>
    </w:p>
    <w:p w14:paraId="0F00CD14" w14:textId="77777777" w:rsidR="00DC78E9" w:rsidRPr="00BE6BD5" w:rsidRDefault="00DC78E9" w:rsidP="00DF3708">
      <w:pPr>
        <w:spacing w:after="0" w:line="240" w:lineRule="auto"/>
        <w:jc w:val="both"/>
        <w:rPr>
          <w:i/>
          <w:color w:val="000000"/>
        </w:rPr>
      </w:pPr>
    </w:p>
    <w:p w14:paraId="26815DCF" w14:textId="0F2A408B" w:rsidR="00335BA9" w:rsidRPr="00DC78E9" w:rsidRDefault="00335BA9" w:rsidP="00DF3708">
      <w:pPr>
        <w:spacing w:after="0" w:line="240" w:lineRule="auto"/>
        <w:jc w:val="both"/>
      </w:pPr>
      <w:r w:rsidRPr="00DC78E9">
        <w:t>Arvestades eeltoodut, s.h. teiste EL riikide praktikat, on positiivse krediidiregistri loomine vajalik meede eelpool toodud legitiimse eesmärgi saavutamiseks.</w:t>
      </w:r>
    </w:p>
    <w:p w14:paraId="162ECA9A" w14:textId="77777777" w:rsidR="00DC78E9" w:rsidRDefault="00DC78E9" w:rsidP="00DF3708">
      <w:pPr>
        <w:spacing w:after="0" w:line="240" w:lineRule="auto"/>
        <w:jc w:val="both"/>
        <w:rPr>
          <w:u w:val="single"/>
          <w:lang w:eastAsia="en-GB"/>
        </w:rPr>
      </w:pPr>
    </w:p>
    <w:p w14:paraId="4BF88665" w14:textId="0FB0A2E1" w:rsidR="00335BA9" w:rsidRPr="00773435" w:rsidRDefault="00335BA9" w:rsidP="00773435">
      <w:pPr>
        <w:pStyle w:val="Loendilik"/>
        <w:numPr>
          <w:ilvl w:val="0"/>
          <w:numId w:val="41"/>
        </w:numPr>
        <w:spacing w:after="0" w:line="240" w:lineRule="auto"/>
        <w:jc w:val="both"/>
        <w:rPr>
          <w:i/>
          <w:iCs/>
          <w:u w:val="single"/>
          <w:lang w:eastAsia="en-GB"/>
        </w:rPr>
      </w:pPr>
      <w:r w:rsidRPr="00773435">
        <w:rPr>
          <w:i/>
          <w:iCs/>
          <w:u w:val="single"/>
          <w:lang w:eastAsia="en-GB"/>
        </w:rPr>
        <w:t>Vahendi proportsionaalsus kitsamas tähenduses (mõõdukus)</w:t>
      </w:r>
    </w:p>
    <w:p w14:paraId="1848B360" w14:textId="77777777" w:rsidR="00335BA9" w:rsidRPr="00BE6BD5" w:rsidRDefault="00335BA9" w:rsidP="00DF3708">
      <w:pPr>
        <w:spacing w:after="0" w:line="240" w:lineRule="auto"/>
        <w:jc w:val="both"/>
        <w:rPr>
          <w:lang w:eastAsia="en-GB"/>
        </w:rPr>
      </w:pPr>
      <w:r w:rsidRPr="00BE6BD5">
        <w:rPr>
          <w:lang w:eastAsia="en-GB"/>
        </w:rPr>
        <w:t xml:space="preserve">Vahendi vajalikkus kitsamas tähenduses ehk leebeima vahendi põhimõte – </w:t>
      </w:r>
      <w:r w:rsidRPr="00BE6BD5">
        <w:rPr>
          <w:color w:val="1B1C20"/>
          <w:shd w:val="clear" w:color="auto" w:fill="FFFFFF"/>
          <w:lang w:eastAsia="en-GB"/>
        </w:rPr>
        <w:t xml:space="preserve">abinõu mõõdukuse üle otsustamiseks tuleb kaaluda ühelt poolt põhiõigusse sekkumise ulatust ja intensiivsust, teiselt poolt aga eesmärkide tähtsust. </w:t>
      </w:r>
      <w:r w:rsidRPr="00BE6BD5">
        <w:rPr>
          <w:lang w:eastAsia="en-GB"/>
        </w:rPr>
        <w:t>Abinõu on mõõdukas siis, kui sellega taotletav eesmärk kaalub üles põhiõiguse riive.</w:t>
      </w:r>
      <w:r w:rsidRPr="00BE6BD5">
        <w:rPr>
          <w:rStyle w:val="Allmrkuseviide"/>
          <w:lang w:eastAsia="en-GB"/>
        </w:rPr>
        <w:footnoteReference w:id="95"/>
      </w:r>
      <w:r w:rsidRPr="00BE6BD5">
        <w:rPr>
          <w:lang w:eastAsia="en-GB"/>
        </w:rPr>
        <w:t xml:space="preserve"> Mida intensiivsem on põhiõiguse riive, seda kaalukamad peavad olema seda õigustavad põhjused."</w:t>
      </w:r>
      <w:r w:rsidRPr="00BE6BD5">
        <w:rPr>
          <w:rStyle w:val="Allmrkuseviide"/>
          <w:lang w:eastAsia="en-GB"/>
        </w:rPr>
        <w:footnoteReference w:id="96"/>
      </w:r>
      <w:r w:rsidRPr="00BE6BD5">
        <w:rPr>
          <w:lang w:eastAsia="en-GB"/>
        </w:rPr>
        <w:t xml:space="preserve"> Seetõttu esmalt tuleb kujundada seisukoht riive intensiivsuse osas. </w:t>
      </w:r>
    </w:p>
    <w:p w14:paraId="381625D2" w14:textId="61F99C0F" w:rsidR="00335BA9" w:rsidRDefault="00335BA9" w:rsidP="00DF3708">
      <w:pPr>
        <w:spacing w:after="0" w:line="240" w:lineRule="auto"/>
        <w:jc w:val="both"/>
        <w:rPr>
          <w:lang w:eastAsia="et-EE"/>
        </w:rPr>
      </w:pPr>
      <w:r w:rsidRPr="00BE6BD5">
        <w:rPr>
          <w:lang w:eastAsia="et-EE"/>
        </w:rPr>
        <w:t>Riive intensiivsust vähendab asjaolu, et krediidi</w:t>
      </w:r>
      <w:r w:rsidR="00DC78E9">
        <w:rPr>
          <w:lang w:eastAsia="et-EE"/>
        </w:rPr>
        <w:t>teabe</w:t>
      </w:r>
      <w:r w:rsidRPr="00BE6BD5">
        <w:rPr>
          <w:lang w:eastAsia="et-EE"/>
        </w:rPr>
        <w:t>registri</w:t>
      </w:r>
      <w:r w:rsidR="00DC78E9">
        <w:rPr>
          <w:lang w:eastAsia="et-EE"/>
        </w:rPr>
        <w:t>s sisalduvaid</w:t>
      </w:r>
      <w:r w:rsidRPr="00BE6BD5">
        <w:rPr>
          <w:lang w:eastAsia="et-EE"/>
        </w:rPr>
        <w:t xml:space="preserve"> andmeid töödeldakse plaanitava seaduseelnõu kavandis sätestatud konkreetsel eesmärgil, muuhulgas tarbija huvides krediidiriski varajaseks kindlakstegemiseks ja kõrvaldamiseks.</w:t>
      </w:r>
    </w:p>
    <w:p w14:paraId="76C654E4" w14:textId="77777777" w:rsidR="00DC78E9" w:rsidRPr="00BE6BD5" w:rsidRDefault="00DC78E9" w:rsidP="00DF3708">
      <w:pPr>
        <w:spacing w:after="0" w:line="240" w:lineRule="auto"/>
        <w:jc w:val="both"/>
        <w:rPr>
          <w:lang w:eastAsia="et-EE"/>
        </w:rPr>
      </w:pPr>
    </w:p>
    <w:p w14:paraId="44B5A8C1" w14:textId="4D6114CF" w:rsidR="00335BA9" w:rsidRDefault="00335BA9" w:rsidP="00DF3708">
      <w:pPr>
        <w:spacing w:after="0" w:line="240" w:lineRule="auto"/>
        <w:jc w:val="both"/>
        <w:rPr>
          <w:lang w:eastAsia="et-EE"/>
        </w:rPr>
      </w:pPr>
      <w:r w:rsidRPr="00BE6BD5">
        <w:rPr>
          <w:lang w:eastAsia="en-GB"/>
        </w:rPr>
        <w:t>Seejuures pea</w:t>
      </w:r>
      <w:r w:rsidR="00DC78E9">
        <w:rPr>
          <w:lang w:eastAsia="en-GB"/>
        </w:rPr>
        <w:t>b</w:t>
      </w:r>
      <w:r w:rsidRPr="00BE6BD5">
        <w:rPr>
          <w:lang w:eastAsia="en-GB"/>
        </w:rPr>
        <w:t xml:space="preserve"> </w:t>
      </w:r>
      <w:r w:rsidRPr="00BE6BD5">
        <w:rPr>
          <w:lang w:eastAsia="et-EE"/>
        </w:rPr>
        <w:t>tarbijal olema õigus ja võimalus pääseda ligi neid puudutavatele andmetele andmebaasis, et vajaduse korral parandada, kustutada või nõuda nende töötlemise piiramist kui kõnealused andmed on ebatäpsed või neid on ebaseaduslikult töödeldud.</w:t>
      </w:r>
      <w:r w:rsidRPr="00BE6BD5">
        <w:rPr>
          <w:rStyle w:val="Allmrkuseviide"/>
          <w:lang w:eastAsia="et-EE"/>
        </w:rPr>
        <w:footnoteReference w:id="97"/>
      </w:r>
    </w:p>
    <w:p w14:paraId="0ECE4A12" w14:textId="77777777" w:rsidR="00DC78E9" w:rsidRPr="00BE6BD5" w:rsidRDefault="00DC78E9" w:rsidP="00DF3708">
      <w:pPr>
        <w:spacing w:after="0" w:line="240" w:lineRule="auto"/>
        <w:jc w:val="both"/>
        <w:rPr>
          <w:lang w:eastAsia="en-GB"/>
        </w:rPr>
      </w:pPr>
    </w:p>
    <w:p w14:paraId="13678546" w14:textId="1AFC3D14" w:rsidR="00335BA9" w:rsidRPr="00DC78E9" w:rsidRDefault="00335BA9" w:rsidP="00DF3708">
      <w:pPr>
        <w:spacing w:after="0" w:line="240" w:lineRule="auto"/>
        <w:jc w:val="both"/>
        <w:rPr>
          <w:lang w:eastAsia="en-GB"/>
        </w:rPr>
      </w:pPr>
      <w:r w:rsidRPr="00BE6BD5">
        <w:rPr>
          <w:lang w:eastAsia="en-GB"/>
        </w:rPr>
        <w:t xml:space="preserve">Eraelu puutumatuse põhiõiguse riive on seda intensiivsem, mida isiklikumat laadi infot peab isik välja andma. </w:t>
      </w:r>
      <w:r w:rsidRPr="00DC78E9">
        <w:rPr>
          <w:lang w:eastAsia="en-GB"/>
        </w:rPr>
        <w:t xml:space="preserve">Teave isiku finantskohustuste kohta ei kajasta inimese terviseandmeid, usulisi või poliitilisi vaateid ega muid </w:t>
      </w:r>
      <w:proofErr w:type="spellStart"/>
      <w:r w:rsidRPr="00DC78E9">
        <w:rPr>
          <w:lang w:eastAsia="en-GB"/>
        </w:rPr>
        <w:t>eriliigilisi</w:t>
      </w:r>
      <w:proofErr w:type="spellEnd"/>
      <w:r w:rsidRPr="00DC78E9">
        <w:rPr>
          <w:lang w:eastAsia="en-GB"/>
        </w:rPr>
        <w:t xml:space="preserve"> isikuandmeid. Teave, mis on seotud isiku sissetulekute ja rahaliste kohustuste väljaselgitamisega, ei ole sedalaadi  tundliku  iseloomuga. </w:t>
      </w:r>
    </w:p>
    <w:p w14:paraId="40E93F85" w14:textId="77777777" w:rsidR="00323137" w:rsidRDefault="00335BA9" w:rsidP="00DF3708">
      <w:pPr>
        <w:spacing w:after="0" w:line="240" w:lineRule="auto"/>
        <w:jc w:val="both"/>
        <w:rPr>
          <w:lang w:eastAsia="en-GB"/>
        </w:rPr>
      </w:pPr>
      <w:r w:rsidRPr="00DC78E9">
        <w:rPr>
          <w:lang w:eastAsia="en-GB"/>
        </w:rPr>
        <w:t>Tuleb siiski arvestada, et artikli 29 töörühm</w:t>
      </w:r>
      <w:r w:rsidRPr="00DC78E9">
        <w:rPr>
          <w:rStyle w:val="Allmrkuseviide"/>
          <w:lang w:eastAsia="en-GB"/>
        </w:rPr>
        <w:footnoteReference w:id="98"/>
      </w:r>
      <w:r w:rsidRPr="00DC78E9">
        <w:rPr>
          <w:lang w:eastAsia="en-GB"/>
        </w:rPr>
        <w:t xml:space="preserve"> on liigitanud finantsandmed rangelt isiklikeks andmeteks, sest nende kuritarvitamisel on ilmselgelt suur mõju andmesubjekti igapäevaelule.</w:t>
      </w:r>
      <w:r w:rsidRPr="00DC78E9">
        <w:rPr>
          <w:rStyle w:val="Allmrkuseviide"/>
          <w:lang w:eastAsia="en-GB"/>
        </w:rPr>
        <w:footnoteReference w:id="99"/>
      </w:r>
      <w:r w:rsidRPr="00DC78E9">
        <w:rPr>
          <w:lang w:eastAsia="en-GB"/>
        </w:rPr>
        <w:t xml:space="preserve"> </w:t>
      </w:r>
    </w:p>
    <w:p w14:paraId="0014666A" w14:textId="77777777" w:rsidR="00323137" w:rsidRDefault="00323137" w:rsidP="00DF3708">
      <w:pPr>
        <w:spacing w:after="0" w:line="240" w:lineRule="auto"/>
        <w:jc w:val="both"/>
        <w:rPr>
          <w:lang w:eastAsia="en-GB"/>
        </w:rPr>
      </w:pPr>
    </w:p>
    <w:p w14:paraId="49B2C1C1" w14:textId="4DD2802C" w:rsidR="00335BA9" w:rsidRPr="00DC78E9" w:rsidRDefault="00323137" w:rsidP="00DF3708">
      <w:pPr>
        <w:spacing w:after="0" w:line="240" w:lineRule="auto"/>
        <w:jc w:val="both"/>
      </w:pPr>
      <w:r>
        <w:rPr>
          <w:lang w:eastAsia="en-GB"/>
        </w:rPr>
        <w:t>K</w:t>
      </w:r>
      <w:r w:rsidR="00335BA9" w:rsidRPr="00DC78E9">
        <w:rPr>
          <w:lang w:eastAsia="en-GB"/>
        </w:rPr>
        <w:t>rediidi</w:t>
      </w:r>
      <w:r>
        <w:rPr>
          <w:lang w:eastAsia="en-GB"/>
        </w:rPr>
        <w:t>teabe</w:t>
      </w:r>
      <w:r w:rsidR="00335BA9" w:rsidRPr="00DC78E9">
        <w:rPr>
          <w:lang w:eastAsia="en-GB"/>
        </w:rPr>
        <w:t>registri andme</w:t>
      </w:r>
      <w:r>
        <w:rPr>
          <w:lang w:eastAsia="en-GB"/>
        </w:rPr>
        <w:t xml:space="preserve">id kasutades </w:t>
      </w:r>
      <w:r w:rsidR="00335BA9" w:rsidRPr="00DC78E9">
        <w:rPr>
          <w:lang w:eastAsia="en-GB"/>
        </w:rPr>
        <w:t xml:space="preserve">saaksid krediidiandjad krediidiotsuste tegemisel </w:t>
      </w:r>
      <w:r>
        <w:rPr>
          <w:lang w:eastAsia="en-GB"/>
        </w:rPr>
        <w:t xml:space="preserve">tugineda </w:t>
      </w:r>
      <w:r w:rsidR="00335BA9" w:rsidRPr="00DC78E9">
        <w:rPr>
          <w:lang w:eastAsia="en-GB"/>
        </w:rPr>
        <w:t xml:space="preserve">objektiivsest allikast pärinevale teabele. </w:t>
      </w:r>
      <w:r w:rsidR="00335BA9" w:rsidRPr="00DC78E9">
        <w:t>Ühtlasi annab krediidi</w:t>
      </w:r>
      <w:r>
        <w:t>teabe</w:t>
      </w:r>
      <w:r w:rsidR="00335BA9" w:rsidRPr="00DC78E9">
        <w:t>register tarbijale endale ülevaate, millised on tema finantskohustused ja millise teabe alusel krediidiandja teeb krediidivõimelisuse hinnangu, s</w:t>
      </w:r>
      <w:r>
        <w:t>h</w:t>
      </w:r>
      <w:r w:rsidR="00335BA9" w:rsidRPr="00DC78E9">
        <w:t xml:space="preserve"> krediidilepingu sõlmimisest keeldumise põhjuste kohta.  </w:t>
      </w:r>
    </w:p>
    <w:p w14:paraId="5A01F835" w14:textId="77777777" w:rsidR="00323137" w:rsidRDefault="00323137" w:rsidP="00DF3708">
      <w:pPr>
        <w:spacing w:after="0" w:line="240" w:lineRule="auto"/>
        <w:jc w:val="both"/>
        <w:rPr>
          <w:lang w:eastAsia="en-GB"/>
        </w:rPr>
      </w:pPr>
    </w:p>
    <w:p w14:paraId="69BFD77C" w14:textId="7290CB7D" w:rsidR="00335BA9" w:rsidRDefault="00335BA9" w:rsidP="00DF3708">
      <w:pPr>
        <w:spacing w:after="0" w:line="240" w:lineRule="auto"/>
        <w:jc w:val="both"/>
        <w:rPr>
          <w:lang w:eastAsia="en-GB"/>
        </w:rPr>
      </w:pPr>
      <w:r w:rsidRPr="00BE6BD5">
        <w:rPr>
          <w:lang w:eastAsia="en-GB"/>
        </w:rPr>
        <w:t>Registriandmetel võib olla teatav kaitsehüve, sest krediidiotsuse tegemiseks kogutavate minimaalselt vajalike andmete kättesaadavus krediidiandjale vähendaks vajadust koguda veel omal initsiatiivil muid andmeid krediidivõimelisuse hindamiseks. Isikuandmete töötlemisel, kasutades selleks nn suurandmete süsteemide (</w:t>
      </w:r>
      <w:proofErr w:type="spellStart"/>
      <w:r w:rsidRPr="00BE6BD5">
        <w:rPr>
          <w:i/>
          <w:lang w:eastAsia="en-GB"/>
        </w:rPr>
        <w:t>big</w:t>
      </w:r>
      <w:proofErr w:type="spellEnd"/>
      <w:r w:rsidRPr="00BE6BD5">
        <w:rPr>
          <w:i/>
          <w:lang w:eastAsia="en-GB"/>
        </w:rPr>
        <w:t xml:space="preserve"> </w:t>
      </w:r>
      <w:proofErr w:type="spellStart"/>
      <w:r w:rsidRPr="00BE6BD5">
        <w:rPr>
          <w:i/>
          <w:lang w:eastAsia="en-GB"/>
        </w:rPr>
        <w:t>data</w:t>
      </w:r>
      <w:proofErr w:type="spellEnd"/>
      <w:r w:rsidRPr="00BE6BD5">
        <w:rPr>
          <w:lang w:eastAsia="en-GB"/>
        </w:rPr>
        <w:t>) abil krediidivõimelisuse hindamisel ulatuslikult mittevajalikke andmeid, võib endas kätkeda mitmeid küsitavusi.</w:t>
      </w:r>
      <w:r w:rsidRPr="00BE6BD5">
        <w:rPr>
          <w:rStyle w:val="Allmrkuseviide"/>
          <w:lang w:eastAsia="en-GB"/>
        </w:rPr>
        <w:footnoteReference w:id="100"/>
      </w:r>
      <w:r w:rsidRPr="00BE6BD5">
        <w:rPr>
          <w:lang w:eastAsia="en-GB"/>
        </w:rPr>
        <w:t xml:space="preserve"> Seega võib positiivne krediidiregister väheneda krediidiandjate huvi/vajadust muude meetmetega  (sh </w:t>
      </w:r>
      <w:proofErr w:type="spellStart"/>
      <w:r w:rsidRPr="00BE6BD5">
        <w:rPr>
          <w:i/>
          <w:iCs/>
          <w:u w:val="single"/>
          <w:lang w:eastAsia="en-GB"/>
        </w:rPr>
        <w:t>big</w:t>
      </w:r>
      <w:proofErr w:type="spellEnd"/>
      <w:r w:rsidRPr="00BE6BD5">
        <w:rPr>
          <w:i/>
          <w:iCs/>
          <w:u w:val="single"/>
          <w:lang w:eastAsia="en-GB"/>
        </w:rPr>
        <w:t xml:space="preserve"> </w:t>
      </w:r>
      <w:proofErr w:type="spellStart"/>
      <w:r w:rsidRPr="00BE6BD5">
        <w:rPr>
          <w:i/>
          <w:iCs/>
          <w:u w:val="single"/>
          <w:lang w:eastAsia="en-GB"/>
        </w:rPr>
        <w:t>data</w:t>
      </w:r>
      <w:proofErr w:type="spellEnd"/>
      <w:r w:rsidRPr="00BE6BD5">
        <w:rPr>
          <w:lang w:eastAsia="en-GB"/>
        </w:rPr>
        <w:t xml:space="preserve">) sekkuda  isikute privaatsusesse. </w:t>
      </w:r>
    </w:p>
    <w:p w14:paraId="7B1DFDA4" w14:textId="77777777" w:rsidR="00323137" w:rsidRPr="00BE6BD5" w:rsidRDefault="00323137" w:rsidP="00DF3708">
      <w:pPr>
        <w:spacing w:after="0" w:line="240" w:lineRule="auto"/>
        <w:jc w:val="both"/>
        <w:rPr>
          <w:lang w:eastAsia="en-GB"/>
        </w:rPr>
      </w:pPr>
    </w:p>
    <w:p w14:paraId="7FBAB019" w14:textId="5835CAE2" w:rsidR="00335BA9" w:rsidRPr="00BE6BD5" w:rsidRDefault="00323137" w:rsidP="00DF3708">
      <w:pPr>
        <w:spacing w:after="0" w:line="240" w:lineRule="auto"/>
        <w:jc w:val="both"/>
      </w:pPr>
      <w:r>
        <w:t>K</w:t>
      </w:r>
      <w:r w:rsidR="00335BA9" w:rsidRPr="00BE6BD5">
        <w:t>rediidi</w:t>
      </w:r>
      <w:r>
        <w:t>teabe</w:t>
      </w:r>
      <w:r w:rsidR="00335BA9" w:rsidRPr="00BE6BD5">
        <w:t>registri andmed toetavad krediidiandmise protsessi läbipaistvust ja registris isikuandmete töötlemine võib vähendada diskrimineerivaid praktikaid.</w:t>
      </w:r>
      <w:r w:rsidR="00335BA9" w:rsidRPr="00BE6BD5">
        <w:rPr>
          <w:rStyle w:val="Allmrkuseviide"/>
        </w:rPr>
        <w:footnoteReference w:id="101"/>
      </w:r>
      <w:r w:rsidR="00335BA9" w:rsidRPr="00BE6BD5">
        <w:t xml:space="preserve"> </w:t>
      </w:r>
    </w:p>
    <w:p w14:paraId="5044BF33" w14:textId="77777777" w:rsidR="00323137" w:rsidRDefault="00323137" w:rsidP="00DF3708">
      <w:pPr>
        <w:spacing w:after="0" w:line="240" w:lineRule="auto"/>
        <w:jc w:val="both"/>
      </w:pPr>
    </w:p>
    <w:p w14:paraId="3802992E" w14:textId="4CA874C2" w:rsidR="00335BA9" w:rsidRDefault="00335BA9" w:rsidP="00DF3708">
      <w:pPr>
        <w:spacing w:after="0" w:line="240" w:lineRule="auto"/>
        <w:jc w:val="both"/>
        <w:rPr>
          <w:lang w:eastAsia="en-GB"/>
        </w:rPr>
      </w:pPr>
      <w:r w:rsidRPr="00BE6BD5">
        <w:t>Lisaks võib krediidi</w:t>
      </w:r>
      <w:r w:rsidR="00323137">
        <w:t>teabe</w:t>
      </w:r>
      <w:r w:rsidRPr="00BE6BD5">
        <w:t>register vähendada nii krediidiandja kui ka tarbija koormust ja kulusid  lepingueelsete läbirääkimiste käigus. A</w:t>
      </w:r>
      <w:r w:rsidRPr="00BE6BD5">
        <w:rPr>
          <w:lang w:eastAsia="en-GB"/>
        </w:rPr>
        <w:t xml:space="preserve">ndmete kogumisega seoses teeks krediidiandja mõistlikke kulusid. </w:t>
      </w:r>
      <w:r w:rsidRPr="00323137">
        <w:rPr>
          <w:lang w:eastAsia="en-GB"/>
        </w:rPr>
        <w:t xml:space="preserve">Informatsiooni asümmeetria vähendamiseks võib </w:t>
      </w:r>
      <w:r w:rsidR="00323137">
        <w:rPr>
          <w:lang w:eastAsia="en-GB"/>
        </w:rPr>
        <w:t>krediidiandja</w:t>
      </w:r>
      <w:r w:rsidRPr="00323137">
        <w:rPr>
          <w:lang w:eastAsia="en-GB"/>
        </w:rPr>
        <w:t xml:space="preserve"> poolt </w:t>
      </w:r>
      <w:r w:rsidR="00323137" w:rsidRPr="00323137">
        <w:rPr>
          <w:lang w:eastAsia="en-GB"/>
        </w:rPr>
        <w:t>krediidi</w:t>
      </w:r>
      <w:r w:rsidR="00323137">
        <w:rPr>
          <w:lang w:eastAsia="en-GB"/>
        </w:rPr>
        <w:t>teabe</w:t>
      </w:r>
      <w:r w:rsidR="00323137" w:rsidRPr="00323137">
        <w:rPr>
          <w:lang w:eastAsia="en-GB"/>
        </w:rPr>
        <w:t>registris</w:t>
      </w:r>
      <w:r w:rsidR="00323137">
        <w:rPr>
          <w:lang w:eastAsia="en-GB"/>
        </w:rPr>
        <w:t xml:space="preserve"> sisalduvate</w:t>
      </w:r>
      <w:r w:rsidR="00323137" w:rsidRPr="00323137">
        <w:rPr>
          <w:lang w:eastAsia="en-GB"/>
        </w:rPr>
        <w:t xml:space="preserve"> </w:t>
      </w:r>
      <w:r w:rsidRPr="00323137">
        <w:rPr>
          <w:lang w:eastAsia="en-GB"/>
        </w:rPr>
        <w:t>isikuandmete töötlemine omada teatavat positiivset mõju ka krediidi hinnale (krediidi kulukuse määradele või intressimääradele).</w:t>
      </w:r>
      <w:r w:rsidRPr="00BE6BD5">
        <w:rPr>
          <w:b/>
          <w:bCs/>
          <w:lang w:eastAsia="en-GB"/>
        </w:rPr>
        <w:t xml:space="preserve"> </w:t>
      </w:r>
      <w:r w:rsidRPr="00BE6BD5">
        <w:rPr>
          <w:lang w:eastAsia="en-GB"/>
        </w:rPr>
        <w:t xml:space="preserve">Tuleb arvestada, et mida piiratum on krediidiandja käsutuses oleva teabe hulk, seda konservatiivsem peaks krediidiandja oma hinnangutes olema. Kui andmed on vähem veenvad ja eeldatav vigade ulatus suurem (nt ebatäpsused varasemate finantskohustuste summades ja tähtaegades), peab ka konservatiivsusmarginaal olema suurem (ehk seetõttu peaks ka tarbijakrediidi kulukuse määr olema kõrgem).   </w:t>
      </w:r>
    </w:p>
    <w:p w14:paraId="4C2EA601" w14:textId="77777777" w:rsidR="00323137" w:rsidRPr="00BE6BD5" w:rsidRDefault="00323137" w:rsidP="00DF3708">
      <w:pPr>
        <w:spacing w:after="0" w:line="240" w:lineRule="auto"/>
        <w:jc w:val="both"/>
      </w:pPr>
    </w:p>
    <w:p w14:paraId="56BB5B57" w14:textId="7A59CAA6" w:rsidR="00335BA9" w:rsidRPr="00323137" w:rsidRDefault="00335BA9" w:rsidP="00DF3708">
      <w:pPr>
        <w:spacing w:after="0" w:line="240" w:lineRule="auto"/>
        <w:jc w:val="both"/>
        <w:rPr>
          <w:lang w:eastAsia="en-GB"/>
        </w:rPr>
      </w:pPr>
      <w:r w:rsidRPr="00323137">
        <w:rPr>
          <w:lang w:eastAsia="en-GB"/>
        </w:rPr>
        <w:t>Krediidivõimelisuse hindamise jaoks vajaliku teabe kogumist ja vahetamist positiivse krediidiregistri kaudu saab pidada mõõdukaks isiku privaatsusõiguse riiveks, sest riivet õigustavad kaalukad põhjused. Andes krediidi</w:t>
      </w:r>
      <w:r w:rsidR="00323137">
        <w:rPr>
          <w:lang w:eastAsia="en-GB"/>
        </w:rPr>
        <w:t>andjatele</w:t>
      </w:r>
      <w:r w:rsidRPr="00323137">
        <w:rPr>
          <w:lang w:eastAsia="en-GB"/>
        </w:rPr>
        <w:t xml:space="preserve"> võimaluse sellist teavet töödelda, väheneb informatsiooni asümmeetria krediiditurul ja see muudab vastutustundliku laenamise põhimõtte järgimise tõhusamaks, mis omakorda parandab laenuturu konkurentsi olukorda ja tasakaalustab tsiviilõiguslike suhete toimimist</w:t>
      </w:r>
      <w:r w:rsidR="00323137">
        <w:rPr>
          <w:lang w:eastAsia="en-GB"/>
        </w:rPr>
        <w:t xml:space="preserve"> ja suurendab seeläbi krediituru usaldusväärsust</w:t>
      </w:r>
      <w:r w:rsidR="00D768A6">
        <w:rPr>
          <w:lang w:eastAsia="en-GB"/>
        </w:rPr>
        <w:t>.</w:t>
      </w:r>
    </w:p>
    <w:p w14:paraId="64BC3E5E" w14:textId="77777777" w:rsidR="00323137" w:rsidRDefault="00323137" w:rsidP="00DF3708">
      <w:pPr>
        <w:pStyle w:val="Pealkiri2"/>
        <w:spacing w:before="0" w:line="240" w:lineRule="auto"/>
        <w:ind w:left="567" w:hanging="567"/>
        <w:rPr>
          <w:sz w:val="22"/>
          <w:szCs w:val="22"/>
        </w:rPr>
      </w:pPr>
      <w:bookmarkStart w:id="5" w:name="_Toc83669577"/>
    </w:p>
    <w:bookmarkEnd w:id="5"/>
    <w:p w14:paraId="47A93557" w14:textId="7ECA9166" w:rsidR="00323137" w:rsidRPr="00AC1674" w:rsidRDefault="00323137" w:rsidP="00F17D2E">
      <w:pPr>
        <w:spacing w:after="0" w:line="240" w:lineRule="auto"/>
        <w:rPr>
          <w:b/>
          <w:bCs/>
          <w:i/>
          <w:iCs/>
        </w:rPr>
      </w:pPr>
      <w:r w:rsidRPr="00AC1674">
        <w:rPr>
          <w:b/>
          <w:bCs/>
          <w:i/>
          <w:iCs/>
        </w:rPr>
        <w:t>Ettevõtlusvabaduse riive</w:t>
      </w:r>
    </w:p>
    <w:p w14:paraId="4BC1D7E4" w14:textId="23C48927" w:rsidR="00F17D2E" w:rsidRDefault="00F17D2E" w:rsidP="00F17D2E">
      <w:pPr>
        <w:spacing w:after="0" w:line="240" w:lineRule="auto"/>
        <w:jc w:val="both"/>
      </w:pPr>
      <w:r w:rsidRPr="00BE6BD5">
        <w:t xml:space="preserve">Krediidiandjate ja </w:t>
      </w:r>
      <w:proofErr w:type="spellStart"/>
      <w:r w:rsidRPr="00BE6BD5">
        <w:t>krediidiinfo</w:t>
      </w:r>
      <w:proofErr w:type="spellEnd"/>
      <w:r w:rsidRPr="00BE6BD5">
        <w:t xml:space="preserve"> infosüsteemide haldajate kontekstis on asjakohane käsitleda ka </w:t>
      </w:r>
      <w:r w:rsidR="00773435">
        <w:t>PS</w:t>
      </w:r>
      <w:r w:rsidR="00773435" w:rsidRPr="00BE6BD5">
        <w:t xml:space="preserve"> </w:t>
      </w:r>
      <w:r w:rsidRPr="00BE6BD5">
        <w:t xml:space="preserve">§-s 31  sätestatud ettevõtlusvabadust. </w:t>
      </w:r>
    </w:p>
    <w:p w14:paraId="284CAFBD" w14:textId="77777777" w:rsidR="0054462A" w:rsidRDefault="0054462A" w:rsidP="00773435">
      <w:pPr>
        <w:spacing w:after="0" w:line="240" w:lineRule="auto"/>
        <w:jc w:val="both"/>
        <w:rPr>
          <w:i/>
          <w:iCs/>
          <w:lang w:eastAsia="en-GB"/>
        </w:rPr>
      </w:pPr>
    </w:p>
    <w:p w14:paraId="473825A0" w14:textId="53C0D8DE" w:rsidR="00773435" w:rsidRPr="00E36562" w:rsidRDefault="0054462A" w:rsidP="00773435">
      <w:pPr>
        <w:spacing w:after="0" w:line="240" w:lineRule="auto"/>
        <w:jc w:val="both"/>
        <w:rPr>
          <w:i/>
          <w:iCs/>
          <w:lang w:eastAsia="en-GB"/>
        </w:rPr>
      </w:pPr>
      <w:r>
        <w:rPr>
          <w:i/>
          <w:iCs/>
          <w:lang w:eastAsia="en-GB"/>
        </w:rPr>
        <w:t xml:space="preserve">Põhiseaduse </w:t>
      </w:r>
      <w:r w:rsidR="00773435" w:rsidRPr="00E36562">
        <w:rPr>
          <w:i/>
          <w:iCs/>
          <w:lang w:eastAsia="en-GB"/>
        </w:rPr>
        <w:t>§ 31 esemeline kaitseala</w:t>
      </w:r>
    </w:p>
    <w:p w14:paraId="500857EC" w14:textId="77777777" w:rsidR="00773435" w:rsidRDefault="00773435" w:rsidP="00773435">
      <w:pPr>
        <w:spacing w:after="0" w:line="240" w:lineRule="auto"/>
        <w:jc w:val="both"/>
        <w:rPr>
          <w:lang w:eastAsia="en-GB"/>
        </w:rPr>
      </w:pPr>
      <w:r>
        <w:rPr>
          <w:lang w:eastAsia="en-GB"/>
        </w:rPr>
        <w:t xml:space="preserve">PS § 31 kohaselt on </w:t>
      </w:r>
      <w:r w:rsidRPr="00E36562">
        <w:rPr>
          <w:lang w:eastAsia="en-GB"/>
        </w:rPr>
        <w:t>Eesti kodanikel on õigus tegelda ettevõtlusega ning koonduda tulundusühingutesse ja -liitudesse. Seadus võib sätestada selle õiguse kasutamise tingimused ja korra. Kui seadus ei sätesta teisiti, siis on see õigus võrdselt Eesti kodanikega ka Eestis viibivatel välisriikide kodanikel ja kodakondsuseta isikutel.</w:t>
      </w:r>
    </w:p>
    <w:p w14:paraId="6B21C8AE" w14:textId="77777777" w:rsidR="00773435" w:rsidRDefault="00773435" w:rsidP="00773435">
      <w:pPr>
        <w:spacing w:after="0" w:line="240" w:lineRule="auto"/>
        <w:jc w:val="both"/>
        <w:rPr>
          <w:lang w:eastAsia="en-GB"/>
        </w:rPr>
      </w:pPr>
    </w:p>
    <w:p w14:paraId="0A1CB426" w14:textId="77777777" w:rsidR="00773435" w:rsidRDefault="00773435" w:rsidP="00773435">
      <w:pPr>
        <w:spacing w:after="0" w:line="240" w:lineRule="auto"/>
        <w:jc w:val="both"/>
        <w:rPr>
          <w:lang w:eastAsia="en-GB"/>
        </w:rPr>
      </w:pPr>
      <w:r w:rsidRPr="00E36562">
        <w:rPr>
          <w:lang w:eastAsia="en-GB"/>
        </w:rPr>
        <w:t>Ettevõtlusvabaduse esemeline kaitseala hõlmab kõiki tegevusalasid ja elukutseid, mille puhul isik pakub enda nimel kaupu või teenuseid</w:t>
      </w:r>
      <w:r>
        <w:rPr>
          <w:lang w:eastAsia="en-GB"/>
        </w:rPr>
        <w:t>.</w:t>
      </w:r>
      <w:r w:rsidRPr="00E36562">
        <w:rPr>
          <w:lang w:eastAsia="en-GB"/>
        </w:rPr>
        <w:t xml:space="preserve"> </w:t>
      </w:r>
      <w:r>
        <w:rPr>
          <w:lang w:eastAsia="en-GB"/>
        </w:rPr>
        <w:t>E</w:t>
      </w:r>
      <w:r w:rsidRPr="00E36562">
        <w:rPr>
          <w:lang w:eastAsia="en-GB"/>
        </w:rPr>
        <w:t>ttevõtlusvabaduse kaitsealasse kuulub</w:t>
      </w:r>
      <w:r>
        <w:rPr>
          <w:lang w:eastAsia="en-GB"/>
        </w:rPr>
        <w:t xml:space="preserve"> t</w:t>
      </w:r>
      <w:r w:rsidRPr="00E36562">
        <w:rPr>
          <w:lang w:eastAsia="en-GB"/>
        </w:rPr>
        <w:t>ulu saamise eesmärgil toimuv tegevus</w:t>
      </w:r>
      <w:r>
        <w:rPr>
          <w:lang w:eastAsia="en-GB"/>
        </w:rPr>
        <w:t>.</w:t>
      </w:r>
      <w:r w:rsidRPr="00E36562">
        <w:t xml:space="preserve"> </w:t>
      </w:r>
      <w:r w:rsidRPr="00E36562">
        <w:rPr>
          <w:lang w:eastAsia="en-GB"/>
        </w:rPr>
        <w:t>Ettevõtlusvabaduse kui vabadusõiguse olemusega käib kaasas õigus otsustada vabalt ettevõtluse üksikasjade üle</w:t>
      </w:r>
      <w:r>
        <w:rPr>
          <w:lang w:eastAsia="en-GB"/>
        </w:rPr>
        <w:t>.</w:t>
      </w:r>
      <w:r>
        <w:rPr>
          <w:rStyle w:val="Allmrkuseviide"/>
          <w:lang w:eastAsia="en-GB"/>
        </w:rPr>
        <w:footnoteReference w:id="102"/>
      </w:r>
      <w:r>
        <w:rPr>
          <w:lang w:eastAsia="en-GB"/>
        </w:rPr>
        <w:t xml:space="preserve"> </w:t>
      </w:r>
      <w:r w:rsidRPr="00CE1F8E">
        <w:rPr>
          <w:lang w:eastAsia="en-GB"/>
        </w:rPr>
        <w:t>Ettevõtlusvabaduse tuumaks on siiski riigi kohustus mitte teha põhjendamatuid takistusi ettevõtluseks</w:t>
      </w:r>
      <w:r>
        <w:rPr>
          <w:lang w:eastAsia="en-GB"/>
        </w:rPr>
        <w:t>.</w:t>
      </w:r>
      <w:r>
        <w:rPr>
          <w:rStyle w:val="Allmrkuseviide"/>
          <w:lang w:eastAsia="en-GB"/>
        </w:rPr>
        <w:footnoteReference w:id="103"/>
      </w:r>
    </w:p>
    <w:p w14:paraId="0A37CFE1" w14:textId="77777777" w:rsidR="00773435" w:rsidRDefault="00773435" w:rsidP="00773435">
      <w:pPr>
        <w:spacing w:after="0" w:line="240" w:lineRule="auto"/>
        <w:jc w:val="both"/>
        <w:rPr>
          <w:lang w:eastAsia="en-GB"/>
        </w:rPr>
      </w:pPr>
    </w:p>
    <w:p w14:paraId="1A2E9573" w14:textId="7FCE89FB" w:rsidR="00773435" w:rsidRPr="00E36562" w:rsidRDefault="0054462A" w:rsidP="00773435">
      <w:pPr>
        <w:spacing w:after="0" w:line="240" w:lineRule="auto"/>
        <w:jc w:val="both"/>
        <w:rPr>
          <w:i/>
          <w:iCs/>
          <w:lang w:eastAsia="en-GB"/>
        </w:rPr>
      </w:pPr>
      <w:r>
        <w:rPr>
          <w:i/>
          <w:iCs/>
          <w:lang w:eastAsia="en-GB"/>
        </w:rPr>
        <w:t xml:space="preserve">Põhiseaduse </w:t>
      </w:r>
      <w:r w:rsidR="00773435" w:rsidRPr="00E36562">
        <w:rPr>
          <w:i/>
          <w:iCs/>
          <w:lang w:eastAsia="en-GB"/>
        </w:rPr>
        <w:t xml:space="preserve">§ 31 </w:t>
      </w:r>
      <w:r w:rsidR="00773435">
        <w:rPr>
          <w:i/>
          <w:iCs/>
          <w:lang w:eastAsia="en-GB"/>
        </w:rPr>
        <w:t>isikuline</w:t>
      </w:r>
      <w:r w:rsidR="00773435" w:rsidRPr="00E36562">
        <w:rPr>
          <w:i/>
          <w:iCs/>
          <w:lang w:eastAsia="en-GB"/>
        </w:rPr>
        <w:t xml:space="preserve"> kaitseala</w:t>
      </w:r>
    </w:p>
    <w:p w14:paraId="3CB2F233" w14:textId="2E0A2094" w:rsidR="00773435" w:rsidRPr="00BE6BD5" w:rsidRDefault="00773435" w:rsidP="00F17D2E">
      <w:pPr>
        <w:spacing w:after="0" w:line="240" w:lineRule="auto"/>
        <w:jc w:val="both"/>
      </w:pPr>
      <w:r>
        <w:rPr>
          <w:lang w:eastAsia="en-GB"/>
        </w:rPr>
        <w:t>Ettevõtlusvabadus on kõikidel</w:t>
      </w:r>
      <w:r w:rsidRPr="002902C7">
        <w:rPr>
          <w:lang w:eastAsia="en-GB"/>
        </w:rPr>
        <w:t xml:space="preserve"> Eestis viibivatel isikutel, sõltumata kodakondsusest, kui seadus ei sätesta teisiti. Ettevõtlusvabadus</w:t>
      </w:r>
      <w:r>
        <w:rPr>
          <w:lang w:eastAsia="en-GB"/>
        </w:rPr>
        <w:t xml:space="preserve"> laieneb lähtuvalt PS</w:t>
      </w:r>
      <w:r w:rsidRPr="002902C7">
        <w:rPr>
          <w:lang w:eastAsia="en-GB"/>
        </w:rPr>
        <w:t xml:space="preserve"> § 9 l</w:t>
      </w:r>
      <w:r>
        <w:rPr>
          <w:lang w:eastAsia="en-GB"/>
        </w:rPr>
        <w:t xml:space="preserve">õikest </w:t>
      </w:r>
      <w:r w:rsidRPr="002902C7">
        <w:rPr>
          <w:lang w:eastAsia="en-GB"/>
        </w:rPr>
        <w:t>2 ka juriidilistel</w:t>
      </w:r>
      <w:r>
        <w:rPr>
          <w:lang w:eastAsia="en-GB"/>
        </w:rPr>
        <w:t>e</w:t>
      </w:r>
      <w:r w:rsidRPr="002902C7">
        <w:rPr>
          <w:lang w:eastAsia="en-GB"/>
        </w:rPr>
        <w:t xml:space="preserve"> isikutel</w:t>
      </w:r>
      <w:r>
        <w:rPr>
          <w:lang w:eastAsia="en-GB"/>
        </w:rPr>
        <w:t>e.</w:t>
      </w:r>
      <w:r>
        <w:rPr>
          <w:rStyle w:val="Allmrkuseviide"/>
          <w:lang w:eastAsia="en-GB"/>
        </w:rPr>
        <w:footnoteReference w:id="104"/>
      </w:r>
    </w:p>
    <w:p w14:paraId="1920FDC0" w14:textId="77777777" w:rsidR="00F17D2E" w:rsidRDefault="00F17D2E" w:rsidP="00F17D2E">
      <w:pPr>
        <w:spacing w:after="0" w:line="240" w:lineRule="auto"/>
        <w:jc w:val="both"/>
      </w:pPr>
    </w:p>
    <w:p w14:paraId="6684255C" w14:textId="325032F0" w:rsidR="00F17D2E" w:rsidRPr="00BE6BD5" w:rsidRDefault="00F17D2E" w:rsidP="00F17D2E">
      <w:pPr>
        <w:spacing w:after="0" w:line="240" w:lineRule="auto"/>
        <w:jc w:val="both"/>
      </w:pPr>
      <w:r w:rsidRPr="00BE6BD5">
        <w:t xml:space="preserve">Ettevõtlusvabaduse puhul on tegemist klassikalise vabaduspõhiõigusega, kuid sellel on ka soorituspõhiõiguse jooni: riigil on kohustus tagada, et olemas oleks õiguslik keskkond ettevõtlusega tegelemiseks. </w:t>
      </w:r>
      <w:r w:rsidRPr="00BE6BD5">
        <w:rPr>
          <w:color w:val="1B1C20"/>
          <w:shd w:val="clear" w:color="auto" w:fill="FFFFFF"/>
        </w:rPr>
        <w:t>Ettevõtlusvabaduse alusel on isikul õigus nõuda, et riik ei looks konkurentidele põhjendamatuid eeliseid ja seeläbi hoiduks isiku ettevõtluse kahjustamisest.</w:t>
      </w:r>
      <w:r w:rsidRPr="00BE6BD5">
        <w:rPr>
          <w:rStyle w:val="Allmrkuseviide"/>
          <w:color w:val="1B1C20"/>
          <w:shd w:val="clear" w:color="auto" w:fill="FFFFFF"/>
        </w:rPr>
        <w:footnoteReference w:id="105"/>
      </w:r>
      <w:r w:rsidRPr="00BE6BD5">
        <w:t xml:space="preserve"> Selle keskkonna osadeks on ühinguõigus ja äriõigus laiemalt, aga ka konkurentsiõigus, võlaõigus. Ettevõtlusvabadus on lihtsa seadusreservatsiooniga põhiõigus. Ettevõtlusvabaduse piiramiseks piisab igast mõistlikust põhjusest</w:t>
      </w:r>
      <w:r>
        <w:rPr>
          <w:rStyle w:val="Allmrkuseviide"/>
        </w:rPr>
        <w:footnoteReference w:id="106"/>
      </w:r>
      <w:r w:rsidRPr="00BE6BD5">
        <w:t>. See põhjus peab johtuma avalikust huvist või teiste isikute õiguste ja vabaduste kaitse vajadusest, olema kaalukas ja enesestmõistetavalt õiguspärane. Mida intensiivsem on ettevõtlusvabadusse sekkumine, seda mõjuvamad peavad aga olema sekkumist õigustavad põhjused</w:t>
      </w:r>
      <w:r>
        <w:t>.</w:t>
      </w:r>
      <w:r w:rsidRPr="00BE6BD5">
        <w:t xml:space="preserve"> Ettevõtlusvabaduse riive legitiimse eesmärgina saab käsitada kõiki eesmärke, mis on kooskõlas </w:t>
      </w:r>
      <w:r>
        <w:t>põhiseaduse</w:t>
      </w:r>
      <w:r w:rsidRPr="00BE6BD5">
        <w:t>ga</w:t>
      </w:r>
      <w:r>
        <w:rPr>
          <w:rStyle w:val="Allmrkuseviide"/>
        </w:rPr>
        <w:footnoteReference w:id="107"/>
      </w:r>
      <w:r w:rsidRPr="00BE6BD5">
        <w:t>.</w:t>
      </w:r>
    </w:p>
    <w:p w14:paraId="0B2D263B" w14:textId="77777777" w:rsidR="00F17D2E" w:rsidRDefault="00F17D2E" w:rsidP="00F17D2E">
      <w:pPr>
        <w:spacing w:after="0" w:line="240" w:lineRule="auto"/>
        <w:jc w:val="both"/>
        <w:rPr>
          <w:b/>
          <w:bCs/>
        </w:rPr>
      </w:pPr>
    </w:p>
    <w:p w14:paraId="136F18D4" w14:textId="601EBEF4" w:rsidR="00F17D2E" w:rsidRPr="00F17D2E" w:rsidRDefault="00F17D2E" w:rsidP="00F17D2E">
      <w:pPr>
        <w:spacing w:after="0" w:line="240" w:lineRule="auto"/>
        <w:jc w:val="both"/>
      </w:pPr>
      <w:r>
        <w:t>E</w:t>
      </w:r>
      <w:r w:rsidRPr="00F17D2E">
        <w:t xml:space="preserve">elnõuga sätestatakse krediidiandjale kohustus </w:t>
      </w:r>
      <w:r>
        <w:t>edastada krediiditeaberegistrile</w:t>
      </w:r>
      <w:r w:rsidRPr="00F17D2E">
        <w:t xml:space="preserve"> </w:t>
      </w:r>
      <w:r>
        <w:t>infot</w:t>
      </w:r>
      <w:r w:rsidRPr="00F17D2E">
        <w:t xml:space="preserve"> tarbija finantskohustuste kohta. Selline kohustus küll piirab nende ettevõtjate ettevõtlusvabadust, kui</w:t>
      </w:r>
      <w:r>
        <w:t>d</w:t>
      </w:r>
      <w:r w:rsidRPr="00F17D2E">
        <w:t xml:space="preserve"> teisalt paraneb konkurentsiolukord ja tagatud on krediidituru tasakaalustatum areng</w:t>
      </w:r>
      <w:r>
        <w:t xml:space="preserve"> ja suureneb krediidituru usaldusväärsus.</w:t>
      </w:r>
    </w:p>
    <w:p w14:paraId="75A20717" w14:textId="46447824" w:rsidR="00F17D2E" w:rsidRDefault="00F17D2E" w:rsidP="00DF3708">
      <w:pPr>
        <w:spacing w:after="0" w:line="240" w:lineRule="auto"/>
      </w:pPr>
    </w:p>
    <w:p w14:paraId="74FB26A3" w14:textId="314D860B" w:rsidR="00F2747B" w:rsidRPr="00773435" w:rsidRDefault="00F2747B" w:rsidP="00DF3708">
      <w:pPr>
        <w:spacing w:after="0" w:line="240" w:lineRule="auto"/>
        <w:rPr>
          <w:b/>
          <w:bCs/>
          <w:i/>
          <w:iCs/>
        </w:rPr>
      </w:pPr>
      <w:r w:rsidRPr="00773435">
        <w:rPr>
          <w:b/>
          <w:bCs/>
          <w:i/>
          <w:iCs/>
        </w:rPr>
        <w:t>3.</w:t>
      </w:r>
      <w:r w:rsidR="00362D47">
        <w:rPr>
          <w:b/>
          <w:bCs/>
          <w:i/>
          <w:iCs/>
        </w:rPr>
        <w:t>5</w:t>
      </w:r>
      <w:r w:rsidRPr="00773435">
        <w:rPr>
          <w:b/>
          <w:bCs/>
          <w:i/>
          <w:iCs/>
        </w:rPr>
        <w:t xml:space="preserve">. </w:t>
      </w:r>
      <w:r w:rsidR="00362D47">
        <w:rPr>
          <w:b/>
          <w:bCs/>
          <w:i/>
          <w:iCs/>
        </w:rPr>
        <w:t>Isikuandmete töötlemise õiguslik alus</w:t>
      </w:r>
    </w:p>
    <w:p w14:paraId="111386F0" w14:textId="0184A304" w:rsidR="00983770" w:rsidRDefault="00335BA9" w:rsidP="00DF3708">
      <w:pPr>
        <w:spacing w:after="0" w:line="240" w:lineRule="auto"/>
        <w:jc w:val="both"/>
        <w:rPr>
          <w:color w:val="202020"/>
        </w:rPr>
      </w:pPr>
      <w:r w:rsidRPr="00BE6BD5">
        <w:rPr>
          <w:color w:val="202020"/>
          <w:lang w:eastAsia="et-EE"/>
        </w:rPr>
        <w:t>Eestis kehtib</w:t>
      </w:r>
      <w:r w:rsidR="00F2747B">
        <w:rPr>
          <w:color w:val="202020"/>
          <w:lang w:eastAsia="et-EE"/>
        </w:rPr>
        <w:t xml:space="preserve"> isikuandmete kaitse </w:t>
      </w:r>
      <w:proofErr w:type="spellStart"/>
      <w:r w:rsidR="00F2747B">
        <w:rPr>
          <w:color w:val="202020"/>
          <w:lang w:eastAsia="et-EE"/>
        </w:rPr>
        <w:t>üldmäärus</w:t>
      </w:r>
      <w:proofErr w:type="spellEnd"/>
      <w:r w:rsidR="00323137" w:rsidRPr="00BE6BD5">
        <w:rPr>
          <w:vertAlign w:val="superscript"/>
        </w:rPr>
        <w:footnoteReference w:id="108"/>
      </w:r>
      <w:r w:rsidR="00F2747B">
        <w:rPr>
          <w:color w:val="202020"/>
          <w:lang w:eastAsia="et-EE"/>
        </w:rPr>
        <w:t xml:space="preserve"> (edaspidi </w:t>
      </w:r>
      <w:r w:rsidRPr="00F2747B">
        <w:rPr>
          <w:i/>
          <w:iCs/>
          <w:color w:val="202020"/>
          <w:lang w:eastAsia="et-EE"/>
        </w:rPr>
        <w:t>IKÜM</w:t>
      </w:r>
      <w:r w:rsidR="00362D47">
        <w:rPr>
          <w:color w:val="202020"/>
          <w:lang w:eastAsia="et-EE"/>
        </w:rPr>
        <w:t>)</w:t>
      </w:r>
      <w:r w:rsidRPr="00BE6BD5">
        <w:rPr>
          <w:color w:val="202020"/>
          <w:lang w:eastAsia="et-EE"/>
        </w:rPr>
        <w:t xml:space="preserve"> raamistik</w:t>
      </w:r>
      <w:r w:rsidR="00523F4C">
        <w:rPr>
          <w:color w:val="202020"/>
          <w:lang w:eastAsia="et-EE"/>
        </w:rPr>
        <w:t>una</w:t>
      </w:r>
      <w:r w:rsidRPr="00BE6BD5">
        <w:rPr>
          <w:color w:val="202020"/>
          <w:lang w:eastAsia="et-EE"/>
        </w:rPr>
        <w:t xml:space="preserve"> isikuandmete töötlemiseks</w:t>
      </w:r>
      <w:r w:rsidR="00523F4C">
        <w:rPr>
          <w:color w:val="202020"/>
          <w:lang w:eastAsia="et-EE"/>
        </w:rPr>
        <w:t xml:space="preserve">. </w:t>
      </w:r>
      <w:r w:rsidRPr="00BE6BD5">
        <w:rPr>
          <w:color w:val="202020"/>
        </w:rPr>
        <w:t>IKÜM</w:t>
      </w:r>
      <w:r w:rsidR="009A13FA">
        <w:rPr>
          <w:color w:val="202020"/>
        </w:rPr>
        <w:t xml:space="preserve"> artikkel 5</w:t>
      </w:r>
      <w:r w:rsidR="00523F4C">
        <w:rPr>
          <w:color w:val="202020"/>
        </w:rPr>
        <w:t xml:space="preserve"> sätestab </w:t>
      </w:r>
      <w:r w:rsidRPr="00BE6BD5">
        <w:rPr>
          <w:color w:val="202020"/>
        </w:rPr>
        <w:t>põhimõtetest</w:t>
      </w:r>
      <w:r w:rsidR="00523F4C">
        <w:rPr>
          <w:color w:val="202020"/>
        </w:rPr>
        <w:t xml:space="preserve"> isikuandmete töötlemise põhimõtted</w:t>
      </w:r>
      <w:r w:rsidR="009A13FA">
        <w:rPr>
          <w:color w:val="202020"/>
        </w:rPr>
        <w:t xml:space="preserve"> (seaduslikkus ja läbipaistvus, eesmärgipärasus, minimaalsus, õigsus, säilitamise piirang, usaldusväärsus ja konfidentsiaalsus). </w:t>
      </w:r>
      <w:proofErr w:type="spellStart"/>
      <w:r w:rsidR="002325D2">
        <w:rPr>
          <w:color w:val="202020"/>
        </w:rPr>
        <w:t>Üdmääruse</w:t>
      </w:r>
      <w:proofErr w:type="spellEnd"/>
      <w:r w:rsidR="002325D2">
        <w:rPr>
          <w:color w:val="202020"/>
        </w:rPr>
        <w:t xml:space="preserve"> artikkel 6 loetleb kuus õiguslikku alust, mille esinemisel saab isikuandmete töötlemise lugeda seaduslikuks (nõusolek, leping, juriidiline kohustus, eluliste huvide kaitsmine, avalikes huvides oleva ülesande täitmine ja </w:t>
      </w:r>
      <w:r w:rsidR="001960F5">
        <w:rPr>
          <w:color w:val="202020"/>
        </w:rPr>
        <w:t>õigustatud huvi.</w:t>
      </w:r>
    </w:p>
    <w:p w14:paraId="026ED6A1" w14:textId="77777777" w:rsidR="00983770" w:rsidRDefault="00983770" w:rsidP="00DF3708">
      <w:pPr>
        <w:spacing w:after="0" w:line="240" w:lineRule="auto"/>
        <w:jc w:val="both"/>
        <w:rPr>
          <w:color w:val="202020"/>
        </w:rPr>
      </w:pPr>
    </w:p>
    <w:p w14:paraId="650C1399" w14:textId="712C9F86" w:rsidR="00335BA9" w:rsidRPr="00983770" w:rsidRDefault="00983770" w:rsidP="00DF3708">
      <w:pPr>
        <w:spacing w:after="0" w:line="240" w:lineRule="auto"/>
        <w:jc w:val="both"/>
        <w:rPr>
          <w:color w:val="202020"/>
        </w:rPr>
      </w:pPr>
      <w:proofErr w:type="spellStart"/>
      <w:r>
        <w:rPr>
          <w:color w:val="202020"/>
        </w:rPr>
        <w:t>Ü</w:t>
      </w:r>
      <w:r w:rsidR="009A13FA">
        <w:t>ldmääruse</w:t>
      </w:r>
      <w:proofErr w:type="spellEnd"/>
      <w:r w:rsidR="00335BA9" w:rsidRPr="00BE6BD5">
        <w:t xml:space="preserve"> kohaselt on</w:t>
      </w:r>
      <w:r w:rsidR="002325D2">
        <w:t xml:space="preserve"> seega</w:t>
      </w:r>
      <w:r w:rsidR="00335BA9" w:rsidRPr="00BE6BD5">
        <w:t xml:space="preserve"> oluline määratleda eesmärk, milleks võib isikuandmeid töödelda ja </w:t>
      </w:r>
      <w:r w:rsidR="002325D2">
        <w:t>määratleda</w:t>
      </w:r>
      <w:r w:rsidR="00335BA9" w:rsidRPr="00BE6BD5">
        <w:t xml:space="preserve"> õiguslik alus </w:t>
      </w:r>
      <w:r w:rsidR="001960F5">
        <w:t>isiku</w:t>
      </w:r>
      <w:r w:rsidR="00335BA9" w:rsidRPr="00BE6BD5">
        <w:t xml:space="preserve">andmete töötlemiseks. </w:t>
      </w:r>
    </w:p>
    <w:p w14:paraId="4774ACDC" w14:textId="77777777" w:rsidR="00323137" w:rsidRDefault="00323137" w:rsidP="00DF3708">
      <w:pPr>
        <w:spacing w:after="0" w:line="240" w:lineRule="auto"/>
        <w:jc w:val="both"/>
        <w:rPr>
          <w:lang w:eastAsia="et-EE"/>
        </w:rPr>
      </w:pPr>
    </w:p>
    <w:p w14:paraId="17F57428" w14:textId="2CB56F1E" w:rsidR="00983770" w:rsidRPr="00BE6BD5" w:rsidRDefault="00335BA9" w:rsidP="00DF3708">
      <w:pPr>
        <w:spacing w:after="0" w:line="240" w:lineRule="auto"/>
        <w:jc w:val="both"/>
        <w:rPr>
          <w:lang w:eastAsia="et-EE"/>
        </w:rPr>
      </w:pPr>
      <w:r w:rsidRPr="00BE6BD5">
        <w:rPr>
          <w:lang w:eastAsia="et-EE"/>
        </w:rPr>
        <w:t>Alljärgnevalt tuuakse välja isikuandmete töötlemise alused ja analüüsitakse, milli</w:t>
      </w:r>
      <w:r w:rsidR="001960F5">
        <w:rPr>
          <w:lang w:eastAsia="et-EE"/>
        </w:rPr>
        <w:t>ne</w:t>
      </w:r>
      <w:r w:rsidRPr="00BE6BD5">
        <w:rPr>
          <w:lang w:eastAsia="et-EE"/>
        </w:rPr>
        <w:t xml:space="preserve"> </w:t>
      </w:r>
      <w:r w:rsidR="001960F5">
        <w:rPr>
          <w:lang w:eastAsia="et-EE"/>
        </w:rPr>
        <w:t>on krediiditeaberegistris</w:t>
      </w:r>
      <w:r w:rsidRPr="00BE6BD5">
        <w:rPr>
          <w:lang w:eastAsia="et-EE"/>
        </w:rPr>
        <w:t xml:space="preserve"> isikuandmete töötlemiseks </w:t>
      </w:r>
      <w:r w:rsidR="001960F5">
        <w:rPr>
          <w:lang w:eastAsia="et-EE"/>
        </w:rPr>
        <w:t>s</w:t>
      </w:r>
      <w:r w:rsidRPr="00BE6BD5">
        <w:rPr>
          <w:lang w:eastAsia="et-EE"/>
        </w:rPr>
        <w:t xml:space="preserve">obilik alus. </w:t>
      </w:r>
      <w:r w:rsidR="00983770">
        <w:rPr>
          <w:lang w:eastAsia="et-EE"/>
        </w:rPr>
        <w:t>Seejuures tuleb silmas pidada, et krediiditeaberegistri pidaja</w:t>
      </w:r>
      <w:r w:rsidR="00B010DC">
        <w:rPr>
          <w:lang w:eastAsia="et-EE"/>
        </w:rPr>
        <w:t>le sobilik</w:t>
      </w:r>
      <w:r w:rsidR="00983770">
        <w:rPr>
          <w:lang w:eastAsia="et-EE"/>
        </w:rPr>
        <w:t xml:space="preserve"> õiguslik alus krediiditeaberegistris andmete töötlemiseks ei pruugi olla kattuv krediidiandja</w:t>
      </w:r>
      <w:r w:rsidR="00B010DC">
        <w:rPr>
          <w:lang w:eastAsia="et-EE"/>
        </w:rPr>
        <w:t xml:space="preserve"> oma</w:t>
      </w:r>
      <w:r w:rsidR="00983770">
        <w:rPr>
          <w:lang w:eastAsia="et-EE"/>
        </w:rPr>
        <w:t>ga.</w:t>
      </w:r>
    </w:p>
    <w:p w14:paraId="2FECDBB5" w14:textId="77777777" w:rsidR="00323137" w:rsidRDefault="00323137" w:rsidP="00DF3708">
      <w:pPr>
        <w:spacing w:after="0" w:line="240" w:lineRule="auto"/>
        <w:jc w:val="both"/>
        <w:rPr>
          <w:bCs/>
          <w:u w:val="single"/>
          <w:lang w:eastAsia="et-EE"/>
        </w:rPr>
      </w:pPr>
    </w:p>
    <w:p w14:paraId="36B7996C" w14:textId="1FB75671" w:rsidR="00335BA9" w:rsidRPr="00362D47" w:rsidRDefault="001960F5" w:rsidP="00DF3708">
      <w:pPr>
        <w:spacing w:after="0" w:line="240" w:lineRule="auto"/>
        <w:jc w:val="both"/>
        <w:rPr>
          <w:bCs/>
          <w:i/>
          <w:iCs/>
          <w:color w:val="202020"/>
        </w:rPr>
      </w:pPr>
      <w:r w:rsidRPr="00362D47">
        <w:rPr>
          <w:bCs/>
          <w:i/>
          <w:iCs/>
          <w:lang w:eastAsia="et-EE"/>
        </w:rPr>
        <w:t>3.</w:t>
      </w:r>
      <w:r w:rsidR="00362D47" w:rsidRPr="00362D47">
        <w:rPr>
          <w:bCs/>
          <w:i/>
          <w:iCs/>
          <w:lang w:eastAsia="et-EE"/>
        </w:rPr>
        <w:t>5</w:t>
      </w:r>
      <w:r w:rsidRPr="00362D47">
        <w:rPr>
          <w:bCs/>
          <w:i/>
          <w:iCs/>
          <w:lang w:eastAsia="et-EE"/>
        </w:rPr>
        <w:t>.1 Andmesubjekti nõusolek</w:t>
      </w:r>
      <w:r w:rsidR="00335BA9" w:rsidRPr="00362D47">
        <w:rPr>
          <w:bCs/>
          <w:i/>
          <w:iCs/>
          <w:lang w:eastAsia="et-EE"/>
        </w:rPr>
        <w:t xml:space="preserve"> </w:t>
      </w:r>
      <w:r w:rsidR="00335BA9" w:rsidRPr="00362D47">
        <w:rPr>
          <w:bCs/>
          <w:i/>
          <w:iCs/>
          <w:color w:val="202020"/>
          <w:lang w:eastAsia="et-EE"/>
        </w:rPr>
        <w:t>(IKÜM art 6</w:t>
      </w:r>
      <w:r w:rsidR="00931C4B" w:rsidRPr="00362D47">
        <w:rPr>
          <w:bCs/>
          <w:i/>
          <w:iCs/>
          <w:color w:val="202020"/>
          <w:lang w:eastAsia="et-EE"/>
        </w:rPr>
        <w:t xml:space="preserve"> lg 1</w:t>
      </w:r>
      <w:r w:rsidR="00335BA9" w:rsidRPr="00362D47">
        <w:rPr>
          <w:bCs/>
          <w:i/>
          <w:iCs/>
          <w:color w:val="202020"/>
          <w:lang w:eastAsia="et-EE"/>
        </w:rPr>
        <w:t xml:space="preserve"> p</w:t>
      </w:r>
      <w:r w:rsidRPr="00362D47">
        <w:rPr>
          <w:bCs/>
          <w:i/>
          <w:iCs/>
          <w:color w:val="202020"/>
          <w:lang w:eastAsia="et-EE"/>
        </w:rPr>
        <w:t>unkt</w:t>
      </w:r>
      <w:r w:rsidR="00335BA9" w:rsidRPr="00362D47">
        <w:rPr>
          <w:bCs/>
          <w:i/>
          <w:iCs/>
          <w:color w:val="202020"/>
          <w:lang w:eastAsia="et-EE"/>
        </w:rPr>
        <w:t xml:space="preserve"> a)</w:t>
      </w:r>
    </w:p>
    <w:p w14:paraId="36974362" w14:textId="5F133E9F" w:rsidR="00ED1611" w:rsidRDefault="00ED1611" w:rsidP="00DF3708">
      <w:pPr>
        <w:spacing w:after="0" w:line="240" w:lineRule="auto"/>
        <w:jc w:val="both"/>
        <w:rPr>
          <w:color w:val="202020"/>
          <w:lang w:eastAsia="et-EE"/>
        </w:rPr>
      </w:pPr>
      <w:proofErr w:type="spellStart"/>
      <w:r>
        <w:rPr>
          <w:color w:val="202020"/>
          <w:lang w:eastAsia="et-EE"/>
        </w:rPr>
        <w:t>Üldmääruse</w:t>
      </w:r>
      <w:proofErr w:type="spellEnd"/>
      <w:r>
        <w:rPr>
          <w:color w:val="202020"/>
          <w:lang w:eastAsia="et-EE"/>
        </w:rPr>
        <w:t xml:space="preserve"> kohaselt on andmesubjekti nõusolek </w:t>
      </w:r>
      <w:r>
        <w:t>vabatahtlik, konkreetne, teadlik ja ühemõtteline tahteavaldus, millega andmesubjekt kas avalduse vormis või selge nõusolekut väljendava tegevusega nõustub tema kohta käivate isikuandmete töötlemisega</w:t>
      </w:r>
      <w:r w:rsidRPr="00ED1611">
        <w:rPr>
          <w:color w:val="202020"/>
          <w:lang w:eastAsia="et-EE"/>
        </w:rPr>
        <w:t xml:space="preserve"> </w:t>
      </w:r>
      <w:r>
        <w:rPr>
          <w:color w:val="202020"/>
          <w:lang w:eastAsia="et-EE"/>
        </w:rPr>
        <w:t>(art 4 punkt 11)</w:t>
      </w:r>
      <w:r>
        <w:t xml:space="preserve">. Andmesubjektil on </w:t>
      </w:r>
      <w:r w:rsidRPr="00ED1611">
        <w:t>õigus oma nõusolek igal ajal tagasi võtta</w:t>
      </w:r>
      <w:r>
        <w:t xml:space="preserve"> (art 7 lõige 3).</w:t>
      </w:r>
    </w:p>
    <w:p w14:paraId="42F7D9A7" w14:textId="77777777" w:rsidR="00F17D2E" w:rsidRDefault="00F17D2E" w:rsidP="00DF3708">
      <w:pPr>
        <w:spacing w:after="0" w:line="240" w:lineRule="auto"/>
        <w:jc w:val="both"/>
        <w:rPr>
          <w:color w:val="202020"/>
          <w:lang w:eastAsia="et-EE"/>
        </w:rPr>
      </w:pPr>
    </w:p>
    <w:p w14:paraId="3C858ABE" w14:textId="03CDCAEB" w:rsidR="00335BA9" w:rsidRPr="00BE6BD5" w:rsidRDefault="00905314" w:rsidP="00DF3708">
      <w:pPr>
        <w:spacing w:after="0" w:line="240" w:lineRule="auto"/>
        <w:jc w:val="both"/>
        <w:rPr>
          <w:color w:val="202020"/>
          <w:lang w:eastAsia="et-EE"/>
        </w:rPr>
      </w:pPr>
      <w:r>
        <w:rPr>
          <w:color w:val="202020"/>
          <w:lang w:eastAsia="et-EE"/>
        </w:rPr>
        <w:t xml:space="preserve">Paljudes riikides </w:t>
      </w:r>
      <w:r w:rsidRPr="00BE6BD5">
        <w:rPr>
          <w:color w:val="202020"/>
          <w:lang w:eastAsia="et-EE"/>
        </w:rPr>
        <w:t xml:space="preserve">Aasias, Lõuna-Ameerikas ja Euroopa Liidus </w:t>
      </w:r>
      <w:r w:rsidR="00335BA9" w:rsidRPr="00BE6BD5">
        <w:rPr>
          <w:color w:val="202020"/>
          <w:lang w:eastAsia="et-EE"/>
        </w:rPr>
        <w:t xml:space="preserve">on krediidiregistrites andmete töötlemise aluseks </w:t>
      </w:r>
      <w:r w:rsidR="00ED1611">
        <w:rPr>
          <w:color w:val="202020"/>
          <w:lang w:eastAsia="et-EE"/>
        </w:rPr>
        <w:t xml:space="preserve">just </w:t>
      </w:r>
      <w:r w:rsidR="00335BA9" w:rsidRPr="00BE6BD5">
        <w:rPr>
          <w:color w:val="202020"/>
          <w:lang w:eastAsia="et-EE"/>
        </w:rPr>
        <w:t>isiku nõusolek.</w:t>
      </w:r>
      <w:r w:rsidR="00335BA9" w:rsidRPr="00BE6BD5">
        <w:rPr>
          <w:color w:val="202020"/>
          <w:vertAlign w:val="superscript"/>
          <w:lang w:eastAsia="et-EE"/>
        </w:rPr>
        <w:footnoteReference w:id="109"/>
      </w:r>
      <w:r w:rsidR="00335BA9" w:rsidRPr="00BE6BD5">
        <w:rPr>
          <w:color w:val="202020"/>
          <w:lang w:eastAsia="et-EE"/>
        </w:rPr>
        <w:t xml:space="preserve"> Ka EBA</w:t>
      </w:r>
      <w:r w:rsidR="00ED1611">
        <w:rPr>
          <w:color w:val="202020"/>
          <w:lang w:eastAsia="et-EE"/>
        </w:rPr>
        <w:t xml:space="preserve"> </w:t>
      </w:r>
      <w:r w:rsidR="00335BA9" w:rsidRPr="00BE6BD5">
        <w:rPr>
          <w:color w:val="202020"/>
          <w:lang w:eastAsia="et-EE"/>
        </w:rPr>
        <w:t>suunise</w:t>
      </w:r>
      <w:r w:rsidR="008F14BA">
        <w:rPr>
          <w:color w:val="202020"/>
          <w:lang w:eastAsia="et-EE"/>
        </w:rPr>
        <w:t>s</w:t>
      </w:r>
      <w:r w:rsidR="00BB730D">
        <w:rPr>
          <w:color w:val="202020"/>
          <w:lang w:eastAsia="et-EE"/>
        </w:rPr>
        <w:t xml:space="preserve"> </w:t>
      </w:r>
      <w:r w:rsidR="008F14BA">
        <w:rPr>
          <w:color w:val="202020"/>
          <w:lang w:eastAsia="et-EE"/>
        </w:rPr>
        <w:t>viidatakse</w:t>
      </w:r>
      <w:r w:rsidR="00335BA9" w:rsidRPr="00BE6BD5">
        <w:rPr>
          <w:color w:val="202020"/>
          <w:lang w:eastAsia="et-EE"/>
        </w:rPr>
        <w:t xml:space="preserve"> tarbija nõusoleku</w:t>
      </w:r>
      <w:r w:rsidR="008F14BA">
        <w:rPr>
          <w:color w:val="202020"/>
          <w:lang w:eastAsia="et-EE"/>
        </w:rPr>
        <w:t>le</w:t>
      </w:r>
      <w:r w:rsidR="00335BA9" w:rsidRPr="00BE6BD5">
        <w:rPr>
          <w:color w:val="202020"/>
          <w:lang w:eastAsia="et-EE"/>
        </w:rPr>
        <w:t xml:space="preserve">: „Enne kui krediidiasutused ja investeerimisühingud ning krediidiandjad teevad kolmandatele isikutele laenuvõtja isikuandmete kohta järelepärimise, peaksid nad veenduma, et järgivad määruse (EL) nr 2016/679 nõudeid, </w:t>
      </w:r>
      <w:r w:rsidR="00335BA9" w:rsidRPr="00ED1611">
        <w:rPr>
          <w:color w:val="202020"/>
          <w:lang w:eastAsia="et-EE"/>
        </w:rPr>
        <w:t>eelkõige seoses laenuvõtja teavitamise ja temalt loa saamisega“</w:t>
      </w:r>
      <w:r w:rsidR="008F14BA" w:rsidRPr="008F14BA">
        <w:rPr>
          <w:rStyle w:val="Allmrkuseviide"/>
          <w:color w:val="202020"/>
          <w:lang w:eastAsia="et-EE"/>
        </w:rPr>
        <w:t xml:space="preserve"> </w:t>
      </w:r>
      <w:r w:rsidR="008F14BA">
        <w:rPr>
          <w:rStyle w:val="Allmrkuseviide"/>
          <w:color w:val="202020"/>
          <w:lang w:eastAsia="et-EE"/>
        </w:rPr>
        <w:footnoteReference w:id="110"/>
      </w:r>
      <w:r w:rsidR="00335BA9" w:rsidRPr="00BE6BD5">
        <w:rPr>
          <w:color w:val="202020"/>
          <w:lang w:eastAsia="et-EE"/>
        </w:rPr>
        <w:t>.</w:t>
      </w:r>
    </w:p>
    <w:p w14:paraId="0B590BC7" w14:textId="77777777" w:rsidR="00F17D2E" w:rsidRDefault="00F17D2E" w:rsidP="00DF3708">
      <w:pPr>
        <w:spacing w:after="0" w:line="240" w:lineRule="auto"/>
        <w:jc w:val="both"/>
        <w:rPr>
          <w:color w:val="202020"/>
          <w:lang w:eastAsia="et-EE"/>
        </w:rPr>
      </w:pPr>
    </w:p>
    <w:p w14:paraId="430855A8" w14:textId="528550A9" w:rsidR="00335BA9" w:rsidRPr="00BE6BD5" w:rsidRDefault="00335BA9" w:rsidP="00DF3708">
      <w:pPr>
        <w:spacing w:after="0" w:line="240" w:lineRule="auto"/>
        <w:jc w:val="both"/>
        <w:rPr>
          <w:color w:val="202020"/>
          <w:lang w:eastAsia="et-EE"/>
        </w:rPr>
      </w:pPr>
      <w:r w:rsidRPr="00BE6BD5">
        <w:rPr>
          <w:color w:val="202020"/>
          <w:lang w:eastAsia="et-EE"/>
        </w:rPr>
        <w:t xml:space="preserve">Tuleb silmas pidada, et vastavalt </w:t>
      </w:r>
      <w:proofErr w:type="spellStart"/>
      <w:r w:rsidRPr="00BE6BD5">
        <w:rPr>
          <w:color w:val="202020"/>
          <w:lang w:eastAsia="et-EE"/>
        </w:rPr>
        <w:t>KAS</w:t>
      </w:r>
      <w:r w:rsidR="00ED42B2">
        <w:rPr>
          <w:color w:val="202020"/>
          <w:lang w:eastAsia="et-EE"/>
        </w:rPr>
        <w:t>-ile</w:t>
      </w:r>
      <w:proofErr w:type="spellEnd"/>
      <w:r w:rsidRPr="00BE6BD5">
        <w:rPr>
          <w:color w:val="202020"/>
          <w:lang w:eastAsia="et-EE"/>
        </w:rPr>
        <w:t xml:space="preserve"> käsitletakse pangasaladusena kõiki andmeid ja hinnanguid, mis on krediidiasutusele teatavaks saanud tema või teise krediidiasutuse kliendi kohta</w:t>
      </w:r>
      <w:r w:rsidR="00ED42B2">
        <w:rPr>
          <w:color w:val="202020"/>
          <w:lang w:eastAsia="et-EE"/>
        </w:rPr>
        <w:t xml:space="preserve"> (</w:t>
      </w:r>
      <w:r w:rsidR="00ED42B2">
        <w:t>88 lõige 1)</w:t>
      </w:r>
      <w:r w:rsidR="00ED42B2">
        <w:rPr>
          <w:color w:val="202020"/>
          <w:lang w:eastAsia="et-EE"/>
        </w:rPr>
        <w:t>. Erandina ei käsitata pangasaladusena</w:t>
      </w:r>
      <w:r w:rsidRPr="00BE6BD5">
        <w:rPr>
          <w:color w:val="202020"/>
          <w:lang w:eastAsia="et-EE"/>
        </w:rPr>
        <w:t xml:space="preserve"> teavet kliendi kohustuste täitmise korrektsuse kohta krediidiasutuse ees</w:t>
      </w:r>
      <w:r w:rsidR="00ED42B2">
        <w:rPr>
          <w:color w:val="202020"/>
          <w:lang w:eastAsia="et-EE"/>
        </w:rPr>
        <w:t xml:space="preserve"> (§ 88 lg 2 punkt 4)</w:t>
      </w:r>
      <w:r w:rsidRPr="00BE6BD5">
        <w:rPr>
          <w:color w:val="202020"/>
          <w:lang w:eastAsia="et-EE"/>
        </w:rPr>
        <w:t xml:space="preserve">. </w:t>
      </w:r>
      <w:r w:rsidRPr="00ED42B2">
        <w:rPr>
          <w:color w:val="202020"/>
          <w:lang w:eastAsia="et-EE"/>
        </w:rPr>
        <w:t xml:space="preserve">Seega </w:t>
      </w:r>
      <w:r w:rsidR="000A5AD2">
        <w:rPr>
          <w:color w:val="202020"/>
          <w:lang w:eastAsia="et-EE"/>
        </w:rPr>
        <w:t xml:space="preserve">info panga ees oleva kohustuse rikkumise kohta </w:t>
      </w:r>
      <w:r w:rsidRPr="00ED42B2">
        <w:rPr>
          <w:color w:val="202020"/>
          <w:lang w:eastAsia="et-EE"/>
        </w:rPr>
        <w:t>ei ole igal juhul pangasaladus, kuid teave olemasolevate finantskohustuste kohta on.</w:t>
      </w:r>
      <w:r w:rsidRPr="00BE6BD5">
        <w:rPr>
          <w:color w:val="202020"/>
          <w:lang w:eastAsia="et-EE"/>
        </w:rPr>
        <w:t xml:space="preserve"> Pangasaladuseks olevat teavet võib avaldada, kui klient on andnud pangasaladuse avaldamiseks nõusoleku (KAS § 88 lg 3 p</w:t>
      </w:r>
      <w:r w:rsidR="000A5AD2">
        <w:rPr>
          <w:color w:val="202020"/>
          <w:lang w:eastAsia="et-EE"/>
        </w:rPr>
        <w:t>unkt</w:t>
      </w:r>
      <w:r w:rsidRPr="00BE6BD5">
        <w:rPr>
          <w:color w:val="202020"/>
          <w:lang w:eastAsia="et-EE"/>
        </w:rPr>
        <w:t xml:space="preserve"> 2). </w:t>
      </w:r>
    </w:p>
    <w:p w14:paraId="2340F84D" w14:textId="77777777" w:rsidR="00F17D2E" w:rsidRDefault="00F17D2E" w:rsidP="00DF3708">
      <w:pPr>
        <w:spacing w:after="0" w:line="240" w:lineRule="auto"/>
        <w:jc w:val="both"/>
        <w:rPr>
          <w:color w:val="202020"/>
          <w:lang w:eastAsia="et-EE"/>
        </w:rPr>
      </w:pPr>
    </w:p>
    <w:p w14:paraId="31CAF403" w14:textId="72257D33" w:rsidR="00335BA9" w:rsidRPr="00BE6BD5" w:rsidRDefault="00335BA9" w:rsidP="00DF3708">
      <w:pPr>
        <w:spacing w:after="0" w:line="240" w:lineRule="auto"/>
        <w:jc w:val="both"/>
        <w:rPr>
          <w:color w:val="202020"/>
          <w:lang w:eastAsia="et-EE"/>
        </w:rPr>
      </w:pPr>
      <w:r w:rsidRPr="00BE6BD5">
        <w:rPr>
          <w:color w:val="202020"/>
          <w:lang w:eastAsia="et-EE"/>
        </w:rPr>
        <w:t xml:space="preserve">Isiku nõusolek oma isikuandmete töötlemiseks peab olema ühemõtteline, selge, lihtsas ja arusaadavas sõnastuses ning seisma eraldi muust infost või tingimustest. Nõusolekut küsides ei tohi seada tingimusi ning küsija peab olema kindel, et see on antud teadlikult ja vabatahtlikult. Nõusolek peab olema antud teadlikult (isik peab aru saama, millega ta nõustub). Teave, mis on vajalik selleks, et teha nõusoleku andmise või andmata jätmise kohta teadlik otsus, ei tohi olla peidetud üldistesse tingimustesse. Nõusolekut ei </w:t>
      </w:r>
      <w:r w:rsidR="000A5AD2">
        <w:rPr>
          <w:color w:val="202020"/>
          <w:lang w:eastAsia="et-EE"/>
        </w:rPr>
        <w:t xml:space="preserve">loeta </w:t>
      </w:r>
      <w:r w:rsidRPr="00BE6BD5">
        <w:rPr>
          <w:color w:val="202020"/>
          <w:lang w:eastAsia="et-EE"/>
        </w:rPr>
        <w:t>vabatahtlikult antuks, kui andmesubjektil pole tõelist või vaba valikuvõimalust või ta ei saa kahjulike tagajärgedeta nõusoleku andmisest keelduda või seda tagasi võtta</w:t>
      </w:r>
      <w:r w:rsidR="000A5AD2">
        <w:rPr>
          <w:color w:val="202020"/>
          <w:lang w:eastAsia="et-EE"/>
        </w:rPr>
        <w:t>.</w:t>
      </w:r>
      <w:r w:rsidR="000A5AD2">
        <w:rPr>
          <w:rStyle w:val="Allmrkuseviide"/>
          <w:color w:val="202020"/>
          <w:lang w:eastAsia="et-EE"/>
        </w:rPr>
        <w:footnoteReference w:id="111"/>
      </w:r>
      <w:r w:rsidR="000A5AD2">
        <w:rPr>
          <w:color w:val="202020"/>
          <w:lang w:eastAsia="et-EE"/>
        </w:rPr>
        <w:t xml:space="preserve"> Kui tarbija keeldub nõusoleku andmisest, tähendab see seda, et krediidiandja ei saa andmeid tarbija finantskohustuste kohta. See toob endaga kaasa kaks võimalikku </w:t>
      </w:r>
      <w:r w:rsidR="00CA6BF8">
        <w:rPr>
          <w:color w:val="202020"/>
          <w:lang w:eastAsia="et-EE"/>
        </w:rPr>
        <w:t>sammu</w:t>
      </w:r>
      <w:r w:rsidR="000A5AD2">
        <w:rPr>
          <w:color w:val="202020"/>
          <w:lang w:eastAsia="et-EE"/>
        </w:rPr>
        <w:t>: krediidiandja keeldub krediidi andmisest või teeb otsuse muude andmete pinnalt. Esimesel juhul on kaheldav, et</w:t>
      </w:r>
      <w:r w:rsidRPr="00BE6BD5">
        <w:rPr>
          <w:color w:val="202020"/>
          <w:lang w:eastAsia="et-EE"/>
        </w:rPr>
        <w:t xml:space="preserve"> krediiditaotlejal on krediidivõime</w:t>
      </w:r>
      <w:r w:rsidR="000A5AD2">
        <w:rPr>
          <w:color w:val="202020"/>
          <w:lang w:eastAsia="et-EE"/>
        </w:rPr>
        <w:t>lisuse</w:t>
      </w:r>
      <w:r w:rsidRPr="00BE6BD5">
        <w:rPr>
          <w:color w:val="202020"/>
          <w:lang w:eastAsia="et-EE"/>
        </w:rPr>
        <w:t xml:space="preserve"> hindamise ja lepingueelsete läbirääkimiste käigus oma isikuandmete töötlemise aspektist valikuvõimalust</w:t>
      </w:r>
      <w:r w:rsidR="000A5AD2">
        <w:rPr>
          <w:color w:val="202020"/>
          <w:lang w:eastAsia="et-EE"/>
        </w:rPr>
        <w:t xml:space="preserve"> ehk nõusolek ei ole vabatahtlik</w:t>
      </w:r>
      <w:r w:rsidR="00CA6BF8">
        <w:rPr>
          <w:rStyle w:val="Allmrkuseviide"/>
          <w:color w:val="202020"/>
          <w:lang w:eastAsia="et-EE"/>
        </w:rPr>
        <w:footnoteReference w:id="112"/>
      </w:r>
      <w:r w:rsidR="000A5AD2">
        <w:rPr>
          <w:color w:val="202020"/>
          <w:lang w:eastAsia="et-EE"/>
        </w:rPr>
        <w:t>. Teisel juhul muutub krediidiregistri asutamise ja pidamise eesmärk sisutühjaks.</w:t>
      </w:r>
    </w:p>
    <w:p w14:paraId="3DE8F6D7" w14:textId="77777777" w:rsidR="00F17D2E" w:rsidRDefault="00F17D2E" w:rsidP="00DF3708">
      <w:pPr>
        <w:spacing w:after="0" w:line="240" w:lineRule="auto"/>
        <w:jc w:val="both"/>
        <w:rPr>
          <w:color w:val="202020"/>
          <w:lang w:eastAsia="et-EE"/>
        </w:rPr>
      </w:pPr>
    </w:p>
    <w:p w14:paraId="6F6E9E88" w14:textId="0E8275AC" w:rsidR="00335BA9" w:rsidRPr="00BE6BD5" w:rsidRDefault="00335BA9" w:rsidP="00DF3708">
      <w:pPr>
        <w:spacing w:after="0" w:line="240" w:lineRule="auto"/>
        <w:jc w:val="both"/>
        <w:rPr>
          <w:color w:val="202020"/>
          <w:lang w:eastAsia="et-EE"/>
        </w:rPr>
      </w:pPr>
      <w:r w:rsidRPr="00BE6BD5">
        <w:rPr>
          <w:color w:val="202020"/>
          <w:lang w:eastAsia="et-EE"/>
        </w:rPr>
        <w:t>Avaliku sektori asutus vastutava töötlejana ei saa tugineda töötlemisel andmesubjekti nõusolekule, sest vastutava töötleja ja andmesubjekti jõuvahekord selgelt ebavõrdne. Enamikul juhtudel on selge ka see, et andmesubjektil puuduvad realistlikud alternatiivid avaliku sektori vastutava töötleja teostatava töötlemisega (või selle tingimustega) nõustumisele</w:t>
      </w:r>
      <w:r w:rsidR="001F7C45">
        <w:rPr>
          <w:color w:val="202020"/>
          <w:lang w:eastAsia="et-EE"/>
        </w:rPr>
        <w:t>.</w:t>
      </w:r>
      <w:r w:rsidR="001F7C45">
        <w:rPr>
          <w:rStyle w:val="Allmrkuseviide"/>
          <w:color w:val="202020"/>
          <w:lang w:eastAsia="et-EE"/>
        </w:rPr>
        <w:footnoteReference w:id="113"/>
      </w:r>
      <w:r w:rsidRPr="00BE6BD5">
        <w:rPr>
          <w:color w:val="202020"/>
          <w:lang w:eastAsia="et-EE"/>
        </w:rPr>
        <w:t xml:space="preserve"> </w:t>
      </w:r>
    </w:p>
    <w:p w14:paraId="4D727609" w14:textId="77777777" w:rsidR="00F17D2E" w:rsidRDefault="00F17D2E" w:rsidP="00DF3708">
      <w:pPr>
        <w:spacing w:after="0" w:line="240" w:lineRule="auto"/>
        <w:jc w:val="both"/>
        <w:rPr>
          <w:color w:val="202020"/>
          <w:lang w:eastAsia="et-EE"/>
        </w:rPr>
      </w:pPr>
    </w:p>
    <w:p w14:paraId="01C4B960" w14:textId="2D526827" w:rsidR="00335BA9" w:rsidRPr="001F7C45" w:rsidRDefault="00335BA9" w:rsidP="00DF3708">
      <w:pPr>
        <w:spacing w:after="0" w:line="240" w:lineRule="auto"/>
        <w:jc w:val="both"/>
        <w:rPr>
          <w:color w:val="202020"/>
          <w:lang w:eastAsia="et-EE"/>
        </w:rPr>
      </w:pPr>
      <w:r w:rsidRPr="001F7C45">
        <w:rPr>
          <w:color w:val="202020"/>
          <w:lang w:eastAsia="et-EE"/>
        </w:rPr>
        <w:t xml:space="preserve">Kui </w:t>
      </w:r>
      <w:r w:rsidR="001F7C45">
        <w:rPr>
          <w:color w:val="202020"/>
          <w:lang w:eastAsia="et-EE"/>
        </w:rPr>
        <w:t>krediiditeabe</w:t>
      </w:r>
      <w:r w:rsidRPr="001F7C45">
        <w:rPr>
          <w:color w:val="202020"/>
          <w:lang w:eastAsia="et-EE"/>
        </w:rPr>
        <w:t xml:space="preserve">registrist andmete pärimine ja registrisse andmete edastamine oleks seotud andmesubjekti  nõusolekuga, võib tekkida olukord, </w:t>
      </w:r>
      <w:r w:rsidR="000F2726">
        <w:rPr>
          <w:color w:val="202020"/>
          <w:lang w:eastAsia="et-EE"/>
        </w:rPr>
        <w:t>kus</w:t>
      </w:r>
      <w:r w:rsidRPr="001F7C45">
        <w:rPr>
          <w:color w:val="202020"/>
          <w:lang w:eastAsia="et-EE"/>
        </w:rPr>
        <w:t xml:space="preserve"> registris</w:t>
      </w:r>
      <w:r w:rsidR="000F2726">
        <w:rPr>
          <w:color w:val="202020"/>
          <w:lang w:eastAsia="et-EE"/>
        </w:rPr>
        <w:t>t</w:t>
      </w:r>
      <w:r w:rsidRPr="001F7C45">
        <w:rPr>
          <w:color w:val="202020"/>
          <w:lang w:eastAsia="et-EE"/>
        </w:rPr>
        <w:t xml:space="preserve"> ei nähtuks finantskohustused täies mahus, vaid üksnes kliendi poolt lubatud ulatuses. Sellisel juhul oleks sarnaselt tänase olukorraga endiselt võimalik olemasolevaid finantskohustusi soovi korral laenupakkuja eest kas varjata ning register ei kannaks oma tegelikku eesmärki. </w:t>
      </w:r>
    </w:p>
    <w:p w14:paraId="65B3E63D" w14:textId="77777777" w:rsidR="00F17D2E" w:rsidRDefault="00F17D2E" w:rsidP="00DF3708">
      <w:pPr>
        <w:spacing w:after="0" w:line="240" w:lineRule="auto"/>
        <w:jc w:val="both"/>
        <w:rPr>
          <w:color w:val="202020"/>
          <w:lang w:eastAsia="et-EE"/>
        </w:rPr>
      </w:pPr>
    </w:p>
    <w:p w14:paraId="21D7BB02" w14:textId="3B271741" w:rsidR="00335BA9" w:rsidRPr="000F2726" w:rsidRDefault="000F2726" w:rsidP="00DF3708">
      <w:pPr>
        <w:spacing w:after="0" w:line="240" w:lineRule="auto"/>
        <w:jc w:val="both"/>
        <w:rPr>
          <w:color w:val="202020"/>
          <w:lang w:eastAsia="et-EE"/>
        </w:rPr>
      </w:pPr>
      <w:r>
        <w:rPr>
          <w:color w:val="202020"/>
          <w:lang w:eastAsia="et-EE"/>
        </w:rPr>
        <w:t xml:space="preserve">Seega ei ole andmesubjekti </w:t>
      </w:r>
      <w:r w:rsidR="00335BA9" w:rsidRPr="000F2726">
        <w:rPr>
          <w:color w:val="202020"/>
          <w:lang w:eastAsia="et-EE"/>
        </w:rPr>
        <w:t>nõusolek isikuandmete töötlemise</w:t>
      </w:r>
      <w:r>
        <w:rPr>
          <w:color w:val="202020"/>
          <w:lang w:eastAsia="et-EE"/>
        </w:rPr>
        <w:t>ks krediiditeaberegistris krediidivõimelisuse hindamise eesmärgil</w:t>
      </w:r>
      <w:r w:rsidR="00335BA9" w:rsidRPr="000F2726">
        <w:rPr>
          <w:color w:val="202020"/>
          <w:lang w:eastAsia="et-EE"/>
        </w:rPr>
        <w:t xml:space="preserve"> kohase</w:t>
      </w:r>
      <w:r>
        <w:rPr>
          <w:color w:val="202020"/>
          <w:lang w:eastAsia="et-EE"/>
        </w:rPr>
        <w:t>ks</w:t>
      </w:r>
      <w:r w:rsidR="00335BA9" w:rsidRPr="000F2726">
        <w:rPr>
          <w:color w:val="202020"/>
          <w:lang w:eastAsia="et-EE"/>
        </w:rPr>
        <w:t xml:space="preserve"> aluse</w:t>
      </w:r>
      <w:r>
        <w:rPr>
          <w:color w:val="202020"/>
          <w:lang w:eastAsia="et-EE"/>
        </w:rPr>
        <w:t>ks.</w:t>
      </w:r>
      <w:r w:rsidR="00335BA9" w:rsidRPr="000F2726">
        <w:rPr>
          <w:color w:val="202020"/>
          <w:lang w:eastAsia="et-EE"/>
        </w:rPr>
        <w:t xml:space="preserve"> </w:t>
      </w:r>
    </w:p>
    <w:p w14:paraId="7BD421C5" w14:textId="77777777" w:rsidR="00F17D2E" w:rsidRDefault="00F17D2E" w:rsidP="00DF3708">
      <w:pPr>
        <w:spacing w:after="0" w:line="240" w:lineRule="auto"/>
        <w:jc w:val="both"/>
        <w:rPr>
          <w:bCs/>
          <w:u w:val="single"/>
          <w:lang w:eastAsia="et-EE"/>
        </w:rPr>
      </w:pPr>
    </w:p>
    <w:p w14:paraId="6E763A48" w14:textId="4F3B6846" w:rsidR="000F2726" w:rsidRPr="00362D47" w:rsidRDefault="000F2726" w:rsidP="00DF3708">
      <w:pPr>
        <w:spacing w:after="0" w:line="240" w:lineRule="auto"/>
        <w:jc w:val="both"/>
        <w:rPr>
          <w:bCs/>
          <w:i/>
          <w:iCs/>
          <w:color w:val="202020"/>
        </w:rPr>
      </w:pPr>
      <w:r w:rsidRPr="00362D47">
        <w:rPr>
          <w:bCs/>
          <w:i/>
          <w:iCs/>
          <w:lang w:eastAsia="et-EE"/>
        </w:rPr>
        <w:t>3.</w:t>
      </w:r>
      <w:r w:rsidR="00362D47" w:rsidRPr="00362D47">
        <w:rPr>
          <w:bCs/>
          <w:i/>
          <w:iCs/>
          <w:lang w:eastAsia="et-EE"/>
        </w:rPr>
        <w:t>5</w:t>
      </w:r>
      <w:r w:rsidRPr="00362D47">
        <w:rPr>
          <w:bCs/>
          <w:i/>
          <w:iCs/>
          <w:lang w:eastAsia="et-EE"/>
        </w:rPr>
        <w:t>.</w:t>
      </w:r>
      <w:r w:rsidR="00931C4B" w:rsidRPr="00362D47">
        <w:rPr>
          <w:bCs/>
          <w:i/>
          <w:iCs/>
          <w:lang w:eastAsia="et-EE"/>
        </w:rPr>
        <w:t>2</w:t>
      </w:r>
      <w:r w:rsidRPr="00362D47">
        <w:rPr>
          <w:bCs/>
          <w:i/>
          <w:iCs/>
          <w:lang w:eastAsia="et-EE"/>
        </w:rPr>
        <w:t xml:space="preserve"> Leping</w:t>
      </w:r>
      <w:r w:rsidR="00983770" w:rsidRPr="00362D47">
        <w:rPr>
          <w:bCs/>
          <w:i/>
          <w:iCs/>
          <w:lang w:eastAsia="et-EE"/>
        </w:rPr>
        <w:t>u täitmine või</w:t>
      </w:r>
      <w:r w:rsidRPr="00362D47">
        <w:rPr>
          <w:bCs/>
          <w:i/>
          <w:iCs/>
          <w:lang w:eastAsia="et-EE"/>
        </w:rPr>
        <w:t xml:space="preserve"> </w:t>
      </w:r>
      <w:r w:rsidR="00983770" w:rsidRPr="00362D47">
        <w:rPr>
          <w:bCs/>
          <w:i/>
          <w:iCs/>
          <w:lang w:eastAsia="et-EE"/>
        </w:rPr>
        <w:t xml:space="preserve">lepingu sõlmimisele eelnevate meetmete võtmine </w:t>
      </w:r>
      <w:r w:rsidRPr="00362D47">
        <w:rPr>
          <w:bCs/>
          <w:i/>
          <w:iCs/>
          <w:color w:val="202020"/>
          <w:lang w:eastAsia="et-EE"/>
        </w:rPr>
        <w:t xml:space="preserve">(IKÜM art 6 </w:t>
      </w:r>
      <w:r w:rsidR="00931C4B" w:rsidRPr="00362D47">
        <w:rPr>
          <w:bCs/>
          <w:i/>
          <w:iCs/>
          <w:color w:val="202020"/>
          <w:lang w:eastAsia="et-EE"/>
        </w:rPr>
        <w:t xml:space="preserve">lg 1 </w:t>
      </w:r>
      <w:r w:rsidRPr="00362D47">
        <w:rPr>
          <w:bCs/>
          <w:i/>
          <w:iCs/>
          <w:color w:val="202020"/>
          <w:lang w:eastAsia="et-EE"/>
        </w:rPr>
        <w:t>punkt b)</w:t>
      </w:r>
    </w:p>
    <w:p w14:paraId="4038C49C" w14:textId="77777777" w:rsidR="00B45A96" w:rsidRDefault="000F2726" w:rsidP="00DF3708">
      <w:pPr>
        <w:spacing w:after="0" w:line="240" w:lineRule="auto"/>
        <w:jc w:val="both"/>
        <w:rPr>
          <w:bCs/>
          <w:lang w:eastAsia="et-EE"/>
        </w:rPr>
      </w:pPr>
      <w:r w:rsidRPr="000F2726">
        <w:rPr>
          <w:bCs/>
          <w:color w:val="202020"/>
        </w:rPr>
        <w:t xml:space="preserve">See õiguslik alus võimaldab </w:t>
      </w:r>
      <w:r w:rsidR="00335BA9" w:rsidRPr="000F2726">
        <w:rPr>
          <w:bCs/>
          <w:lang w:eastAsia="et-EE"/>
        </w:rPr>
        <w:t>isikuandme</w:t>
      </w:r>
      <w:r>
        <w:rPr>
          <w:bCs/>
          <w:lang w:eastAsia="et-EE"/>
        </w:rPr>
        <w:t>id</w:t>
      </w:r>
      <w:r w:rsidR="00335BA9" w:rsidRPr="000F2726">
        <w:rPr>
          <w:bCs/>
          <w:lang w:eastAsia="et-EE"/>
        </w:rPr>
        <w:t xml:space="preserve"> töö</w:t>
      </w:r>
      <w:r>
        <w:rPr>
          <w:bCs/>
          <w:lang w:eastAsia="et-EE"/>
        </w:rPr>
        <w:t>delda, kui see</w:t>
      </w:r>
      <w:r w:rsidR="00335BA9" w:rsidRPr="000F2726">
        <w:rPr>
          <w:bCs/>
          <w:lang w:eastAsia="et-EE"/>
        </w:rPr>
        <w:t xml:space="preserve"> on vajalik andmesubjekti osalusel sõlmitud lepingu täitmiseks või lepingu sõlmimisele eelnevate meetmete võtmiseks vastavalt andmesubjekti taotlusele</w:t>
      </w:r>
      <w:r>
        <w:rPr>
          <w:bCs/>
          <w:lang w:eastAsia="et-EE"/>
        </w:rPr>
        <w:t>.</w:t>
      </w:r>
      <w:r w:rsidR="00ED6E44">
        <w:rPr>
          <w:bCs/>
          <w:lang w:eastAsia="et-EE"/>
        </w:rPr>
        <w:t xml:space="preserve"> </w:t>
      </w:r>
    </w:p>
    <w:p w14:paraId="45B8064A" w14:textId="77777777" w:rsidR="00F17D2E" w:rsidRDefault="00F17D2E" w:rsidP="00DF3708">
      <w:pPr>
        <w:spacing w:after="0" w:line="240" w:lineRule="auto"/>
        <w:jc w:val="both"/>
      </w:pPr>
    </w:p>
    <w:p w14:paraId="482DE51E" w14:textId="50BEE084" w:rsidR="00B45A96" w:rsidRDefault="00B45A96" w:rsidP="00DF3708">
      <w:pPr>
        <w:spacing w:after="0" w:line="240" w:lineRule="auto"/>
        <w:jc w:val="both"/>
      </w:pPr>
      <w:r w:rsidRPr="00BE6BD5">
        <w:t>Krediidivõimelisuse hindamine on lepingueelsete läbirääkimiste etapp</w:t>
      </w:r>
      <w:r>
        <w:t>, seega on k</w:t>
      </w:r>
      <w:r w:rsidR="00ED6E44">
        <w:rPr>
          <w:bCs/>
          <w:lang w:eastAsia="et-EE"/>
        </w:rPr>
        <w:t xml:space="preserve">rediiditeaberegistri kontekstis asjakohane sätte teine pool ehk </w:t>
      </w:r>
      <w:r w:rsidR="00ED6E44" w:rsidRPr="000F2726">
        <w:rPr>
          <w:bCs/>
          <w:lang w:eastAsia="et-EE"/>
        </w:rPr>
        <w:t>lepingu sõlmimisele eelnevate meetmete võtmiseks vastavalt andmesubjekti taotlusele</w:t>
      </w:r>
      <w:r w:rsidR="00ED6E44">
        <w:rPr>
          <w:bCs/>
          <w:lang w:eastAsia="et-EE"/>
        </w:rPr>
        <w:t xml:space="preserve">. </w:t>
      </w:r>
    </w:p>
    <w:p w14:paraId="3EE0CA54" w14:textId="77777777" w:rsidR="00F17D2E" w:rsidRDefault="00F17D2E" w:rsidP="00DF3708">
      <w:pPr>
        <w:spacing w:after="0" w:line="240" w:lineRule="auto"/>
        <w:jc w:val="both"/>
      </w:pPr>
    </w:p>
    <w:p w14:paraId="3B2CD952" w14:textId="142086D1" w:rsidR="00335BA9" w:rsidRPr="000F2726" w:rsidRDefault="00B45A96" w:rsidP="00DF3708">
      <w:pPr>
        <w:spacing w:after="0" w:line="240" w:lineRule="auto"/>
        <w:jc w:val="both"/>
        <w:rPr>
          <w:bCs/>
          <w:color w:val="202020"/>
          <w:u w:val="single"/>
        </w:rPr>
      </w:pPr>
      <w:r>
        <w:t>S</w:t>
      </w:r>
      <w:r w:rsidR="00ED6E44">
        <w:t xml:space="preserve">äte põhineb </w:t>
      </w:r>
      <w:r>
        <w:t xml:space="preserve">vajadusel tagada isikuandmete eeltöötlemist </w:t>
      </w:r>
      <w:r w:rsidR="00ED6E44">
        <w:t>enne lepingu sõlmimist, et hõlbustada kõnealuse lepingu tegelikku sõlmimist.</w:t>
      </w:r>
      <w:r w:rsidR="00ED6E44">
        <w:rPr>
          <w:rStyle w:val="Allmrkuseviide"/>
        </w:rPr>
        <w:footnoteReference w:id="114"/>
      </w:r>
      <w:r w:rsidR="00ED6E44">
        <w:t xml:space="preserve"> See võib olla kohaldatav, kui andmesubjekt esitab oma taotluse seoses lepingu võimaliku sõlmimisega ning kõnealune töötlemistoiming on soovitud meetmete võtmiseks vajalik. EAKN on selgitanud, et kui andmesubjekt võtab vastutava töötlejaga ühendust, et küsida pakutavate teenuste üksikasju, võib andmesubjekti isikuandmete töötlemine tema päringule vastamise eesmärgil põhineda artikli 6 lg 1 punktil </w:t>
      </w:r>
      <w:proofErr w:type="spellStart"/>
      <w:r w:rsidR="00ED6E44">
        <w:t>b.</w:t>
      </w:r>
      <w:proofErr w:type="spellEnd"/>
      <w:r>
        <w:rPr>
          <w:rStyle w:val="Allmrkuseviide"/>
        </w:rPr>
        <w:footnoteReference w:id="115"/>
      </w:r>
    </w:p>
    <w:p w14:paraId="1296A5B4" w14:textId="77777777" w:rsidR="00F17D2E" w:rsidRDefault="00F17D2E" w:rsidP="00DF3708">
      <w:pPr>
        <w:spacing w:after="0" w:line="240" w:lineRule="auto"/>
        <w:jc w:val="both"/>
      </w:pPr>
    </w:p>
    <w:p w14:paraId="017E909A" w14:textId="3FD612A9" w:rsidR="00B45A96" w:rsidRDefault="00B45A96" w:rsidP="00DF3708">
      <w:pPr>
        <w:spacing w:after="0" w:line="240" w:lineRule="auto"/>
        <w:jc w:val="both"/>
      </w:pPr>
      <w:r>
        <w:t xml:space="preserve">Oluliseks tingimuseks selle õigusliku aluse kohaldamisel on ka andmete töötlemise vajalikkus. </w:t>
      </w:r>
      <w:r w:rsidR="00005E58">
        <w:t>Vajalikkuse hindamine hõlmab töötlemistoimingu kombineeritud ja faktidel põhinevat hindamist, pidades silmas taotletavat eesmärki ja seda, kas see meede on võrreldes muude sama eesmärgi saavutamise võimalustega vähem sekkuv. Kui on realistlikke vähem sekkuvaid alternatiive, ei ole töötlemistoiming vajalik. Artikli 6 lõike 1 punkt b ei hõlma isikuandmete töötlemist, mis on andmesubjekti taotlusel võetavate lepingueelsete meetmete jaoks küll kasulik, kuid mitte objektiivselt vajalik, isegi kui see on vajalik vastutava töötleja muudeks ärieesmärkideks.</w:t>
      </w:r>
      <w:r w:rsidR="00005E58">
        <w:rPr>
          <w:rStyle w:val="Allmrkuseviide"/>
        </w:rPr>
        <w:footnoteReference w:id="116"/>
      </w:r>
    </w:p>
    <w:p w14:paraId="48D8EC91" w14:textId="77777777" w:rsidR="00F17D2E" w:rsidRDefault="00F17D2E" w:rsidP="00DF3708">
      <w:pPr>
        <w:spacing w:after="0" w:line="240" w:lineRule="auto"/>
        <w:jc w:val="both"/>
      </w:pPr>
    </w:p>
    <w:p w14:paraId="7C1CBAB4" w14:textId="385FA8BB" w:rsidR="00931C4B" w:rsidRDefault="00983770" w:rsidP="00DF3708">
      <w:pPr>
        <w:spacing w:after="0" w:line="240" w:lineRule="auto"/>
        <w:jc w:val="both"/>
      </w:pPr>
      <w:r>
        <w:t xml:space="preserve">Krediiditeaberegistri pidaja ei ole krediidilepingu osapooleks. </w:t>
      </w:r>
      <w:r w:rsidR="00931C4B">
        <w:t>Seetõttu ei ole kõnesolev õiguslik alus sobilik.</w:t>
      </w:r>
    </w:p>
    <w:p w14:paraId="07942E57" w14:textId="77777777" w:rsidR="00F17D2E" w:rsidRDefault="00F17D2E" w:rsidP="00DF3708">
      <w:pPr>
        <w:spacing w:after="0" w:line="240" w:lineRule="auto"/>
        <w:jc w:val="both"/>
      </w:pPr>
    </w:p>
    <w:p w14:paraId="3B0E85E1" w14:textId="44F86053" w:rsidR="00B010DC" w:rsidRDefault="00931C4B" w:rsidP="00DF3708">
      <w:pPr>
        <w:spacing w:after="0" w:line="240" w:lineRule="auto"/>
        <w:jc w:val="both"/>
      </w:pPr>
      <w:r>
        <w:t>K</w:t>
      </w:r>
      <w:r w:rsidR="00983770">
        <w:t>rediid</w:t>
      </w:r>
      <w:r>
        <w:t>i</w:t>
      </w:r>
      <w:r w:rsidR="00983770">
        <w:t>andja</w:t>
      </w:r>
      <w:r>
        <w:t xml:space="preserve"> puhul ei ole art 6 lg 1 punkt b käsitamine õigusliku alusena välistatud, ent </w:t>
      </w:r>
      <w:r w:rsidR="00B010DC">
        <w:t>sobilikuma aluse olemasolul tuleks eelistada viimast.</w:t>
      </w:r>
    </w:p>
    <w:p w14:paraId="72A008F6" w14:textId="77777777" w:rsidR="00F17D2E" w:rsidRDefault="00F17D2E" w:rsidP="00DF3708">
      <w:pPr>
        <w:spacing w:after="0" w:line="240" w:lineRule="auto"/>
        <w:jc w:val="both"/>
        <w:rPr>
          <w:bCs/>
          <w:u w:val="single"/>
          <w:lang w:eastAsia="et-EE"/>
        </w:rPr>
      </w:pPr>
    </w:p>
    <w:p w14:paraId="5D4CDB63" w14:textId="041E069D" w:rsidR="00931C4B" w:rsidRPr="00362D47" w:rsidRDefault="00931C4B" w:rsidP="00DF3708">
      <w:pPr>
        <w:spacing w:after="0" w:line="240" w:lineRule="auto"/>
        <w:jc w:val="both"/>
        <w:rPr>
          <w:bCs/>
          <w:i/>
          <w:iCs/>
          <w:color w:val="202020"/>
        </w:rPr>
      </w:pPr>
      <w:r w:rsidRPr="00362D47">
        <w:rPr>
          <w:bCs/>
          <w:i/>
          <w:iCs/>
          <w:lang w:eastAsia="et-EE"/>
        </w:rPr>
        <w:t>3.</w:t>
      </w:r>
      <w:r w:rsidR="00362D47" w:rsidRPr="00362D47">
        <w:rPr>
          <w:bCs/>
          <w:i/>
          <w:iCs/>
          <w:lang w:eastAsia="et-EE"/>
        </w:rPr>
        <w:t>5</w:t>
      </w:r>
      <w:r w:rsidRPr="00362D47">
        <w:rPr>
          <w:bCs/>
          <w:i/>
          <w:iCs/>
          <w:lang w:eastAsia="et-EE"/>
        </w:rPr>
        <w:t xml:space="preserve">.3. </w:t>
      </w:r>
      <w:r w:rsidR="00B010DC" w:rsidRPr="00362D47">
        <w:rPr>
          <w:bCs/>
          <w:i/>
          <w:iCs/>
          <w:lang w:eastAsia="et-EE"/>
        </w:rPr>
        <w:t>J</w:t>
      </w:r>
      <w:r w:rsidRPr="00362D47">
        <w:rPr>
          <w:bCs/>
          <w:i/>
          <w:iCs/>
          <w:lang w:eastAsia="et-EE"/>
        </w:rPr>
        <w:t xml:space="preserve">uriidilise kohustuse täitmine </w:t>
      </w:r>
      <w:r w:rsidRPr="00362D47">
        <w:rPr>
          <w:bCs/>
          <w:i/>
          <w:iCs/>
          <w:color w:val="202020"/>
          <w:lang w:eastAsia="et-EE"/>
        </w:rPr>
        <w:t xml:space="preserve">(IKÜM art 6 lg 1 punkt </w:t>
      </w:r>
      <w:r w:rsidR="00B010DC" w:rsidRPr="00362D47">
        <w:rPr>
          <w:bCs/>
          <w:i/>
          <w:iCs/>
          <w:color w:val="202020"/>
          <w:lang w:eastAsia="et-EE"/>
        </w:rPr>
        <w:t>c</w:t>
      </w:r>
      <w:r w:rsidRPr="00362D47">
        <w:rPr>
          <w:bCs/>
          <w:i/>
          <w:iCs/>
          <w:color w:val="202020"/>
          <w:lang w:eastAsia="et-EE"/>
        </w:rPr>
        <w:t>)</w:t>
      </w:r>
    </w:p>
    <w:p w14:paraId="7F12D5B9" w14:textId="41126AF8" w:rsidR="00B010DC" w:rsidRDefault="00B010DC" w:rsidP="00DF3708">
      <w:pPr>
        <w:spacing w:after="0" w:line="240" w:lineRule="auto"/>
        <w:jc w:val="both"/>
      </w:pPr>
      <w:r>
        <w:t>Isikuandmete töötlemine on seaduslik ka juhul, kui isikuandmete töötlemine on vajalik vastutava töötleja juriidilise kohustuse täitmiseks.</w:t>
      </w:r>
    </w:p>
    <w:p w14:paraId="7C60949D" w14:textId="77777777" w:rsidR="00F17D2E" w:rsidRDefault="00F17D2E" w:rsidP="00DF3708">
      <w:pPr>
        <w:spacing w:after="0" w:line="240" w:lineRule="auto"/>
        <w:jc w:val="both"/>
      </w:pPr>
    </w:p>
    <w:p w14:paraId="34322C76" w14:textId="0084A953" w:rsidR="00335BA9" w:rsidRPr="00BE6BD5" w:rsidRDefault="00335BA9" w:rsidP="00DF3708">
      <w:pPr>
        <w:spacing w:after="0" w:line="240" w:lineRule="auto"/>
        <w:jc w:val="both"/>
      </w:pPr>
      <w:r w:rsidRPr="00BE6BD5">
        <w:t>Vastavalt VÕS § 403</w:t>
      </w:r>
      <w:r w:rsidRPr="00BE6BD5">
        <w:rPr>
          <w:vertAlign w:val="superscript"/>
        </w:rPr>
        <w:t>4</w:t>
      </w:r>
      <w:r w:rsidRPr="00BE6BD5">
        <w:t xml:space="preserve"> on krediidiandja tarbijakrediidi andmisel kohustatud järgima vastutustundliku laenamise põhimõtet ja selleks peab krediidiandja omandama teabe, </w:t>
      </w:r>
      <w:r w:rsidR="00B776DC">
        <w:t>mis võimaldab</w:t>
      </w:r>
      <w:r w:rsidRPr="00BE6BD5">
        <w:t xml:space="preserve"> hinnata tarbija</w:t>
      </w:r>
      <w:r w:rsidR="00B776DC">
        <w:t xml:space="preserve"> krediidi</w:t>
      </w:r>
      <w:r w:rsidRPr="00BE6BD5">
        <w:t>võimelisust.</w:t>
      </w:r>
    </w:p>
    <w:p w14:paraId="0EAA3BED" w14:textId="77777777" w:rsidR="00B776DC" w:rsidRDefault="00B776DC" w:rsidP="00DF3708">
      <w:pPr>
        <w:spacing w:after="0" w:line="240" w:lineRule="auto"/>
        <w:jc w:val="both"/>
      </w:pPr>
    </w:p>
    <w:p w14:paraId="53DA8D42" w14:textId="3F5BFDBE" w:rsidR="00335BA9" w:rsidRDefault="00335BA9" w:rsidP="00DF3708">
      <w:pPr>
        <w:spacing w:after="0" w:line="240" w:lineRule="auto"/>
        <w:jc w:val="both"/>
      </w:pPr>
      <w:r w:rsidRPr="00BE6BD5">
        <w:t>Vastutustundliku laenamise põhimõtte kohaldamine laenude andmisel on krediidiasutuste kohustus vastavalt KAS § 83 lõikele 3 ja muude krediidiandjate osas vastavalt KAVS §</w:t>
      </w:r>
      <w:r w:rsidR="00FF23FB">
        <w:t>-le</w:t>
      </w:r>
      <w:r w:rsidRPr="00BE6BD5">
        <w:t xml:space="preserve"> 50</w:t>
      </w:r>
      <w:r w:rsidR="00D0704A">
        <w:t>.</w:t>
      </w:r>
      <w:r w:rsidRPr="00BE6BD5">
        <w:t xml:space="preserve"> </w:t>
      </w:r>
      <w:r w:rsidR="00D0704A">
        <w:t>T</w:t>
      </w:r>
      <w:r w:rsidRPr="00BE6BD5">
        <w:t>egemist on avalik-õigusliku kohustusega (nn turu toimimise reegel)</w:t>
      </w:r>
      <w:r w:rsidR="00D0704A">
        <w:t xml:space="preserve"> –</w:t>
      </w:r>
      <w:r w:rsidRPr="00BE6BD5">
        <w:t xml:space="preserve"> </w:t>
      </w:r>
      <w:r w:rsidR="00D0704A">
        <w:t>v</w:t>
      </w:r>
      <w:r w:rsidRPr="00BE6BD5">
        <w:t xml:space="preserve">astutustundliku laenamise põhimõte on otseselt seotud krediidiandja krediidiriski juhtimise ja hindamisega, krediidiasutuste kapitalinõuete täitmisega. </w:t>
      </w:r>
      <w:r w:rsidR="00E90EE5">
        <w:t>VÕS § 403</w:t>
      </w:r>
      <w:r w:rsidR="00E90EE5">
        <w:rPr>
          <w:vertAlign w:val="superscript"/>
        </w:rPr>
        <w:t>4</w:t>
      </w:r>
      <w:r w:rsidR="00E90EE5">
        <w:t xml:space="preserve"> on oma iseloomult eraõigusliku sisuga kohustus.</w:t>
      </w:r>
      <w:r w:rsidR="008E16EC">
        <w:t xml:space="preserve"> Seejuures on </w:t>
      </w:r>
      <w:proofErr w:type="spellStart"/>
      <w:r w:rsidR="008E16EC">
        <w:t>VÕS-ist</w:t>
      </w:r>
      <w:proofErr w:type="spellEnd"/>
      <w:r w:rsidR="008E16EC">
        <w:t xml:space="preserve"> tulenevalt krediidiandjal kohustus k</w:t>
      </w:r>
      <w:r w:rsidR="008E16EC" w:rsidRPr="008E16EC">
        <w:t>rediidivõimelisuse hindamiseks vajaliku teabe omandamiseks kasuta</w:t>
      </w:r>
      <w:r w:rsidR="008E16EC">
        <w:t>da</w:t>
      </w:r>
      <w:r w:rsidR="008E16EC" w:rsidRPr="008E16EC">
        <w:t xml:space="preserve"> asjakohaseid andmekogusid. </w:t>
      </w:r>
      <w:r w:rsidRPr="00D0704A">
        <w:t>Seega on krediidiandja kohustus hinnata asjakohaste andmete alusel tarbija krediidivõimelisust sätestatud nii avalik-õiguslikes kui ka eraõiguslikes normides.</w:t>
      </w:r>
    </w:p>
    <w:p w14:paraId="439FEA54" w14:textId="77777777" w:rsidR="00F17D2E" w:rsidRDefault="00F17D2E" w:rsidP="00DF3708">
      <w:pPr>
        <w:spacing w:after="0" w:line="240" w:lineRule="auto"/>
        <w:jc w:val="both"/>
      </w:pPr>
    </w:p>
    <w:p w14:paraId="0269F9AB" w14:textId="20324579" w:rsidR="00335BA9" w:rsidRDefault="008E16EC" w:rsidP="00DF3708">
      <w:pPr>
        <w:spacing w:after="0" w:line="240" w:lineRule="auto"/>
        <w:jc w:val="both"/>
      </w:pPr>
      <w:r w:rsidRPr="008E16EC">
        <w:t>Kredii</w:t>
      </w:r>
      <w:r>
        <w:t>di</w:t>
      </w:r>
      <w:r w:rsidRPr="008E16EC">
        <w:t>teabe jagamise seadusega</w:t>
      </w:r>
      <w:r w:rsidR="00FD26E2">
        <w:t xml:space="preserve"> täiendatakse</w:t>
      </w:r>
      <w:r w:rsidRPr="008E16EC">
        <w:t xml:space="preserve"> </w:t>
      </w:r>
      <w:r w:rsidR="00FD26E2">
        <w:t xml:space="preserve">vastutustundliku laenamise põhimõtte rakendamist krediidiandja selgesõnalise kohustusega edastada teha krediiditeaberegistri pidajale päringuid tarbija finantskohustustuste ulatuse kohta. Seega on krediidiandja puhul krediiditeaberegistri pidajale päringute tegemise õiguslikuks aluseks juriidiline kohustuse täitmine. Sama võib öelda ka krediiditeaberegistri pidajale andmete edastamise kohustuse osas.    </w:t>
      </w:r>
      <w:r w:rsidRPr="008E16EC">
        <w:t xml:space="preserve"> </w:t>
      </w:r>
      <w:r>
        <w:t xml:space="preserve"> </w:t>
      </w:r>
    </w:p>
    <w:p w14:paraId="414316BB" w14:textId="7668C0A6" w:rsidR="00FD26E2" w:rsidRPr="008E16EC" w:rsidRDefault="00FD26E2" w:rsidP="00DF3708">
      <w:pPr>
        <w:spacing w:after="0" w:line="240" w:lineRule="auto"/>
        <w:jc w:val="both"/>
      </w:pPr>
      <w:r>
        <w:t>Krediiditeaberegistri pidajal ei ole kohustust rakendada vastutustundliku laenamise põhimõtet. Seega ei ole see ka registripidaja puhul sobilik isikuandmete töötlemise õiguslik alus.</w:t>
      </w:r>
    </w:p>
    <w:p w14:paraId="799EEF56" w14:textId="77777777" w:rsidR="00F17D2E" w:rsidRDefault="00F17D2E" w:rsidP="00DF3708">
      <w:pPr>
        <w:spacing w:after="0" w:line="240" w:lineRule="auto"/>
        <w:jc w:val="both"/>
        <w:rPr>
          <w:bCs/>
          <w:u w:val="single"/>
          <w:lang w:eastAsia="et-EE"/>
        </w:rPr>
      </w:pPr>
    </w:p>
    <w:p w14:paraId="6EBABD9C" w14:textId="351D66D5" w:rsidR="002701D1" w:rsidRPr="00362D47" w:rsidRDefault="002701D1" w:rsidP="00DF3708">
      <w:pPr>
        <w:spacing w:after="0" w:line="240" w:lineRule="auto"/>
        <w:jc w:val="both"/>
        <w:rPr>
          <w:bCs/>
          <w:i/>
          <w:iCs/>
          <w:color w:val="202020"/>
        </w:rPr>
      </w:pPr>
      <w:r w:rsidRPr="00362D47">
        <w:rPr>
          <w:bCs/>
          <w:i/>
          <w:iCs/>
          <w:lang w:eastAsia="et-EE"/>
        </w:rPr>
        <w:t>3.</w:t>
      </w:r>
      <w:r w:rsidR="00362D47" w:rsidRPr="00362D47">
        <w:rPr>
          <w:bCs/>
          <w:i/>
          <w:iCs/>
          <w:lang w:eastAsia="et-EE"/>
        </w:rPr>
        <w:t>5</w:t>
      </w:r>
      <w:r w:rsidRPr="00362D47">
        <w:rPr>
          <w:bCs/>
          <w:i/>
          <w:iCs/>
          <w:lang w:eastAsia="et-EE"/>
        </w:rPr>
        <w:t xml:space="preserve">.4. Elulise huvi kaitsmine </w:t>
      </w:r>
      <w:r w:rsidRPr="00362D47">
        <w:rPr>
          <w:bCs/>
          <w:i/>
          <w:iCs/>
          <w:color w:val="202020"/>
          <w:lang w:eastAsia="et-EE"/>
        </w:rPr>
        <w:t>(IKÜM art 6 lg 1 punkt d)</w:t>
      </w:r>
    </w:p>
    <w:p w14:paraId="0FA25BD3" w14:textId="23802394" w:rsidR="00335BA9" w:rsidRPr="00BE6BD5" w:rsidRDefault="002701D1" w:rsidP="00DF3708">
      <w:pPr>
        <w:spacing w:after="0" w:line="240" w:lineRule="auto"/>
        <w:jc w:val="both"/>
        <w:rPr>
          <w:lang w:eastAsia="et-EE"/>
        </w:rPr>
      </w:pPr>
      <w:r>
        <w:rPr>
          <w:lang w:eastAsia="et-EE"/>
        </w:rPr>
        <w:t>On ilmselge, et kõnesolev õiguslik alus ei ole</w:t>
      </w:r>
      <w:r w:rsidR="00335BA9" w:rsidRPr="00BE6BD5">
        <w:rPr>
          <w:lang w:eastAsia="et-EE"/>
        </w:rPr>
        <w:t xml:space="preserve"> </w:t>
      </w:r>
      <w:r>
        <w:rPr>
          <w:lang w:eastAsia="et-EE"/>
        </w:rPr>
        <w:t>kohane</w:t>
      </w:r>
      <w:r w:rsidR="00335BA9" w:rsidRPr="00BE6BD5">
        <w:rPr>
          <w:lang w:eastAsia="et-EE"/>
        </w:rPr>
        <w:t xml:space="preserve">, </w:t>
      </w:r>
      <w:r>
        <w:rPr>
          <w:lang w:eastAsia="et-EE"/>
        </w:rPr>
        <w:t xml:space="preserve">seega </w:t>
      </w:r>
      <w:r w:rsidR="00335BA9" w:rsidRPr="00BE6BD5">
        <w:rPr>
          <w:lang w:eastAsia="et-EE"/>
        </w:rPr>
        <w:t>selle sobivust pikemalt ei analüüsita.</w:t>
      </w:r>
    </w:p>
    <w:p w14:paraId="71A1D781" w14:textId="77777777" w:rsidR="00F17D2E" w:rsidRDefault="00F17D2E" w:rsidP="00DF3708">
      <w:pPr>
        <w:spacing w:after="0" w:line="240" w:lineRule="auto"/>
        <w:jc w:val="both"/>
        <w:rPr>
          <w:bCs/>
          <w:u w:val="single"/>
          <w:lang w:eastAsia="et-EE"/>
        </w:rPr>
      </w:pPr>
    </w:p>
    <w:p w14:paraId="07E15893" w14:textId="20E5317C" w:rsidR="002701D1" w:rsidRPr="00362D47" w:rsidRDefault="002701D1" w:rsidP="00DF3708">
      <w:pPr>
        <w:spacing w:after="0" w:line="240" w:lineRule="auto"/>
        <w:jc w:val="both"/>
        <w:rPr>
          <w:bCs/>
          <w:i/>
          <w:iCs/>
          <w:color w:val="202020"/>
        </w:rPr>
      </w:pPr>
      <w:r w:rsidRPr="00362D47">
        <w:rPr>
          <w:bCs/>
          <w:i/>
          <w:iCs/>
          <w:lang w:eastAsia="et-EE"/>
        </w:rPr>
        <w:t>3.</w:t>
      </w:r>
      <w:r w:rsidR="00362D47" w:rsidRPr="00362D47">
        <w:rPr>
          <w:bCs/>
          <w:i/>
          <w:iCs/>
          <w:lang w:eastAsia="et-EE"/>
        </w:rPr>
        <w:t>5</w:t>
      </w:r>
      <w:r w:rsidRPr="00362D47">
        <w:rPr>
          <w:bCs/>
          <w:i/>
          <w:iCs/>
          <w:lang w:eastAsia="et-EE"/>
        </w:rPr>
        <w:t xml:space="preserve">.5. Avalikes huvides oleva ülesande täitmine </w:t>
      </w:r>
      <w:r w:rsidRPr="00362D47">
        <w:rPr>
          <w:bCs/>
          <w:i/>
          <w:iCs/>
          <w:color w:val="202020"/>
          <w:lang w:eastAsia="et-EE"/>
        </w:rPr>
        <w:t>(IKÜM art 6 lg 1 punkt e)</w:t>
      </w:r>
    </w:p>
    <w:p w14:paraId="62A95463" w14:textId="3B2FCD79" w:rsidR="00335BA9" w:rsidRDefault="00786828" w:rsidP="00DF3708">
      <w:pPr>
        <w:spacing w:after="0" w:line="240" w:lineRule="auto"/>
        <w:jc w:val="both"/>
      </w:pPr>
      <w:r>
        <w:t>Isikuandmete töötlemine on seaduslik</w:t>
      </w:r>
      <w:r w:rsidR="00B47C98">
        <w:t>,</w:t>
      </w:r>
      <w:r>
        <w:t xml:space="preserve"> kui töötlemine on vajalik avalikes huvides oleva ülesande täitmiseks või vastutava töötleja avaliku võimu teostamiseks</w:t>
      </w:r>
      <w:r w:rsidR="001017AC">
        <w:t xml:space="preserve">. </w:t>
      </w:r>
      <w:r w:rsidR="00B91334">
        <w:t>Krediiditeaberegistri kontekstis on kohasem sätte esimene pool ehk avalikes huvides oleva ülesande teostamine.</w:t>
      </w:r>
    </w:p>
    <w:p w14:paraId="1D23CA56" w14:textId="0F87999D" w:rsidR="00B91334" w:rsidRDefault="00B91334" w:rsidP="00DF3708">
      <w:pPr>
        <w:spacing w:after="0" w:line="240" w:lineRule="auto"/>
        <w:jc w:val="both"/>
      </w:pPr>
      <w:r>
        <w:t>Selle õigusliku aluse puhul on oluline märkida, et isikuandmete töötlemise alus tuleb kehtestada liikmesriigi õigusega (art 6 lg 3 punkt b)</w:t>
      </w:r>
      <w:r w:rsidR="00B47C98">
        <w:t>.</w:t>
      </w:r>
    </w:p>
    <w:p w14:paraId="5D8CC144" w14:textId="77777777" w:rsidR="00F17D2E" w:rsidRDefault="00F17D2E" w:rsidP="00DF3708">
      <w:pPr>
        <w:spacing w:after="0" w:line="240" w:lineRule="auto"/>
        <w:jc w:val="both"/>
      </w:pPr>
    </w:p>
    <w:p w14:paraId="0231E7C6" w14:textId="68D564E6" w:rsidR="00227EF5" w:rsidRDefault="00552251" w:rsidP="00DF3708">
      <w:pPr>
        <w:spacing w:after="0" w:line="240" w:lineRule="auto"/>
        <w:jc w:val="both"/>
      </w:pPr>
      <w:r>
        <w:t>See on a</w:t>
      </w:r>
      <w:r w:rsidR="00227EF5">
        <w:t xml:space="preserve">valiku sektori asutuse õiguslikuks aluseks </w:t>
      </w:r>
      <w:r>
        <w:t xml:space="preserve">oma ülesannete täitmise käigus </w:t>
      </w:r>
      <w:r w:rsidR="00227EF5">
        <w:t>isikuandmete töötlemisel.</w:t>
      </w:r>
      <w:r>
        <w:t xml:space="preserve"> </w:t>
      </w:r>
    </w:p>
    <w:p w14:paraId="3D0AD980" w14:textId="77777777" w:rsidR="00F17D2E" w:rsidRDefault="00F17D2E" w:rsidP="00DF3708">
      <w:pPr>
        <w:spacing w:after="0" w:line="240" w:lineRule="auto"/>
        <w:jc w:val="both"/>
      </w:pPr>
    </w:p>
    <w:p w14:paraId="017A9FB9" w14:textId="7BDF3540" w:rsidR="00552251" w:rsidRDefault="00DB655F" w:rsidP="00DF3708">
      <w:pPr>
        <w:spacing w:after="0" w:line="240" w:lineRule="auto"/>
        <w:jc w:val="both"/>
      </w:pPr>
      <w:proofErr w:type="spellStart"/>
      <w:r>
        <w:t>Üldmäärus</w:t>
      </w:r>
      <w:proofErr w:type="spellEnd"/>
      <w:r>
        <w:t xml:space="preserve"> ei </w:t>
      </w:r>
      <w:r w:rsidR="00A44ED9">
        <w:t>sisusta, mis on</w:t>
      </w:r>
      <w:r>
        <w:t xml:space="preserve"> avalikes huvides olev ülesanne. </w:t>
      </w:r>
      <w:r w:rsidR="00552251">
        <w:t>Avaliku ülesande legaaldefinitsiooni ei ole</w:t>
      </w:r>
      <w:r>
        <w:t xml:space="preserve"> ka Eesti õiguses.</w:t>
      </w:r>
      <w:r w:rsidR="00EB6041">
        <w:t xml:space="preserve"> Riigiasutuste erinevaid tegevusi omaülesannete täitmisel tähistatakse erinevalt.</w:t>
      </w:r>
      <w:r w:rsidR="00EB6041">
        <w:rPr>
          <w:rStyle w:val="Allmrkuseviide"/>
        </w:rPr>
        <w:footnoteReference w:id="117"/>
      </w:r>
      <w:r w:rsidR="003725F3">
        <w:t xml:space="preserve"> Riigikohus on siiski leidnud, et </w:t>
      </w:r>
      <w:r w:rsidR="00DA189F">
        <w:t>avalikud ülesanded on vahetult seadusega või seaduse alusel riigile, omavalitsusele või muule avalik-õiguslikule juriidilisele isikule pandud ülesanded, või ülesanded, mis on tõlgendamise teel vastavast õigusnormist tuletatud</w:t>
      </w:r>
      <w:r w:rsidR="003725F3">
        <w:t>.</w:t>
      </w:r>
      <w:r w:rsidR="003725F3">
        <w:rPr>
          <w:rStyle w:val="Allmrkuseviide"/>
        </w:rPr>
        <w:footnoteReference w:id="118"/>
      </w:r>
    </w:p>
    <w:p w14:paraId="0F8ECE4C" w14:textId="77777777" w:rsidR="00F17D2E" w:rsidRDefault="00F17D2E" w:rsidP="00DF3708">
      <w:pPr>
        <w:spacing w:after="0" w:line="240" w:lineRule="auto"/>
        <w:jc w:val="both"/>
        <w:rPr>
          <w:lang w:eastAsia="et-EE"/>
        </w:rPr>
      </w:pPr>
    </w:p>
    <w:p w14:paraId="352BD50C" w14:textId="6446EA13" w:rsidR="005C1251" w:rsidRDefault="007A6BF4" w:rsidP="00DF3708">
      <w:pPr>
        <w:spacing w:after="0" w:line="240" w:lineRule="auto"/>
        <w:jc w:val="both"/>
        <w:rPr>
          <w:lang w:eastAsia="et-EE"/>
        </w:rPr>
      </w:pPr>
      <w:proofErr w:type="spellStart"/>
      <w:r>
        <w:rPr>
          <w:lang w:eastAsia="et-EE"/>
        </w:rPr>
        <w:t>Ü</w:t>
      </w:r>
      <w:r w:rsidR="00A44ED9">
        <w:rPr>
          <w:lang w:eastAsia="et-EE"/>
        </w:rPr>
        <w:t>lelaenamise</w:t>
      </w:r>
      <w:r>
        <w:rPr>
          <w:lang w:eastAsia="et-EE"/>
        </w:rPr>
        <w:t>ga</w:t>
      </w:r>
      <w:proofErr w:type="spellEnd"/>
      <w:r>
        <w:rPr>
          <w:lang w:eastAsia="et-EE"/>
        </w:rPr>
        <w:t xml:space="preserve"> </w:t>
      </w:r>
      <w:r w:rsidR="00A44ED9">
        <w:rPr>
          <w:lang w:eastAsia="et-EE"/>
        </w:rPr>
        <w:t>kaasnevad</w:t>
      </w:r>
      <w:r w:rsidR="00A674A1">
        <w:rPr>
          <w:lang w:eastAsia="et-EE"/>
        </w:rPr>
        <w:t xml:space="preserve"> </w:t>
      </w:r>
      <w:r w:rsidR="00A44ED9">
        <w:rPr>
          <w:lang w:eastAsia="et-EE"/>
        </w:rPr>
        <w:t xml:space="preserve">selged </w:t>
      </w:r>
      <w:r w:rsidR="00A674A1">
        <w:rPr>
          <w:lang w:eastAsia="et-EE"/>
        </w:rPr>
        <w:t>mõjud</w:t>
      </w:r>
      <w:r w:rsidR="00A44ED9">
        <w:rPr>
          <w:lang w:eastAsia="et-EE"/>
        </w:rPr>
        <w:t xml:space="preserve"> ka</w:t>
      </w:r>
      <w:r w:rsidR="00A674A1">
        <w:rPr>
          <w:lang w:eastAsia="et-EE"/>
        </w:rPr>
        <w:t xml:space="preserve"> riigile ja kohalikule omavalitsusele</w:t>
      </w:r>
      <w:r w:rsidR="00A44ED9">
        <w:rPr>
          <w:lang w:eastAsia="et-EE"/>
        </w:rPr>
        <w:t>.</w:t>
      </w:r>
      <w:r>
        <w:rPr>
          <w:lang w:eastAsia="et-EE"/>
        </w:rPr>
        <w:t xml:space="preserve"> Laenuorjusesse sattunud tarbija vajab nii riigi kui ka kohaliku omavalitsuse pakutavaid teenuseid ja toetusi. </w:t>
      </w:r>
      <w:r w:rsidR="004232CD">
        <w:rPr>
          <w:lang w:eastAsia="et-EE"/>
        </w:rPr>
        <w:t xml:space="preserve">Krediidiregistri loomine aitaks olulisel määral kaasa </w:t>
      </w:r>
      <w:proofErr w:type="spellStart"/>
      <w:r w:rsidR="004232CD">
        <w:rPr>
          <w:lang w:eastAsia="et-EE"/>
        </w:rPr>
        <w:t>ülelaenamise</w:t>
      </w:r>
      <w:proofErr w:type="spellEnd"/>
      <w:r w:rsidR="004232CD">
        <w:rPr>
          <w:lang w:eastAsia="et-EE"/>
        </w:rPr>
        <w:t xml:space="preserve"> riskide vähendamisele (vt põhiseaduspärasuse analüüsi)</w:t>
      </w:r>
      <w:r w:rsidR="00242923">
        <w:rPr>
          <w:lang w:eastAsia="et-EE"/>
        </w:rPr>
        <w:t xml:space="preserve">. </w:t>
      </w:r>
    </w:p>
    <w:p w14:paraId="5BDDC8C5" w14:textId="77777777" w:rsidR="00F17D2E" w:rsidRDefault="00F17D2E" w:rsidP="00DF3708">
      <w:pPr>
        <w:spacing w:after="0" w:line="240" w:lineRule="auto"/>
        <w:jc w:val="both"/>
        <w:rPr>
          <w:lang w:eastAsia="et-EE"/>
        </w:rPr>
      </w:pPr>
    </w:p>
    <w:p w14:paraId="570ACC32" w14:textId="748CE298" w:rsidR="006C1F6A" w:rsidRDefault="00A674A1" w:rsidP="00DF3708">
      <w:pPr>
        <w:spacing w:after="0" w:line="240" w:lineRule="auto"/>
        <w:jc w:val="both"/>
        <w:rPr>
          <w:lang w:eastAsia="et-EE"/>
        </w:rPr>
      </w:pPr>
      <w:r>
        <w:rPr>
          <w:lang w:eastAsia="et-EE"/>
        </w:rPr>
        <w:t>Riigi</w:t>
      </w:r>
      <w:r w:rsidR="002E2EDA">
        <w:rPr>
          <w:lang w:eastAsia="et-EE"/>
        </w:rPr>
        <w:t xml:space="preserve"> avalikuks</w:t>
      </w:r>
      <w:r>
        <w:rPr>
          <w:lang w:eastAsia="et-EE"/>
        </w:rPr>
        <w:t xml:space="preserve"> ülesandeks </w:t>
      </w:r>
      <w:proofErr w:type="spellStart"/>
      <w:r w:rsidR="005C1251">
        <w:rPr>
          <w:lang w:eastAsia="et-EE"/>
        </w:rPr>
        <w:t>ülelaenamisega</w:t>
      </w:r>
      <w:proofErr w:type="spellEnd"/>
      <w:r w:rsidR="005C1251">
        <w:rPr>
          <w:lang w:eastAsia="et-EE"/>
        </w:rPr>
        <w:t xml:space="preserve"> seotud riskide vähendamisel </w:t>
      </w:r>
      <w:r>
        <w:rPr>
          <w:lang w:eastAsia="et-EE"/>
        </w:rPr>
        <w:t>krediiditeaberegistri kontekstis on luua eeldused tarbija finantsandmete usaldusväärseks ja turvaliseks töötlemiseks</w:t>
      </w:r>
      <w:r w:rsidR="005C1251">
        <w:rPr>
          <w:lang w:eastAsia="et-EE"/>
        </w:rPr>
        <w:t>. Eelduste loomine tähenda</w:t>
      </w:r>
      <w:r w:rsidR="0094760D">
        <w:rPr>
          <w:lang w:eastAsia="et-EE"/>
        </w:rPr>
        <w:t>b</w:t>
      </w:r>
      <w:r w:rsidR="005C1251">
        <w:rPr>
          <w:lang w:eastAsia="et-EE"/>
        </w:rPr>
        <w:t xml:space="preserve"> </w:t>
      </w:r>
      <w:r w:rsidR="002E2EDA">
        <w:rPr>
          <w:lang w:eastAsia="et-EE"/>
        </w:rPr>
        <w:t>nii</w:t>
      </w:r>
      <w:r w:rsidR="005C1251">
        <w:rPr>
          <w:lang w:eastAsia="et-EE"/>
        </w:rPr>
        <w:t xml:space="preserve"> asjakohaste normide </w:t>
      </w:r>
      <w:r w:rsidR="002E2EDA">
        <w:rPr>
          <w:lang w:eastAsia="et-EE"/>
        </w:rPr>
        <w:t>kehtestamist kui ka registri pidamist. Krediiditeaberegistri asutamine ja pidamine avaliku ülesandena taga</w:t>
      </w:r>
      <w:r w:rsidR="0094760D">
        <w:rPr>
          <w:lang w:eastAsia="et-EE"/>
        </w:rPr>
        <w:t>b</w:t>
      </w:r>
      <w:r w:rsidR="002E2EDA">
        <w:rPr>
          <w:lang w:eastAsia="et-EE"/>
        </w:rPr>
        <w:t xml:space="preserve"> </w:t>
      </w:r>
      <w:r w:rsidR="00971A9B">
        <w:rPr>
          <w:lang w:eastAsia="et-EE"/>
        </w:rPr>
        <w:t>võimaluse</w:t>
      </w:r>
      <w:r w:rsidR="002E2EDA">
        <w:rPr>
          <w:lang w:eastAsia="et-EE"/>
        </w:rPr>
        <w:t xml:space="preserve"> </w:t>
      </w:r>
      <w:r w:rsidR="00971A9B">
        <w:rPr>
          <w:lang w:eastAsia="et-EE"/>
        </w:rPr>
        <w:t xml:space="preserve">tarbija tundliku iseloomuga </w:t>
      </w:r>
      <w:r w:rsidR="002E2EDA">
        <w:rPr>
          <w:lang w:eastAsia="et-EE"/>
        </w:rPr>
        <w:t>isikuandmete töötlemiseks</w:t>
      </w:r>
      <w:r w:rsidR="00971A9B">
        <w:rPr>
          <w:lang w:eastAsia="et-EE"/>
        </w:rPr>
        <w:t xml:space="preserve"> ühel kindlal eesmärgil kõrge</w:t>
      </w:r>
      <w:r w:rsidR="00716E1D">
        <w:rPr>
          <w:lang w:eastAsia="et-EE"/>
        </w:rPr>
        <w:t>te</w:t>
      </w:r>
      <w:r w:rsidR="00971A9B">
        <w:rPr>
          <w:lang w:eastAsia="et-EE"/>
        </w:rPr>
        <w:t xml:space="preserve"> turvalisu</w:t>
      </w:r>
      <w:r w:rsidR="00716E1D">
        <w:rPr>
          <w:lang w:eastAsia="et-EE"/>
        </w:rPr>
        <w:t>snõuetega</w:t>
      </w:r>
      <w:r w:rsidR="00971A9B">
        <w:rPr>
          <w:lang w:eastAsia="et-EE"/>
        </w:rPr>
        <w:t xml:space="preserve"> </w:t>
      </w:r>
      <w:r w:rsidR="00682D0D">
        <w:rPr>
          <w:lang w:eastAsia="et-EE"/>
        </w:rPr>
        <w:t xml:space="preserve">ühes </w:t>
      </w:r>
      <w:r w:rsidR="000237FC">
        <w:rPr>
          <w:lang w:eastAsia="et-EE"/>
        </w:rPr>
        <w:t xml:space="preserve">keskses </w:t>
      </w:r>
      <w:r w:rsidR="00971A9B">
        <w:rPr>
          <w:lang w:eastAsia="et-EE"/>
        </w:rPr>
        <w:t xml:space="preserve">keskkonnas kontrollitud tingimustes. </w:t>
      </w:r>
      <w:r w:rsidR="006C1F6A">
        <w:rPr>
          <w:lang w:eastAsia="et-EE"/>
        </w:rPr>
        <w:t xml:space="preserve">Ühe keskse registri loomisega välditakse </w:t>
      </w:r>
      <w:r w:rsidR="006712A2">
        <w:rPr>
          <w:lang w:eastAsia="et-EE"/>
        </w:rPr>
        <w:t>mitme registriga kaasnevat andmete töötlemise killustatust</w:t>
      </w:r>
      <w:r w:rsidR="006C1F6A">
        <w:rPr>
          <w:lang w:eastAsia="et-EE"/>
        </w:rPr>
        <w:t xml:space="preserve"> ja andmete väärtöötlemise riske. </w:t>
      </w:r>
    </w:p>
    <w:p w14:paraId="5992F062" w14:textId="77777777" w:rsidR="00F17D2E" w:rsidRDefault="00F17D2E" w:rsidP="00DF3708">
      <w:pPr>
        <w:spacing w:after="0" w:line="240" w:lineRule="auto"/>
        <w:jc w:val="both"/>
        <w:rPr>
          <w:lang w:eastAsia="et-EE"/>
        </w:rPr>
      </w:pPr>
    </w:p>
    <w:p w14:paraId="794C8AE8" w14:textId="666C089A" w:rsidR="006C1F6A" w:rsidRDefault="006C1F6A" w:rsidP="00DF3708">
      <w:pPr>
        <w:spacing w:after="0" w:line="240" w:lineRule="auto"/>
        <w:jc w:val="both"/>
        <w:rPr>
          <w:lang w:eastAsia="et-EE"/>
        </w:rPr>
      </w:pPr>
      <w:r>
        <w:rPr>
          <w:lang w:eastAsia="et-EE"/>
        </w:rPr>
        <w:t xml:space="preserve">Seega on krediiditeaberegistris isikuandmete töötlemise õiguslikuks aluseks sobilik avaliku ülesande teostamine. </w:t>
      </w:r>
    </w:p>
    <w:p w14:paraId="6B8FA3E0" w14:textId="77777777" w:rsidR="00F17D2E" w:rsidRDefault="00F17D2E" w:rsidP="00DF3708">
      <w:pPr>
        <w:spacing w:after="0" w:line="240" w:lineRule="auto"/>
        <w:jc w:val="both"/>
        <w:rPr>
          <w:bCs/>
          <w:u w:val="single"/>
          <w:lang w:eastAsia="et-EE"/>
        </w:rPr>
      </w:pPr>
    </w:p>
    <w:p w14:paraId="1D9A575A" w14:textId="34738EA7" w:rsidR="006C1F6A" w:rsidRPr="00362D47" w:rsidRDefault="006C1F6A" w:rsidP="00DF3708">
      <w:pPr>
        <w:spacing w:after="0" w:line="240" w:lineRule="auto"/>
        <w:jc w:val="both"/>
        <w:rPr>
          <w:bCs/>
          <w:i/>
          <w:iCs/>
          <w:color w:val="202020"/>
        </w:rPr>
      </w:pPr>
      <w:r w:rsidRPr="00362D47">
        <w:rPr>
          <w:bCs/>
          <w:i/>
          <w:iCs/>
          <w:lang w:eastAsia="et-EE"/>
        </w:rPr>
        <w:t>3.</w:t>
      </w:r>
      <w:r w:rsidR="00362D47">
        <w:rPr>
          <w:bCs/>
          <w:i/>
          <w:iCs/>
          <w:lang w:eastAsia="et-EE"/>
        </w:rPr>
        <w:t>5</w:t>
      </w:r>
      <w:r w:rsidRPr="00362D47">
        <w:rPr>
          <w:bCs/>
          <w:i/>
          <w:iCs/>
          <w:lang w:eastAsia="et-EE"/>
        </w:rPr>
        <w:t xml:space="preserve">.6. Õigustatud huvi </w:t>
      </w:r>
      <w:r w:rsidRPr="00362D47">
        <w:rPr>
          <w:bCs/>
          <w:i/>
          <w:iCs/>
          <w:color w:val="202020"/>
          <w:lang w:eastAsia="et-EE"/>
        </w:rPr>
        <w:t>(IKÜM art 6 lg 1 punkt f)</w:t>
      </w:r>
    </w:p>
    <w:p w14:paraId="399D4B66" w14:textId="156ED7E5" w:rsidR="00335BA9" w:rsidRPr="00BE6BD5" w:rsidRDefault="00335BA9" w:rsidP="00DF3708">
      <w:pPr>
        <w:spacing w:after="0" w:line="240" w:lineRule="auto"/>
        <w:jc w:val="both"/>
        <w:rPr>
          <w:lang w:eastAsia="et-EE"/>
        </w:rPr>
      </w:pPr>
      <w:r w:rsidRPr="00BE6BD5">
        <w:rPr>
          <w:lang w:eastAsia="et-EE"/>
        </w:rPr>
        <w:t xml:space="preserve">Isikuandmete töötlemine õigustatud huvi korral on seaduslik, kui on täidetud </w:t>
      </w:r>
      <w:r w:rsidR="00A17BD8">
        <w:rPr>
          <w:lang w:eastAsia="et-EE"/>
        </w:rPr>
        <w:t>kolm</w:t>
      </w:r>
      <w:r w:rsidRPr="00BE6BD5">
        <w:rPr>
          <w:lang w:eastAsia="et-EE"/>
        </w:rPr>
        <w:t xml:space="preserve"> kumulatiivset tingimust:  </w:t>
      </w:r>
    </w:p>
    <w:p w14:paraId="3367CC56" w14:textId="2F32A976" w:rsidR="00A17BD8" w:rsidRDefault="00A17BD8" w:rsidP="00DF3708">
      <w:pPr>
        <w:spacing w:after="0" w:line="240" w:lineRule="auto"/>
        <w:jc w:val="both"/>
        <w:rPr>
          <w:lang w:eastAsia="et-EE"/>
        </w:rPr>
      </w:pPr>
      <w:r>
        <w:rPr>
          <w:lang w:eastAsia="et-EE"/>
        </w:rPr>
        <w:t>1) vastutaval töötlejal on õigustatud huvi,</w:t>
      </w:r>
    </w:p>
    <w:p w14:paraId="3016D1E4" w14:textId="22631481" w:rsidR="00A17BD8" w:rsidRDefault="00A17BD8" w:rsidP="00DF3708">
      <w:pPr>
        <w:spacing w:after="0" w:line="240" w:lineRule="auto"/>
        <w:jc w:val="both"/>
        <w:rPr>
          <w:lang w:eastAsia="et-EE"/>
        </w:rPr>
      </w:pPr>
      <w:r>
        <w:rPr>
          <w:lang w:eastAsia="et-EE"/>
        </w:rPr>
        <w:t>2) isikuandmete töötlemine on vajalik selle õigustatud huvi teostamiseks ja</w:t>
      </w:r>
    </w:p>
    <w:p w14:paraId="2A0361BD" w14:textId="77777777" w:rsidR="00A17BD8" w:rsidRDefault="00A17BD8" w:rsidP="00DF3708">
      <w:pPr>
        <w:spacing w:after="0" w:line="240" w:lineRule="auto"/>
        <w:jc w:val="both"/>
        <w:rPr>
          <w:lang w:eastAsia="et-EE"/>
        </w:rPr>
      </w:pPr>
      <w:r>
        <w:rPr>
          <w:lang w:eastAsia="et-EE"/>
        </w:rPr>
        <w:t>3) vastutava töötleja huve ei kaalu üles kaitstava andmesubjekti põhiõigused ja –vabadused.</w:t>
      </w:r>
    </w:p>
    <w:p w14:paraId="7202E3F1" w14:textId="77777777" w:rsidR="001B0EA2" w:rsidRDefault="00335BA9" w:rsidP="00DF3708">
      <w:pPr>
        <w:spacing w:after="0" w:line="240" w:lineRule="auto"/>
        <w:jc w:val="both"/>
        <w:rPr>
          <w:lang w:eastAsia="et-EE"/>
        </w:rPr>
      </w:pPr>
      <w:r w:rsidRPr="00BE6BD5">
        <w:rPr>
          <w:lang w:eastAsia="et-EE"/>
        </w:rPr>
        <w:t xml:space="preserve">Seega tuleb kaaluda vastanduvaid õigusi ja huve, mis sõltuvad konkreetsetest asjaoludest, mille raames on vaja arvesse võtta </w:t>
      </w:r>
      <w:r w:rsidR="001B0EA2">
        <w:rPr>
          <w:lang w:eastAsia="et-EE"/>
        </w:rPr>
        <w:t>erinevate</w:t>
      </w:r>
      <w:r w:rsidRPr="00BE6BD5">
        <w:rPr>
          <w:lang w:eastAsia="et-EE"/>
        </w:rPr>
        <w:t xml:space="preserve"> õiguste</w:t>
      </w:r>
      <w:r w:rsidR="001B0EA2">
        <w:rPr>
          <w:lang w:eastAsia="et-EE"/>
        </w:rPr>
        <w:t xml:space="preserve"> ja huvide</w:t>
      </w:r>
      <w:r w:rsidRPr="00BE6BD5">
        <w:rPr>
          <w:lang w:eastAsia="et-EE"/>
        </w:rPr>
        <w:t xml:space="preserve"> olulisust. </w:t>
      </w:r>
    </w:p>
    <w:p w14:paraId="0A530D27" w14:textId="7FC9CDE1" w:rsidR="00335BA9" w:rsidRDefault="00BB73F0" w:rsidP="00C42B85">
      <w:pPr>
        <w:spacing w:after="0" w:line="240" w:lineRule="auto"/>
        <w:jc w:val="both"/>
        <w:rPr>
          <w:lang w:eastAsia="et-EE"/>
        </w:rPr>
      </w:pPr>
      <w:r>
        <w:rPr>
          <w:lang w:eastAsia="et-EE"/>
        </w:rPr>
        <w:t>Samas</w:t>
      </w:r>
      <w:r w:rsidRPr="00BE6BD5">
        <w:rPr>
          <w:lang w:eastAsia="et-EE"/>
        </w:rPr>
        <w:t xml:space="preserve"> </w:t>
      </w:r>
      <w:r>
        <w:rPr>
          <w:lang w:eastAsia="et-EE"/>
        </w:rPr>
        <w:t>sätestab</w:t>
      </w:r>
      <w:r w:rsidRPr="00BE6BD5">
        <w:rPr>
          <w:lang w:eastAsia="et-EE"/>
        </w:rPr>
        <w:t xml:space="preserve"> </w:t>
      </w:r>
      <w:r w:rsidR="00335BA9" w:rsidRPr="00BE6BD5">
        <w:rPr>
          <w:lang w:eastAsia="et-EE"/>
        </w:rPr>
        <w:t>IKÜM artikkel 6</w:t>
      </w:r>
      <w:r w:rsidR="00744206">
        <w:rPr>
          <w:lang w:eastAsia="et-EE"/>
        </w:rPr>
        <w:t xml:space="preserve"> lg 1</w:t>
      </w:r>
      <w:r w:rsidR="00335BA9" w:rsidRPr="00BE6BD5">
        <w:rPr>
          <w:lang w:eastAsia="et-EE"/>
        </w:rPr>
        <w:t xml:space="preserve"> p</w:t>
      </w:r>
      <w:r w:rsidR="00744206">
        <w:rPr>
          <w:lang w:eastAsia="et-EE"/>
        </w:rPr>
        <w:t>unkti</w:t>
      </w:r>
      <w:r w:rsidR="00335BA9" w:rsidRPr="00BE6BD5">
        <w:rPr>
          <w:lang w:eastAsia="et-EE"/>
        </w:rPr>
        <w:t xml:space="preserve"> f</w:t>
      </w:r>
      <w:r>
        <w:rPr>
          <w:lang w:eastAsia="et-EE"/>
        </w:rPr>
        <w:t>, et õigustatud huvi ei saa olla õiguslikuks aluseks</w:t>
      </w:r>
      <w:r w:rsidR="00335BA9" w:rsidRPr="00BE6BD5">
        <w:rPr>
          <w:lang w:eastAsia="et-EE"/>
        </w:rPr>
        <w:t>, kui isikuandmeid töötleb avaliku sektori asutus oma ülesannete täitmisel</w:t>
      </w:r>
      <w:r>
        <w:rPr>
          <w:lang w:eastAsia="et-EE"/>
        </w:rPr>
        <w:t>.</w:t>
      </w:r>
    </w:p>
    <w:p w14:paraId="12572524" w14:textId="77777777" w:rsidR="00F17D2E" w:rsidRDefault="00F17D2E" w:rsidP="00DF3708">
      <w:pPr>
        <w:spacing w:after="0" w:line="240" w:lineRule="auto"/>
        <w:jc w:val="both"/>
        <w:rPr>
          <w:lang w:eastAsia="et-EE"/>
        </w:rPr>
      </w:pPr>
    </w:p>
    <w:p w14:paraId="07DE3C5D" w14:textId="5CBB23BE" w:rsidR="00BB73F0" w:rsidRPr="00BE6BD5" w:rsidRDefault="00BB73F0" w:rsidP="00DF3708">
      <w:pPr>
        <w:spacing w:after="0" w:line="240" w:lineRule="auto"/>
        <w:jc w:val="both"/>
        <w:rPr>
          <w:lang w:eastAsia="et-EE"/>
        </w:rPr>
      </w:pPr>
      <w:r>
        <w:rPr>
          <w:lang w:eastAsia="et-EE"/>
        </w:rPr>
        <w:t>Kuna krediiditeaberegistri pidamine on avalik ülesanne (vt eelmist punkti), siis ei ole õigustatud huvi kohaseks aluseks.</w:t>
      </w:r>
    </w:p>
    <w:p w14:paraId="77750497" w14:textId="77777777" w:rsidR="00F17D2E" w:rsidRDefault="00F17D2E" w:rsidP="00DF3708">
      <w:pPr>
        <w:spacing w:after="0" w:line="240" w:lineRule="auto"/>
        <w:jc w:val="both"/>
        <w:rPr>
          <w:lang w:eastAsia="et-EE"/>
        </w:rPr>
      </w:pPr>
    </w:p>
    <w:p w14:paraId="7526DD0A" w14:textId="3038660B" w:rsidR="004D786B" w:rsidRDefault="00503F06" w:rsidP="00DF3708">
      <w:pPr>
        <w:spacing w:after="0" w:line="240" w:lineRule="auto"/>
        <w:jc w:val="both"/>
        <w:rPr>
          <w:lang w:eastAsia="et-EE"/>
        </w:rPr>
      </w:pPr>
      <w:r w:rsidRPr="004D786B">
        <w:rPr>
          <w:lang w:eastAsia="et-EE"/>
        </w:rPr>
        <w:t>Kokkuvõtvalt saab öelda, et</w:t>
      </w:r>
      <w:r w:rsidR="00DE473C">
        <w:rPr>
          <w:lang w:eastAsia="et-EE"/>
        </w:rPr>
        <w:t>:</w:t>
      </w:r>
    </w:p>
    <w:p w14:paraId="2D4178EB" w14:textId="77777777" w:rsidR="004D786B" w:rsidRDefault="00BB73F0" w:rsidP="00DF3708">
      <w:pPr>
        <w:pStyle w:val="Loendilik"/>
        <w:numPr>
          <w:ilvl w:val="0"/>
          <w:numId w:val="23"/>
        </w:numPr>
        <w:spacing w:after="0" w:line="240" w:lineRule="auto"/>
        <w:jc w:val="both"/>
        <w:rPr>
          <w:lang w:eastAsia="et-EE"/>
        </w:rPr>
      </w:pPr>
      <w:r w:rsidRPr="004D786B">
        <w:rPr>
          <w:lang w:eastAsia="et-EE"/>
        </w:rPr>
        <w:t>krediiditeaberegistri pidamisel</w:t>
      </w:r>
      <w:r w:rsidR="00503F06" w:rsidRPr="004D786B">
        <w:rPr>
          <w:lang w:eastAsia="et-EE"/>
        </w:rPr>
        <w:t xml:space="preserve"> on</w:t>
      </w:r>
      <w:r w:rsidRPr="004D786B">
        <w:rPr>
          <w:lang w:eastAsia="et-EE"/>
        </w:rPr>
        <w:t xml:space="preserve"> isikuandmete töötlemise õiguslikuks aluseks avaliku ülesande täitmine ning </w:t>
      </w:r>
    </w:p>
    <w:p w14:paraId="0E4623A7" w14:textId="35FDCEF1" w:rsidR="00BB73F0" w:rsidRPr="004D786B" w:rsidRDefault="00BB73F0" w:rsidP="00DF3708">
      <w:pPr>
        <w:pStyle w:val="Loendilik"/>
        <w:numPr>
          <w:ilvl w:val="0"/>
          <w:numId w:val="23"/>
        </w:numPr>
        <w:spacing w:after="0" w:line="240" w:lineRule="auto"/>
        <w:jc w:val="both"/>
        <w:rPr>
          <w:lang w:eastAsia="et-EE"/>
        </w:rPr>
      </w:pPr>
      <w:r w:rsidRPr="004D786B">
        <w:rPr>
          <w:lang w:eastAsia="et-EE"/>
        </w:rPr>
        <w:t xml:space="preserve">krediidiandja </w:t>
      </w:r>
      <w:r w:rsidR="004D786B">
        <w:rPr>
          <w:lang w:eastAsia="et-EE"/>
        </w:rPr>
        <w:t>õiguslikuks aluseks tarbija</w:t>
      </w:r>
      <w:r w:rsidR="004D786B" w:rsidRPr="004D786B">
        <w:rPr>
          <w:lang w:eastAsia="et-EE"/>
        </w:rPr>
        <w:t xml:space="preserve"> </w:t>
      </w:r>
      <w:r w:rsidR="004D786B">
        <w:rPr>
          <w:lang w:eastAsia="et-EE"/>
        </w:rPr>
        <w:t>isiku</w:t>
      </w:r>
      <w:r w:rsidR="004D786B" w:rsidRPr="004D786B">
        <w:rPr>
          <w:lang w:eastAsia="et-EE"/>
        </w:rPr>
        <w:t>andmeid registripidajale edastades ja registr</w:t>
      </w:r>
      <w:r w:rsidR="004D786B">
        <w:rPr>
          <w:lang w:eastAsia="et-EE"/>
        </w:rPr>
        <w:t>i</w:t>
      </w:r>
      <w:r w:rsidR="004D786B" w:rsidRPr="004D786B">
        <w:rPr>
          <w:lang w:eastAsia="et-EE"/>
        </w:rPr>
        <w:t xml:space="preserve">pidajalt andmeid pärides </w:t>
      </w:r>
      <w:r w:rsidR="004D786B">
        <w:rPr>
          <w:lang w:eastAsia="et-EE"/>
        </w:rPr>
        <w:t xml:space="preserve">on </w:t>
      </w:r>
      <w:r w:rsidR="004D786B" w:rsidRPr="004D786B">
        <w:rPr>
          <w:lang w:eastAsia="et-EE"/>
        </w:rPr>
        <w:t>juriidilise kohustuse täitmi</w:t>
      </w:r>
      <w:r w:rsidR="004D786B">
        <w:rPr>
          <w:lang w:eastAsia="et-EE"/>
        </w:rPr>
        <w:t>ne.</w:t>
      </w:r>
      <w:r w:rsidRPr="004D786B">
        <w:rPr>
          <w:lang w:eastAsia="et-EE"/>
        </w:rPr>
        <w:t xml:space="preserve"> </w:t>
      </w:r>
    </w:p>
    <w:p w14:paraId="7630F797" w14:textId="77777777" w:rsidR="00DE5C74" w:rsidRDefault="00DE5C74" w:rsidP="00DF3708">
      <w:pPr>
        <w:spacing w:after="0" w:line="240" w:lineRule="auto"/>
        <w:jc w:val="both"/>
        <w:rPr>
          <w:rFonts w:cs="Times New Roman"/>
          <w:szCs w:val="24"/>
        </w:rPr>
      </w:pPr>
    </w:p>
    <w:p w14:paraId="2B263531" w14:textId="77777777" w:rsidR="00362D47" w:rsidRDefault="00362D47" w:rsidP="00DF3708">
      <w:pPr>
        <w:spacing w:after="0" w:line="240" w:lineRule="auto"/>
        <w:jc w:val="both"/>
        <w:rPr>
          <w:rFonts w:cs="Times New Roman"/>
          <w:b/>
          <w:bCs/>
          <w:i/>
          <w:iCs/>
          <w:szCs w:val="24"/>
        </w:rPr>
      </w:pPr>
    </w:p>
    <w:p w14:paraId="68E09DFC" w14:textId="42F77A93" w:rsidR="00F2747B" w:rsidRPr="00773435" w:rsidRDefault="00E0271E" w:rsidP="00DF3708">
      <w:pPr>
        <w:spacing w:after="0" w:line="240" w:lineRule="auto"/>
        <w:jc w:val="both"/>
        <w:rPr>
          <w:rFonts w:cs="Times New Roman"/>
          <w:b/>
          <w:bCs/>
          <w:i/>
          <w:iCs/>
          <w:szCs w:val="24"/>
        </w:rPr>
      </w:pPr>
      <w:r w:rsidRPr="00773435">
        <w:rPr>
          <w:rFonts w:cs="Times New Roman"/>
          <w:b/>
          <w:bCs/>
          <w:i/>
          <w:iCs/>
          <w:szCs w:val="24"/>
        </w:rPr>
        <w:t>3.</w:t>
      </w:r>
      <w:r w:rsidR="00362D47">
        <w:rPr>
          <w:rFonts w:cs="Times New Roman"/>
          <w:b/>
          <w:bCs/>
          <w:i/>
          <w:iCs/>
          <w:szCs w:val="24"/>
        </w:rPr>
        <w:t>6</w:t>
      </w:r>
      <w:r w:rsidRPr="00773435">
        <w:rPr>
          <w:rFonts w:cs="Times New Roman"/>
          <w:b/>
          <w:bCs/>
          <w:i/>
          <w:iCs/>
          <w:szCs w:val="24"/>
        </w:rPr>
        <w:t>.</w:t>
      </w:r>
      <w:r w:rsidR="00F2747B" w:rsidRPr="00773435">
        <w:rPr>
          <w:rFonts w:cs="Times New Roman"/>
          <w:b/>
          <w:bCs/>
          <w:i/>
          <w:iCs/>
          <w:szCs w:val="24"/>
        </w:rPr>
        <w:t xml:space="preserve"> Eelnõu sätted</w:t>
      </w:r>
    </w:p>
    <w:p w14:paraId="61041563" w14:textId="3E8003D1" w:rsidR="001E5FDE" w:rsidRPr="001E5FDE" w:rsidRDefault="001E5FDE" w:rsidP="00DF3708">
      <w:pPr>
        <w:spacing w:after="0" w:line="240" w:lineRule="auto"/>
        <w:jc w:val="both"/>
        <w:rPr>
          <w:rFonts w:asciiTheme="majorBidi" w:hAnsiTheme="majorBidi" w:cstheme="majorBidi"/>
          <w:b/>
          <w:bCs/>
          <w:szCs w:val="24"/>
        </w:rPr>
      </w:pPr>
      <w:r w:rsidRPr="001E5FDE">
        <w:rPr>
          <w:rFonts w:asciiTheme="majorBidi" w:hAnsiTheme="majorBidi" w:cstheme="majorBidi"/>
          <w:b/>
          <w:bCs/>
          <w:szCs w:val="24"/>
        </w:rPr>
        <w:t xml:space="preserve">Paragrahv 1 – </w:t>
      </w:r>
      <w:r>
        <w:rPr>
          <w:rFonts w:asciiTheme="majorBidi" w:hAnsiTheme="majorBidi" w:cstheme="majorBidi"/>
          <w:b/>
          <w:bCs/>
          <w:szCs w:val="24"/>
        </w:rPr>
        <w:t>seaduse reguleerimisala</w:t>
      </w:r>
    </w:p>
    <w:p w14:paraId="33C2DCE0" w14:textId="20686491" w:rsidR="00F2747B" w:rsidRPr="000536A7" w:rsidRDefault="00235A3E" w:rsidP="00DF3708">
      <w:pPr>
        <w:spacing w:after="0" w:line="240" w:lineRule="auto"/>
        <w:jc w:val="both"/>
        <w:rPr>
          <w:rFonts w:asciiTheme="majorBidi" w:hAnsiTheme="majorBidi" w:cstheme="majorBidi"/>
          <w:szCs w:val="24"/>
        </w:rPr>
      </w:pPr>
      <w:r w:rsidRPr="00235A3E">
        <w:rPr>
          <w:rFonts w:asciiTheme="majorBidi" w:hAnsiTheme="majorBidi" w:cstheme="majorBidi"/>
          <w:szCs w:val="24"/>
        </w:rPr>
        <w:t>Norm</w:t>
      </w:r>
      <w:r w:rsidR="00F2747B" w:rsidRPr="000536A7">
        <w:rPr>
          <w:rFonts w:asciiTheme="majorBidi" w:hAnsiTheme="majorBidi" w:cstheme="majorBidi"/>
          <w:szCs w:val="24"/>
        </w:rPr>
        <w:t xml:space="preserve"> </w:t>
      </w:r>
      <w:r w:rsidR="001E5FDE">
        <w:rPr>
          <w:rFonts w:cs="Times New Roman"/>
          <w:szCs w:val="24"/>
          <w:shd w:val="clear" w:color="auto" w:fill="FFFFFF"/>
        </w:rPr>
        <w:t>sätestab</w:t>
      </w:r>
      <w:r>
        <w:rPr>
          <w:rFonts w:cs="Times New Roman"/>
          <w:szCs w:val="24"/>
          <w:shd w:val="clear" w:color="auto" w:fill="FFFFFF"/>
        </w:rPr>
        <w:t xml:space="preserve">, et </w:t>
      </w:r>
      <w:r w:rsidR="001E5FDE">
        <w:rPr>
          <w:rFonts w:cs="Times New Roman"/>
          <w:szCs w:val="24"/>
          <w:shd w:val="clear" w:color="auto" w:fill="FFFFFF"/>
        </w:rPr>
        <w:t>seadus</w:t>
      </w:r>
      <w:r>
        <w:rPr>
          <w:rFonts w:cs="Times New Roman"/>
          <w:szCs w:val="24"/>
          <w:shd w:val="clear" w:color="auto" w:fill="FFFFFF"/>
        </w:rPr>
        <w:t>es kehtestatakse</w:t>
      </w:r>
      <w:r w:rsidR="001E5FDE">
        <w:rPr>
          <w:rFonts w:cs="Times New Roman"/>
          <w:szCs w:val="24"/>
          <w:shd w:val="clear" w:color="auto" w:fill="FFFFFF"/>
        </w:rPr>
        <w:t xml:space="preserve"> nõuded</w:t>
      </w:r>
      <w:r w:rsidR="001E5FDE" w:rsidRPr="002D34E8">
        <w:rPr>
          <w:rFonts w:cs="Times New Roman"/>
          <w:szCs w:val="24"/>
          <w:shd w:val="clear" w:color="auto" w:fill="FFFFFF"/>
        </w:rPr>
        <w:t xml:space="preserve"> </w:t>
      </w:r>
      <w:r w:rsidR="001E5FDE">
        <w:rPr>
          <w:rFonts w:cs="Times New Roman"/>
          <w:szCs w:val="24"/>
          <w:shd w:val="clear" w:color="auto" w:fill="FFFFFF"/>
        </w:rPr>
        <w:t>kr</w:t>
      </w:r>
      <w:r w:rsidR="001E5FDE" w:rsidRPr="00542BA7">
        <w:rPr>
          <w:rFonts w:cs="Times New Roman"/>
          <w:szCs w:val="24"/>
          <w:shd w:val="clear" w:color="auto" w:fill="FFFFFF"/>
        </w:rPr>
        <w:t>ediiditeabe</w:t>
      </w:r>
      <w:r w:rsidR="001E5FDE">
        <w:rPr>
          <w:rFonts w:cs="Times New Roman"/>
          <w:szCs w:val="24"/>
          <w:shd w:val="clear" w:color="auto" w:fill="FFFFFF"/>
        </w:rPr>
        <w:t xml:space="preserve"> jagamisele, krediiditeaberegistri pidamisele ja krediiditeaberegistri pidajale, samuti </w:t>
      </w:r>
      <w:r w:rsidR="001E5FDE" w:rsidRPr="00203BA2">
        <w:rPr>
          <w:rFonts w:cs="Times New Roman"/>
          <w:szCs w:val="24"/>
          <w:shd w:val="clear" w:color="auto" w:fill="FFFFFF"/>
        </w:rPr>
        <w:t xml:space="preserve">järelevalve korralduse ja vastutuse </w:t>
      </w:r>
      <w:r w:rsidR="00DC464F">
        <w:rPr>
          <w:rFonts w:cs="Times New Roman"/>
          <w:szCs w:val="24"/>
          <w:shd w:val="clear" w:color="auto" w:fill="FFFFFF"/>
        </w:rPr>
        <w:t>selle</w:t>
      </w:r>
      <w:r w:rsidR="001E5FDE" w:rsidRPr="00203BA2">
        <w:rPr>
          <w:rFonts w:cs="Times New Roman"/>
          <w:szCs w:val="24"/>
          <w:shd w:val="clear" w:color="auto" w:fill="FFFFFF"/>
        </w:rPr>
        <w:t xml:space="preserve"> seaduse nõuete täitmata jätmise eest</w:t>
      </w:r>
      <w:r w:rsidR="001E5FDE">
        <w:rPr>
          <w:rFonts w:cs="Times New Roman"/>
          <w:szCs w:val="24"/>
          <w:shd w:val="clear" w:color="auto" w:fill="FFFFFF"/>
        </w:rPr>
        <w:t>.</w:t>
      </w:r>
      <w:r w:rsidR="001E5FDE" w:rsidRPr="001E5FDE">
        <w:rPr>
          <w:rFonts w:asciiTheme="majorBidi" w:hAnsiTheme="majorBidi" w:cstheme="majorBidi"/>
          <w:szCs w:val="24"/>
        </w:rPr>
        <w:t xml:space="preserve"> </w:t>
      </w:r>
      <w:r w:rsidR="001E5FDE">
        <w:rPr>
          <w:rFonts w:asciiTheme="majorBidi" w:hAnsiTheme="majorBidi" w:cstheme="majorBidi"/>
          <w:szCs w:val="24"/>
        </w:rPr>
        <w:t>Lõikes</w:t>
      </w:r>
      <w:r w:rsidR="001E5FDE" w:rsidRPr="000536A7">
        <w:rPr>
          <w:rFonts w:asciiTheme="majorBidi" w:hAnsiTheme="majorBidi" w:cstheme="majorBidi"/>
          <w:szCs w:val="24"/>
        </w:rPr>
        <w:t xml:space="preserve"> kasutatud </w:t>
      </w:r>
      <w:r w:rsidR="001E5FDE">
        <w:rPr>
          <w:rFonts w:asciiTheme="majorBidi" w:hAnsiTheme="majorBidi" w:cstheme="majorBidi"/>
          <w:szCs w:val="24"/>
        </w:rPr>
        <w:t>terminid</w:t>
      </w:r>
      <w:r w:rsidR="001E5FDE" w:rsidRPr="000536A7">
        <w:rPr>
          <w:rFonts w:asciiTheme="majorBidi" w:hAnsiTheme="majorBidi" w:cstheme="majorBidi"/>
          <w:szCs w:val="24"/>
        </w:rPr>
        <w:t xml:space="preserve"> on </w:t>
      </w:r>
      <w:r w:rsidR="001E5FDE">
        <w:rPr>
          <w:rFonts w:asciiTheme="majorBidi" w:hAnsiTheme="majorBidi" w:cstheme="majorBidi"/>
          <w:szCs w:val="24"/>
        </w:rPr>
        <w:t>defineeritud</w:t>
      </w:r>
      <w:r w:rsidR="001E5FDE" w:rsidRPr="000536A7">
        <w:rPr>
          <w:rFonts w:asciiTheme="majorBidi" w:hAnsiTheme="majorBidi" w:cstheme="majorBidi"/>
          <w:szCs w:val="24"/>
        </w:rPr>
        <w:t xml:space="preserve"> eelnõu §-des 3</w:t>
      </w:r>
      <w:r w:rsidR="001E5FDE">
        <w:rPr>
          <w:rFonts w:asciiTheme="majorBidi" w:hAnsiTheme="majorBidi" w:cstheme="majorBidi"/>
          <w:szCs w:val="24"/>
        </w:rPr>
        <w:t>–6.</w:t>
      </w:r>
    </w:p>
    <w:p w14:paraId="1111C212" w14:textId="77777777" w:rsidR="00235A3E" w:rsidRDefault="00235A3E" w:rsidP="00DF3708">
      <w:pPr>
        <w:spacing w:after="0" w:line="240" w:lineRule="auto"/>
        <w:jc w:val="both"/>
        <w:rPr>
          <w:rFonts w:cs="Times New Roman"/>
          <w:b/>
          <w:bCs/>
          <w:szCs w:val="24"/>
        </w:rPr>
      </w:pPr>
    </w:p>
    <w:p w14:paraId="7577341C" w14:textId="3E1D9CB6" w:rsidR="001E5FDE" w:rsidRPr="004C2F2E" w:rsidRDefault="001E5FDE" w:rsidP="00DF3708">
      <w:pPr>
        <w:spacing w:after="0" w:line="240" w:lineRule="auto"/>
        <w:jc w:val="both"/>
        <w:rPr>
          <w:rFonts w:cs="Times New Roman"/>
          <w:b/>
          <w:bCs/>
          <w:szCs w:val="24"/>
        </w:rPr>
      </w:pPr>
      <w:r w:rsidRPr="004C2F2E">
        <w:rPr>
          <w:rFonts w:cs="Times New Roman"/>
          <w:b/>
          <w:bCs/>
          <w:szCs w:val="24"/>
        </w:rPr>
        <w:t>Paragrahv 2 – seaduse eesmärk</w:t>
      </w:r>
    </w:p>
    <w:p w14:paraId="2CDE191D" w14:textId="3D1E2C32" w:rsidR="001E5FDE" w:rsidRDefault="001E5FDE" w:rsidP="00DF3708">
      <w:pPr>
        <w:spacing w:after="0" w:line="240" w:lineRule="auto"/>
        <w:jc w:val="both"/>
      </w:pPr>
      <w:r>
        <w:rPr>
          <w:rFonts w:cs="Times New Roman"/>
          <w:szCs w:val="24"/>
        </w:rPr>
        <w:t xml:space="preserve">Krediiditeabe jagamise seaduse eesmärk on </w:t>
      </w:r>
      <w:r w:rsidRPr="000B4ADC">
        <w:t xml:space="preserve">aidata kaasa vastutustundlikule laenamisele ja laenuvõtmisele, tagades </w:t>
      </w:r>
      <w:r>
        <w:t>asjakohase</w:t>
      </w:r>
      <w:r w:rsidRPr="000B4ADC">
        <w:t xml:space="preserve"> teabe kättesaadavuse</w:t>
      </w:r>
      <w:r>
        <w:t xml:space="preserve"> krediidiandjale ja –vahendajale</w:t>
      </w:r>
      <w:r w:rsidRPr="000B4ADC">
        <w:t xml:space="preserve"> krediidivõimelisuse hindamiseks, samuti toetada krediiditeabe kättesaadavust </w:t>
      </w:r>
      <w:r>
        <w:t>finantssektori usaldusväärsuse tagamiseks</w:t>
      </w:r>
      <w:r w:rsidRPr="000B4ADC">
        <w:t xml:space="preserve"> </w:t>
      </w:r>
      <w:r>
        <w:t>ning</w:t>
      </w:r>
      <w:r w:rsidRPr="000B4ADC">
        <w:t xml:space="preserve"> krediiditurgude jälgimiseks </w:t>
      </w:r>
      <w:r>
        <w:t>ja</w:t>
      </w:r>
      <w:r w:rsidRPr="000B4ADC">
        <w:t xml:space="preserve"> järelevalveks.</w:t>
      </w:r>
    </w:p>
    <w:p w14:paraId="0D5CFFA9" w14:textId="77777777" w:rsidR="001E5FDE" w:rsidRDefault="001E5FDE" w:rsidP="00DF3708">
      <w:pPr>
        <w:spacing w:after="0" w:line="240" w:lineRule="auto"/>
        <w:jc w:val="both"/>
      </w:pPr>
    </w:p>
    <w:p w14:paraId="0423E1F2" w14:textId="3F1F37F5" w:rsidR="001E5FDE" w:rsidRDefault="001E5FDE" w:rsidP="00DF3708">
      <w:pPr>
        <w:spacing w:after="0" w:line="240" w:lineRule="auto"/>
        <w:jc w:val="both"/>
      </w:pPr>
      <w:r>
        <w:t>Eesmärgi määratlemine on oluline</w:t>
      </w:r>
      <w:r w:rsidR="00235A3E">
        <w:t xml:space="preserve">, </w:t>
      </w:r>
      <w:r>
        <w:t>et väljendada krediiditeabe töötlemise mitmetahulist mõju tarbijale, krediidiandjale, ühiskonnale kui ka finantssektorile.</w:t>
      </w:r>
      <w:r w:rsidR="004C2F2E">
        <w:t xml:space="preserve"> Seaduse eesmärgi sõnastamine toetab õigusselgust ja seaduse tõlgendamist.</w:t>
      </w:r>
    </w:p>
    <w:p w14:paraId="165294B1" w14:textId="5F76419A" w:rsidR="00E0271E" w:rsidRDefault="001E5FDE" w:rsidP="00DF3708">
      <w:pPr>
        <w:spacing w:after="0" w:line="240" w:lineRule="auto"/>
        <w:jc w:val="both"/>
        <w:rPr>
          <w:rFonts w:cs="Times New Roman"/>
          <w:szCs w:val="24"/>
        </w:rPr>
      </w:pPr>
      <w:r>
        <w:rPr>
          <w:rFonts w:cs="Times New Roman"/>
          <w:szCs w:val="24"/>
        </w:rPr>
        <w:t xml:space="preserve"> </w:t>
      </w:r>
    </w:p>
    <w:p w14:paraId="73BA4596" w14:textId="19D6FDA9" w:rsidR="00E0271E" w:rsidRPr="004C2F2E" w:rsidRDefault="004C2F2E" w:rsidP="00DF3708">
      <w:pPr>
        <w:spacing w:after="0" w:line="240" w:lineRule="auto"/>
        <w:jc w:val="both"/>
        <w:rPr>
          <w:rFonts w:cs="Times New Roman"/>
          <w:b/>
          <w:bCs/>
          <w:szCs w:val="24"/>
        </w:rPr>
      </w:pPr>
      <w:r w:rsidRPr="004C2F2E">
        <w:rPr>
          <w:rFonts w:cs="Times New Roman"/>
          <w:b/>
          <w:bCs/>
          <w:szCs w:val="24"/>
        </w:rPr>
        <w:t>Paragrahv 3 – krediiditeave</w:t>
      </w:r>
    </w:p>
    <w:p w14:paraId="4CDB2CBB" w14:textId="7AD241C3" w:rsidR="004C2F2E" w:rsidRDefault="004C2F2E" w:rsidP="00DF3708">
      <w:pPr>
        <w:spacing w:after="0" w:line="240" w:lineRule="auto"/>
        <w:jc w:val="both"/>
        <w:rPr>
          <w:rFonts w:cs="Times New Roman"/>
          <w:szCs w:val="24"/>
        </w:rPr>
      </w:pPr>
      <w:r>
        <w:rPr>
          <w:rFonts w:cs="Times New Roman"/>
          <w:szCs w:val="24"/>
        </w:rPr>
        <w:t xml:space="preserve">Sättega määratletakse termini „krediiditeave“ sisu. Tegemist on </w:t>
      </w:r>
      <w:r w:rsidR="00BC7710">
        <w:rPr>
          <w:rFonts w:cs="Times New Roman"/>
          <w:szCs w:val="24"/>
        </w:rPr>
        <w:t xml:space="preserve">andmetega </w:t>
      </w:r>
      <w:r w:rsidR="00BC7710" w:rsidRPr="00915DEE">
        <w:rPr>
          <w:rFonts w:cs="Times New Roman"/>
          <w:szCs w:val="24"/>
        </w:rPr>
        <w:t>tarbija</w:t>
      </w:r>
      <w:r w:rsidR="00BC7710">
        <w:rPr>
          <w:rFonts w:cs="Times New Roman"/>
          <w:szCs w:val="24"/>
        </w:rPr>
        <w:t>ga sõlmitud</w:t>
      </w:r>
      <w:r w:rsidR="00BC7710">
        <w:rPr>
          <w:szCs w:val="24"/>
        </w:rPr>
        <w:t xml:space="preserve"> tarbijakrediidilepingu kohta, mille krediiditeabe andja on kohustatud edastama krediiditeaberegistrisse</w:t>
      </w:r>
      <w:r>
        <w:rPr>
          <w:rFonts w:cs="Times New Roman"/>
          <w:szCs w:val="24"/>
        </w:rPr>
        <w:t>.</w:t>
      </w:r>
    </w:p>
    <w:p w14:paraId="242D7F08" w14:textId="77777777" w:rsidR="004C2F2E" w:rsidRDefault="004C2F2E" w:rsidP="00DF3708">
      <w:pPr>
        <w:spacing w:after="0" w:line="240" w:lineRule="auto"/>
        <w:jc w:val="both"/>
        <w:rPr>
          <w:rFonts w:cs="Times New Roman"/>
          <w:szCs w:val="24"/>
        </w:rPr>
      </w:pPr>
    </w:p>
    <w:p w14:paraId="406E5343" w14:textId="14262FDE" w:rsidR="004C2F2E" w:rsidRPr="004C2F2E" w:rsidRDefault="004C2F2E" w:rsidP="00DF3708">
      <w:pPr>
        <w:spacing w:after="0" w:line="240" w:lineRule="auto"/>
        <w:jc w:val="both"/>
      </w:pPr>
      <w:r>
        <w:rPr>
          <w:rFonts w:cs="Times New Roman"/>
          <w:szCs w:val="24"/>
        </w:rPr>
        <w:t xml:space="preserve">Krediiditeabeks on eelnõu § 7 lõikes 1 </w:t>
      </w:r>
      <w:r w:rsidR="00235A3E">
        <w:rPr>
          <w:rFonts w:cs="Times New Roman"/>
          <w:szCs w:val="24"/>
        </w:rPr>
        <w:t>loetletud andmed</w:t>
      </w:r>
      <w:r>
        <w:rPr>
          <w:rFonts w:cs="Times New Roman"/>
          <w:szCs w:val="24"/>
        </w:rPr>
        <w:t>.</w:t>
      </w:r>
    </w:p>
    <w:p w14:paraId="29607B7C" w14:textId="0F4FDD6D" w:rsidR="004C2F2E" w:rsidRDefault="004C2F2E" w:rsidP="00DF3708">
      <w:pPr>
        <w:spacing w:after="0" w:line="240" w:lineRule="auto"/>
        <w:jc w:val="both"/>
        <w:rPr>
          <w:rFonts w:cs="Times New Roman"/>
          <w:szCs w:val="24"/>
        </w:rPr>
      </w:pPr>
    </w:p>
    <w:p w14:paraId="362B9C25" w14:textId="77777777" w:rsidR="003A50BF" w:rsidRDefault="003A50BF" w:rsidP="00DF3708">
      <w:pPr>
        <w:spacing w:after="0" w:line="240" w:lineRule="auto"/>
        <w:jc w:val="both"/>
        <w:rPr>
          <w:rFonts w:cs="Times New Roman"/>
          <w:b/>
          <w:bCs/>
          <w:szCs w:val="24"/>
        </w:rPr>
      </w:pPr>
    </w:p>
    <w:p w14:paraId="46EF0E34" w14:textId="77777777" w:rsidR="003A50BF" w:rsidRDefault="003A50BF" w:rsidP="00DF3708">
      <w:pPr>
        <w:spacing w:after="0" w:line="240" w:lineRule="auto"/>
        <w:jc w:val="both"/>
        <w:rPr>
          <w:rFonts w:cs="Times New Roman"/>
          <w:b/>
          <w:bCs/>
          <w:szCs w:val="24"/>
        </w:rPr>
      </w:pPr>
    </w:p>
    <w:p w14:paraId="75E423F1" w14:textId="4211FBA0" w:rsidR="004C2F2E" w:rsidRDefault="004C2F2E" w:rsidP="00DF3708">
      <w:pPr>
        <w:spacing w:after="0" w:line="240" w:lineRule="auto"/>
        <w:jc w:val="both"/>
        <w:rPr>
          <w:rFonts w:cs="Times New Roman"/>
          <w:b/>
          <w:bCs/>
          <w:szCs w:val="24"/>
        </w:rPr>
      </w:pPr>
      <w:r w:rsidRPr="004C2F2E">
        <w:rPr>
          <w:rFonts w:cs="Times New Roman"/>
          <w:b/>
          <w:bCs/>
          <w:szCs w:val="24"/>
        </w:rPr>
        <w:t xml:space="preserve">Paragrahv </w:t>
      </w:r>
      <w:r>
        <w:rPr>
          <w:rFonts w:cs="Times New Roman"/>
          <w:b/>
          <w:bCs/>
          <w:szCs w:val="24"/>
        </w:rPr>
        <w:t>4</w:t>
      </w:r>
      <w:r w:rsidRPr="004C2F2E">
        <w:rPr>
          <w:rFonts w:cs="Times New Roman"/>
          <w:b/>
          <w:bCs/>
          <w:szCs w:val="24"/>
        </w:rPr>
        <w:t xml:space="preserve"> –</w:t>
      </w:r>
      <w:r>
        <w:rPr>
          <w:rFonts w:cs="Times New Roman"/>
          <w:b/>
          <w:bCs/>
          <w:szCs w:val="24"/>
        </w:rPr>
        <w:t xml:space="preserve"> tarbija</w:t>
      </w:r>
    </w:p>
    <w:p w14:paraId="3354CA1E" w14:textId="77777777" w:rsidR="00BC7710" w:rsidRDefault="00E505E7" w:rsidP="00DF3708">
      <w:pPr>
        <w:spacing w:after="0" w:line="240" w:lineRule="auto"/>
        <w:jc w:val="both"/>
        <w:rPr>
          <w:szCs w:val="24"/>
        </w:rPr>
      </w:pPr>
      <w:r>
        <w:rPr>
          <w:rFonts w:cs="Times New Roman"/>
          <w:szCs w:val="24"/>
        </w:rPr>
        <w:t>Tarbija</w:t>
      </w:r>
      <w:r w:rsidR="007444DC">
        <w:rPr>
          <w:rFonts w:cs="Times New Roman"/>
          <w:szCs w:val="24"/>
        </w:rPr>
        <w:t>ks</w:t>
      </w:r>
      <w:r>
        <w:rPr>
          <w:rFonts w:cs="Times New Roman"/>
          <w:szCs w:val="24"/>
        </w:rPr>
        <w:t xml:space="preserve"> krediiditeabe jagamise seaduse tähenduses on </w:t>
      </w:r>
      <w:r>
        <w:rPr>
          <w:szCs w:val="24"/>
        </w:rPr>
        <w:t>VÕS</w:t>
      </w:r>
      <w:r w:rsidRPr="004C6B45">
        <w:rPr>
          <w:szCs w:val="24"/>
        </w:rPr>
        <w:t xml:space="preserve"> § 1 lõikes 5 nimetatud isik</w:t>
      </w:r>
      <w:r w:rsidR="00BC7710">
        <w:rPr>
          <w:szCs w:val="24"/>
        </w:rPr>
        <w:t>, kes on sõlminud võlaõigusseaduse § 402 lõikes 1 nimetatud tarbijakrediidilepingu</w:t>
      </w:r>
      <w:r w:rsidRPr="004C6B45">
        <w:rPr>
          <w:szCs w:val="24"/>
        </w:rPr>
        <w:t>.</w:t>
      </w:r>
      <w:r>
        <w:rPr>
          <w:szCs w:val="24"/>
        </w:rPr>
        <w:t xml:space="preserve"> </w:t>
      </w:r>
    </w:p>
    <w:p w14:paraId="1EC7E704" w14:textId="77777777" w:rsidR="00BC7710" w:rsidRDefault="00BC7710" w:rsidP="00DF3708">
      <w:pPr>
        <w:spacing w:after="0" w:line="240" w:lineRule="auto"/>
        <w:jc w:val="both"/>
        <w:rPr>
          <w:szCs w:val="24"/>
        </w:rPr>
      </w:pPr>
    </w:p>
    <w:p w14:paraId="64B55D36" w14:textId="56DAB112" w:rsidR="00E505E7" w:rsidRDefault="00E505E7" w:rsidP="00DF3708">
      <w:pPr>
        <w:spacing w:after="0" w:line="240" w:lineRule="auto"/>
        <w:jc w:val="both"/>
        <w:rPr>
          <w:szCs w:val="24"/>
        </w:rPr>
      </w:pPr>
      <w:r>
        <w:rPr>
          <w:szCs w:val="24"/>
        </w:rPr>
        <w:t>VÕS määratleb tarbija</w:t>
      </w:r>
      <w:r w:rsidR="007444DC">
        <w:rPr>
          <w:szCs w:val="24"/>
        </w:rPr>
        <w:t xml:space="preserve"> kui </w:t>
      </w:r>
      <w:r w:rsidR="007444DC" w:rsidRPr="007444DC">
        <w:rPr>
          <w:szCs w:val="24"/>
        </w:rPr>
        <w:t>füüsili</w:t>
      </w:r>
      <w:r w:rsidR="007444DC">
        <w:rPr>
          <w:szCs w:val="24"/>
        </w:rPr>
        <w:t>s</w:t>
      </w:r>
      <w:r w:rsidR="007444DC" w:rsidRPr="007444DC">
        <w:rPr>
          <w:szCs w:val="24"/>
        </w:rPr>
        <w:t>e isik</w:t>
      </w:r>
      <w:r w:rsidR="007444DC">
        <w:rPr>
          <w:szCs w:val="24"/>
        </w:rPr>
        <w:t>u</w:t>
      </w:r>
      <w:r w:rsidR="007444DC" w:rsidRPr="007444DC">
        <w:rPr>
          <w:szCs w:val="24"/>
        </w:rPr>
        <w:t>, kes teeb tehingu, mis ei seondu iseseisva majandus- või kutsetegevuse läbiviimisega.</w:t>
      </w:r>
      <w:r w:rsidR="007444DC">
        <w:rPr>
          <w:szCs w:val="24"/>
        </w:rPr>
        <w:t xml:space="preserve"> </w:t>
      </w:r>
    </w:p>
    <w:p w14:paraId="06A91F23" w14:textId="77777777" w:rsidR="00BC7710" w:rsidRDefault="00BC7710" w:rsidP="00DF3708">
      <w:pPr>
        <w:spacing w:after="0" w:line="240" w:lineRule="auto"/>
        <w:jc w:val="both"/>
        <w:rPr>
          <w:szCs w:val="24"/>
        </w:rPr>
      </w:pPr>
    </w:p>
    <w:p w14:paraId="54EECAEB" w14:textId="46D8B607" w:rsidR="00BC7710" w:rsidRPr="000E52A5" w:rsidRDefault="00BC7710" w:rsidP="00DF3708">
      <w:pPr>
        <w:spacing w:after="0" w:line="240" w:lineRule="auto"/>
        <w:jc w:val="both"/>
        <w:rPr>
          <w:szCs w:val="24"/>
        </w:rPr>
      </w:pPr>
      <w:r>
        <w:rPr>
          <w:szCs w:val="24"/>
        </w:rPr>
        <w:t xml:space="preserve">Tarbijakrediidileping VÕS viidatud sätte tähenduses on </w:t>
      </w:r>
      <w:r w:rsidR="00327BC1" w:rsidRPr="00327BC1">
        <w:rPr>
          <w:szCs w:val="24"/>
        </w:rPr>
        <w:t>krediidileping, millega oma majandus- või kutsetegevuses tegutsev krediidiandja annab või kohustub andma tarbijale krediiti või laenu.</w:t>
      </w:r>
    </w:p>
    <w:p w14:paraId="2E6500CD" w14:textId="1CC5DF8C" w:rsidR="004C2F2E" w:rsidRDefault="004C2F2E" w:rsidP="00DF3708">
      <w:pPr>
        <w:spacing w:after="0" w:line="240" w:lineRule="auto"/>
        <w:jc w:val="both"/>
        <w:rPr>
          <w:rFonts w:cs="Times New Roman"/>
          <w:szCs w:val="24"/>
        </w:rPr>
      </w:pPr>
    </w:p>
    <w:p w14:paraId="3481E46F" w14:textId="76D3FD42" w:rsidR="007444DC" w:rsidRPr="004C2F2E" w:rsidRDefault="007444DC" w:rsidP="00DF3708">
      <w:pPr>
        <w:spacing w:after="0" w:line="240" w:lineRule="auto"/>
        <w:jc w:val="both"/>
        <w:rPr>
          <w:rFonts w:cs="Times New Roman"/>
          <w:szCs w:val="24"/>
        </w:rPr>
      </w:pPr>
      <w:r w:rsidRPr="004C2F2E">
        <w:rPr>
          <w:rFonts w:cs="Times New Roman"/>
          <w:b/>
          <w:bCs/>
          <w:szCs w:val="24"/>
        </w:rPr>
        <w:t xml:space="preserve">Paragrahv </w:t>
      </w:r>
      <w:r w:rsidR="00DC24AE">
        <w:rPr>
          <w:rFonts w:cs="Times New Roman"/>
          <w:b/>
          <w:bCs/>
          <w:szCs w:val="24"/>
        </w:rPr>
        <w:t>5</w:t>
      </w:r>
      <w:r w:rsidRPr="004C2F2E">
        <w:rPr>
          <w:rFonts w:cs="Times New Roman"/>
          <w:b/>
          <w:bCs/>
          <w:szCs w:val="24"/>
        </w:rPr>
        <w:t xml:space="preserve"> –</w:t>
      </w:r>
      <w:r>
        <w:rPr>
          <w:rFonts w:cs="Times New Roman"/>
          <w:b/>
          <w:bCs/>
          <w:szCs w:val="24"/>
        </w:rPr>
        <w:t xml:space="preserve"> k</w:t>
      </w:r>
      <w:r w:rsidRPr="000E52A5">
        <w:rPr>
          <w:rFonts w:cs="Times New Roman"/>
          <w:b/>
          <w:bCs/>
          <w:szCs w:val="24"/>
        </w:rPr>
        <w:t>rediidi</w:t>
      </w:r>
      <w:r w:rsidR="00362D47">
        <w:rPr>
          <w:rFonts w:cs="Times New Roman"/>
          <w:b/>
          <w:bCs/>
          <w:szCs w:val="24"/>
        </w:rPr>
        <w:t xml:space="preserve">teabe </w:t>
      </w:r>
      <w:r w:rsidRPr="000E52A5">
        <w:rPr>
          <w:rFonts w:cs="Times New Roman"/>
          <w:b/>
          <w:bCs/>
          <w:szCs w:val="24"/>
        </w:rPr>
        <w:t>andja</w:t>
      </w:r>
    </w:p>
    <w:p w14:paraId="2CEFC4A5" w14:textId="3ABAE2BA" w:rsidR="002C5B05" w:rsidRDefault="007444DC" w:rsidP="002C5B05">
      <w:pPr>
        <w:spacing w:after="0" w:line="240" w:lineRule="auto"/>
        <w:jc w:val="both"/>
        <w:rPr>
          <w:rFonts w:cs="Times New Roman"/>
          <w:szCs w:val="24"/>
        </w:rPr>
      </w:pPr>
      <w:r w:rsidRPr="007444DC">
        <w:rPr>
          <w:rFonts w:cs="Times New Roman"/>
          <w:szCs w:val="24"/>
        </w:rPr>
        <w:t>Krediidi</w:t>
      </w:r>
      <w:r w:rsidR="002C5B05">
        <w:rPr>
          <w:rFonts w:cs="Times New Roman"/>
          <w:szCs w:val="24"/>
        </w:rPr>
        <w:t>teabe</w:t>
      </w:r>
      <w:r w:rsidRPr="007444DC">
        <w:rPr>
          <w:rFonts w:cs="Times New Roman"/>
          <w:szCs w:val="24"/>
        </w:rPr>
        <w:t>andja</w:t>
      </w:r>
      <w:r>
        <w:rPr>
          <w:rFonts w:cs="Times New Roman"/>
          <w:szCs w:val="24"/>
        </w:rPr>
        <w:t>ks</w:t>
      </w:r>
      <w:r w:rsidRPr="007444DC">
        <w:rPr>
          <w:rFonts w:cs="Times New Roman"/>
          <w:szCs w:val="24"/>
        </w:rPr>
        <w:t xml:space="preserve"> </w:t>
      </w:r>
      <w:r>
        <w:rPr>
          <w:rFonts w:cs="Times New Roman"/>
          <w:szCs w:val="24"/>
        </w:rPr>
        <w:t xml:space="preserve">krediiditeabe jagamise seaduse </w:t>
      </w:r>
      <w:r w:rsidRPr="007444DC">
        <w:rPr>
          <w:rFonts w:cs="Times New Roman"/>
          <w:szCs w:val="24"/>
        </w:rPr>
        <w:t>tähenduses on</w:t>
      </w:r>
      <w:r w:rsidR="002C5B05">
        <w:rPr>
          <w:rFonts w:cs="Times New Roman"/>
          <w:szCs w:val="24"/>
        </w:rPr>
        <w:t>:</w:t>
      </w:r>
    </w:p>
    <w:p w14:paraId="6AAA0576" w14:textId="005A8D6A" w:rsidR="002C5B05" w:rsidRDefault="002C5B05" w:rsidP="002C5B05">
      <w:pPr>
        <w:spacing w:after="0" w:line="240" w:lineRule="auto"/>
        <w:jc w:val="both"/>
        <w:rPr>
          <w:szCs w:val="24"/>
        </w:rPr>
      </w:pPr>
      <w:r>
        <w:rPr>
          <w:szCs w:val="24"/>
        </w:rPr>
        <w:t>1) krediidiasutus krediidiasutuste seaduse tähenduses;</w:t>
      </w:r>
    </w:p>
    <w:p w14:paraId="17A0621A" w14:textId="77777777" w:rsidR="002C5B05" w:rsidRDefault="002C5B05" w:rsidP="002C5B05">
      <w:pPr>
        <w:spacing w:after="0" w:line="240" w:lineRule="auto"/>
        <w:jc w:val="both"/>
        <w:rPr>
          <w:szCs w:val="24"/>
        </w:rPr>
      </w:pPr>
      <w:r>
        <w:rPr>
          <w:szCs w:val="24"/>
        </w:rPr>
        <w:t>2) k</w:t>
      </w:r>
      <w:r w:rsidRPr="00037B20">
        <w:rPr>
          <w:szCs w:val="24"/>
        </w:rPr>
        <w:t>rediidiandjate ja -vahendajate seadus</w:t>
      </w:r>
      <w:r>
        <w:rPr>
          <w:szCs w:val="24"/>
        </w:rPr>
        <w:t xml:space="preserve">e §-s 5 nimetatud krediidiandja ja </w:t>
      </w:r>
      <w:r w:rsidRPr="00850B33">
        <w:rPr>
          <w:szCs w:val="24"/>
        </w:rPr>
        <w:t>§</w:t>
      </w:r>
      <w:r>
        <w:rPr>
          <w:szCs w:val="24"/>
        </w:rPr>
        <w:t>-s</w:t>
      </w:r>
      <w:r w:rsidRPr="00850B33">
        <w:rPr>
          <w:szCs w:val="24"/>
        </w:rPr>
        <w:t xml:space="preserve"> 21 nimetatud krediidiagent</w:t>
      </w:r>
      <w:r>
        <w:rPr>
          <w:szCs w:val="24"/>
        </w:rPr>
        <w:t>,</w:t>
      </w:r>
      <w:r w:rsidRPr="00850B33">
        <w:rPr>
          <w:szCs w:val="24"/>
        </w:rPr>
        <w:t xml:space="preserve"> kui ta sõlmib krediidiandja nimel </w:t>
      </w:r>
      <w:r>
        <w:rPr>
          <w:szCs w:val="24"/>
        </w:rPr>
        <w:t>tarbija</w:t>
      </w:r>
      <w:r w:rsidRPr="00850B33">
        <w:rPr>
          <w:szCs w:val="24"/>
        </w:rPr>
        <w:t>krediidilepingu</w:t>
      </w:r>
      <w:r>
        <w:rPr>
          <w:szCs w:val="24"/>
        </w:rPr>
        <w:t>;</w:t>
      </w:r>
    </w:p>
    <w:p w14:paraId="7EE037F0" w14:textId="2E98CE77" w:rsidR="002C5B05" w:rsidRDefault="002C5B05" w:rsidP="002C5B05">
      <w:pPr>
        <w:spacing w:after="0" w:line="240" w:lineRule="auto"/>
        <w:jc w:val="both"/>
        <w:rPr>
          <w:szCs w:val="24"/>
        </w:rPr>
      </w:pPr>
      <w:r>
        <w:rPr>
          <w:szCs w:val="24"/>
        </w:rPr>
        <w:t>3) k</w:t>
      </w:r>
      <w:r w:rsidRPr="00037B20">
        <w:rPr>
          <w:szCs w:val="24"/>
        </w:rPr>
        <w:t>rediidiandjate ja -vahendajate seadus</w:t>
      </w:r>
      <w:r>
        <w:rPr>
          <w:szCs w:val="24"/>
        </w:rPr>
        <w:t xml:space="preserve">e § 2 lõikes 2 nimetatud isik; </w:t>
      </w:r>
    </w:p>
    <w:p w14:paraId="7ACEF0BD" w14:textId="77777777" w:rsidR="002C5B05" w:rsidRPr="00037B20" w:rsidRDefault="002C5B05" w:rsidP="002C5B05">
      <w:pPr>
        <w:spacing w:after="0" w:line="240" w:lineRule="auto"/>
        <w:jc w:val="both"/>
        <w:rPr>
          <w:rFonts w:cs="Times New Roman"/>
          <w:szCs w:val="24"/>
        </w:rPr>
      </w:pPr>
      <w:r>
        <w:rPr>
          <w:szCs w:val="24"/>
        </w:rPr>
        <w:t>4) h</w:t>
      </w:r>
      <w:r w:rsidRPr="0085348E">
        <w:rPr>
          <w:szCs w:val="24"/>
        </w:rPr>
        <w:t>oiu-laenuühistu seadus</w:t>
      </w:r>
      <w:r>
        <w:rPr>
          <w:szCs w:val="24"/>
        </w:rPr>
        <w:t>e §-s 3 nimetatud hoiu-laenuühistu.</w:t>
      </w:r>
    </w:p>
    <w:p w14:paraId="1087D04E" w14:textId="6FF67AEB" w:rsidR="0009396B" w:rsidRDefault="0009396B" w:rsidP="00DF3708">
      <w:pPr>
        <w:spacing w:after="0" w:line="240" w:lineRule="auto"/>
        <w:jc w:val="both"/>
        <w:rPr>
          <w:rFonts w:cs="Times New Roman"/>
          <w:szCs w:val="24"/>
        </w:rPr>
      </w:pPr>
    </w:p>
    <w:p w14:paraId="15368264" w14:textId="37357D5A" w:rsidR="0016735E" w:rsidRDefault="0016735E" w:rsidP="00DF3708">
      <w:pPr>
        <w:spacing w:after="0" w:line="240" w:lineRule="auto"/>
        <w:jc w:val="both"/>
        <w:rPr>
          <w:rFonts w:cs="Times New Roman"/>
          <w:szCs w:val="24"/>
        </w:rPr>
      </w:pPr>
      <w:r>
        <w:rPr>
          <w:rFonts w:cs="Times New Roman"/>
          <w:szCs w:val="24"/>
        </w:rPr>
        <w:t>Krediiditeabe jagamise seaduse termini „krediidi</w:t>
      </w:r>
      <w:r w:rsidR="00362D47">
        <w:rPr>
          <w:rFonts w:cs="Times New Roman"/>
          <w:szCs w:val="24"/>
        </w:rPr>
        <w:t xml:space="preserve">teabe </w:t>
      </w:r>
      <w:r>
        <w:rPr>
          <w:rFonts w:cs="Times New Roman"/>
          <w:szCs w:val="24"/>
        </w:rPr>
        <w:t>andja“ alla koondatakse KAVS ja HLÜS kohustatud subjektid, kellele pannakse käesoleva eelnõu kohaselt kohustus edastada krediiditeaberegistri pidajale krediiditeavet.</w:t>
      </w:r>
    </w:p>
    <w:p w14:paraId="3C09C27E" w14:textId="77777777" w:rsidR="0016735E" w:rsidRDefault="0016735E" w:rsidP="00DF3708">
      <w:pPr>
        <w:spacing w:after="0" w:line="240" w:lineRule="auto"/>
        <w:jc w:val="both"/>
        <w:rPr>
          <w:rFonts w:cs="Times New Roman"/>
          <w:szCs w:val="24"/>
        </w:rPr>
      </w:pPr>
    </w:p>
    <w:p w14:paraId="52EFD940" w14:textId="3AAF6692" w:rsidR="007444DC" w:rsidRDefault="007444DC" w:rsidP="00DF3708">
      <w:pPr>
        <w:spacing w:after="0" w:line="240" w:lineRule="auto"/>
        <w:jc w:val="both"/>
      </w:pPr>
      <w:r>
        <w:rPr>
          <w:rFonts w:cs="Times New Roman"/>
          <w:szCs w:val="24"/>
        </w:rPr>
        <w:t xml:space="preserve">KAVS § 5 lõike 1 kohaselt </w:t>
      </w:r>
      <w:r w:rsidRPr="007444DC">
        <w:rPr>
          <w:rFonts w:cs="Times New Roman"/>
          <w:szCs w:val="24"/>
        </w:rPr>
        <w:t>on</w:t>
      </w:r>
      <w:r>
        <w:rPr>
          <w:rFonts w:cs="Times New Roman"/>
          <w:szCs w:val="24"/>
        </w:rPr>
        <w:t xml:space="preserve"> k</w:t>
      </w:r>
      <w:r w:rsidR="0016735E">
        <w:rPr>
          <w:rFonts w:cs="Times New Roman"/>
          <w:szCs w:val="24"/>
        </w:rPr>
        <w:t>r</w:t>
      </w:r>
      <w:r>
        <w:rPr>
          <w:rFonts w:cs="Times New Roman"/>
          <w:szCs w:val="24"/>
        </w:rPr>
        <w:t>ediidiandja</w:t>
      </w:r>
      <w:r w:rsidRPr="007444DC">
        <w:rPr>
          <w:rFonts w:cs="Times New Roman"/>
          <w:szCs w:val="24"/>
        </w:rPr>
        <w:t xml:space="preserve"> ettevõtja, kelle majandus- või kutsetegevuseks on tarbijale krediidi andmine.</w:t>
      </w:r>
      <w:r>
        <w:rPr>
          <w:rFonts w:cs="Times New Roman"/>
          <w:szCs w:val="24"/>
        </w:rPr>
        <w:t xml:space="preserve"> Sama seaduse</w:t>
      </w:r>
      <w:r w:rsidR="00915814">
        <w:rPr>
          <w:rFonts w:cs="Times New Roman"/>
          <w:szCs w:val="24"/>
        </w:rPr>
        <w:t xml:space="preserve"> § 21 lõike 1 kohaselt on</w:t>
      </w:r>
      <w:r>
        <w:rPr>
          <w:rFonts w:cs="Times New Roman"/>
          <w:szCs w:val="24"/>
        </w:rPr>
        <w:t xml:space="preserve"> </w:t>
      </w:r>
      <w:r w:rsidR="00915814">
        <w:rPr>
          <w:rFonts w:cs="Times New Roman"/>
          <w:szCs w:val="24"/>
        </w:rPr>
        <w:t>k</w:t>
      </w:r>
      <w:r w:rsidR="00915814" w:rsidRPr="00915814">
        <w:rPr>
          <w:rFonts w:cs="Times New Roman"/>
          <w:szCs w:val="24"/>
        </w:rPr>
        <w:t>rediidiagent krediidivahendaja, kes on seotud ühe krediidiandjaga ja tegutseb ainult tema nimel ning selle krediidiandja täielikul ja tingimusteta vastutusel.</w:t>
      </w:r>
      <w:r w:rsidR="00915814">
        <w:rPr>
          <w:rFonts w:cs="Times New Roman"/>
          <w:szCs w:val="24"/>
        </w:rPr>
        <w:t xml:space="preserve"> Mitte kõik krediidivahendajad ei sõlmi krediidilepinguid, seetõttu on krediiditeabe </w:t>
      </w:r>
      <w:proofErr w:type="spellStart"/>
      <w:r w:rsidR="00915814">
        <w:rPr>
          <w:rFonts w:cs="Times New Roman"/>
          <w:szCs w:val="24"/>
        </w:rPr>
        <w:t>edastajaks</w:t>
      </w:r>
      <w:proofErr w:type="spellEnd"/>
      <w:r w:rsidR="00915814">
        <w:rPr>
          <w:rFonts w:cs="Times New Roman"/>
          <w:szCs w:val="24"/>
        </w:rPr>
        <w:t xml:space="preserve"> vaid krediidiagent, </w:t>
      </w:r>
      <w:r w:rsidR="00915814" w:rsidRPr="00850B33">
        <w:rPr>
          <w:szCs w:val="24"/>
        </w:rPr>
        <w:t>kui ta sõlmib krediidiandja nimel krediidilepingu</w:t>
      </w:r>
      <w:r w:rsidR="00915814">
        <w:rPr>
          <w:szCs w:val="24"/>
        </w:rPr>
        <w:t>.</w:t>
      </w:r>
    </w:p>
    <w:p w14:paraId="51A83E3D" w14:textId="77777777" w:rsidR="0016735E" w:rsidRDefault="0016735E" w:rsidP="00DF3708">
      <w:pPr>
        <w:spacing w:after="0" w:line="240" w:lineRule="auto"/>
        <w:jc w:val="both"/>
      </w:pPr>
    </w:p>
    <w:p w14:paraId="09EAA293" w14:textId="7405A3FC" w:rsidR="00C73014" w:rsidRDefault="0016735E" w:rsidP="00DF3708">
      <w:pPr>
        <w:spacing w:after="0" w:line="240" w:lineRule="auto"/>
        <w:jc w:val="both"/>
      </w:pPr>
      <w:r>
        <w:t xml:space="preserve">Vastavalt HLÜS § 3 lõikele 1 on hoiu-laenuühistu </w:t>
      </w:r>
      <w:r w:rsidRPr="0016735E">
        <w:t>finantseerimisasutus, mille peamine ja püsiv tegevus on käesoleva seaduse §-s 6 nimetatud tehingute tegemine</w:t>
      </w:r>
      <w:r>
        <w:t>.</w:t>
      </w:r>
      <w:r w:rsidR="00535D97">
        <w:t xml:space="preserve"> KAVS § 6 lõige 2 sätestab, et h</w:t>
      </w:r>
      <w:r w:rsidR="00535D97" w:rsidRPr="00535D97">
        <w:t>oiu-laenuühistu, kes annab või vahendab tarbijale krediiti, on krediidiandja või -vahendaja käesoleva seaduse tähenduses ja talle kohaldatakse käesolevas seaduses ning teistes õigusaktides krediidiandja või -vahendaja kohta sätestatut</w:t>
      </w:r>
      <w:r w:rsidR="00535D97">
        <w:t>. Samas välistab kõnesolev säte</w:t>
      </w:r>
      <w:r w:rsidR="00C73014">
        <w:t xml:space="preserve"> </w:t>
      </w:r>
      <w:proofErr w:type="spellStart"/>
      <w:r w:rsidR="00C73014">
        <w:t>KAVS-i</w:t>
      </w:r>
      <w:proofErr w:type="spellEnd"/>
      <w:r w:rsidR="00C73014">
        <w:t xml:space="preserve"> kohaldamise hoiu-laenuühistutele, kui on täidetud järgmised tingimused:</w:t>
      </w:r>
    </w:p>
    <w:p w14:paraId="096B9688" w14:textId="1FB3DF86" w:rsidR="00C73014" w:rsidRDefault="00C73014" w:rsidP="00DF3708">
      <w:pPr>
        <w:spacing w:after="0" w:line="240" w:lineRule="auto"/>
        <w:jc w:val="both"/>
      </w:pPr>
      <w:r>
        <w:t>1) mitte ühegi hoiu-laenuühistu sõlmitava või vahendatava krediidilepingu krediidi kulukuse määr ei ületa krediidi andmise ajal Eesti Panga viimati avaldatud viimase kuue kuu keskmist krediidiasutuste poolt eraisikutele antud tarbimislaenude kulukuse määra,</w:t>
      </w:r>
    </w:p>
    <w:p w14:paraId="137C8D1F" w14:textId="74316120" w:rsidR="0016735E" w:rsidRDefault="00C73014" w:rsidP="00DF3708">
      <w:pPr>
        <w:spacing w:after="0" w:line="240" w:lineRule="auto"/>
        <w:jc w:val="both"/>
      </w:pPr>
      <w:r>
        <w:t>2) hoiu-laenuühistu liikmete arv on väiksem kui 3000.</w:t>
      </w:r>
    </w:p>
    <w:p w14:paraId="20B7BAE7" w14:textId="77777777" w:rsidR="00C73014" w:rsidRDefault="00C73014" w:rsidP="00DF3708">
      <w:pPr>
        <w:spacing w:after="0" w:line="240" w:lineRule="auto"/>
        <w:jc w:val="both"/>
      </w:pPr>
    </w:p>
    <w:p w14:paraId="67D2C94F" w14:textId="5AF93573" w:rsidR="00C73014" w:rsidRDefault="00C73014" w:rsidP="00DF3708">
      <w:pPr>
        <w:spacing w:after="0" w:line="240" w:lineRule="auto"/>
        <w:jc w:val="both"/>
      </w:pPr>
      <w:r>
        <w:t xml:space="preserve">Krediiditeabe edastamise kohustus registripidajale ja registrisse päringu tegemise kohustus on hoiu-laenuühistul olenemata sellest, kas KAVS talle kohaldub või mitte, sest </w:t>
      </w:r>
      <w:r w:rsidR="00EF2474">
        <w:t xml:space="preserve">tema kasutuses olevad andmed tarbija finantskohustuste kohta on registri asutamise ja pidamise eesmärki silmas pidades olulised. </w:t>
      </w:r>
      <w:r>
        <w:t xml:space="preserve">Seetõttu </w:t>
      </w:r>
      <w:r w:rsidR="00EF2474">
        <w:t>on kõik hoiu-laenuühistud</w:t>
      </w:r>
      <w:r w:rsidR="008471E1">
        <w:t xml:space="preserve"> </w:t>
      </w:r>
      <w:r w:rsidR="00EF2474">
        <w:t>krediid</w:t>
      </w:r>
      <w:r w:rsidR="00BD7C1D">
        <w:t>it</w:t>
      </w:r>
      <w:r w:rsidR="00EF2474">
        <w:t xml:space="preserve">eabe jagamise seaduse kohustatud subjektideks. </w:t>
      </w:r>
    </w:p>
    <w:p w14:paraId="761F456F" w14:textId="77777777" w:rsidR="00535D97" w:rsidRDefault="00535D97" w:rsidP="00DF3708">
      <w:pPr>
        <w:spacing w:after="0" w:line="240" w:lineRule="auto"/>
        <w:jc w:val="both"/>
      </w:pPr>
    </w:p>
    <w:p w14:paraId="28F9649B" w14:textId="78955157" w:rsidR="00535D97" w:rsidRPr="0016735E" w:rsidRDefault="00535D97" w:rsidP="00DF3708">
      <w:pPr>
        <w:spacing w:after="0" w:line="240" w:lineRule="auto"/>
        <w:jc w:val="both"/>
      </w:pPr>
      <w:r>
        <w:t>Lisaks käsitatakse krediidiandjana ka KAVS</w:t>
      </w:r>
      <w:r w:rsidRPr="00535D97">
        <w:t xml:space="preserve"> § 2 lõikes 2 nimetatud isikut</w:t>
      </w:r>
      <w:r w:rsidR="00EF2474">
        <w:t>. Tegemist on</w:t>
      </w:r>
      <w:r>
        <w:t xml:space="preserve"> </w:t>
      </w:r>
      <w:r w:rsidRPr="00535D97">
        <w:t>isik</w:t>
      </w:r>
      <w:r w:rsidR="00EF2474">
        <w:t>uga</w:t>
      </w:r>
      <w:r w:rsidRPr="00535D97">
        <w:t xml:space="preserve">, kes vahendab krediiti, mida annab isik, kes ei tegutse oma majandus- või kutsetegevuses ja ei ole </w:t>
      </w:r>
      <w:r w:rsidR="00EF2474">
        <w:t>KAVS</w:t>
      </w:r>
      <w:r w:rsidRPr="00535D97">
        <w:t xml:space="preserve"> tähenduses krediidiandja</w:t>
      </w:r>
      <w:r w:rsidR="00A057E6">
        <w:rPr>
          <w:rStyle w:val="Allmrkuseviide"/>
        </w:rPr>
        <w:footnoteReference w:id="119"/>
      </w:r>
      <w:r w:rsidRPr="00535D97">
        <w:t>.</w:t>
      </w:r>
      <w:r w:rsidR="00BD7C1D">
        <w:t xml:space="preserve"> Nimetatud isikud on KAVS kohaselt kohustatud järgima kõiki nõudeid, mis on </w:t>
      </w:r>
      <w:proofErr w:type="spellStart"/>
      <w:r w:rsidR="00BD7C1D">
        <w:t>KAVS-iga</w:t>
      </w:r>
      <w:proofErr w:type="spellEnd"/>
      <w:r w:rsidR="00BD7C1D">
        <w:t xml:space="preserve"> kehtestatud krediidiandjale ja</w:t>
      </w:r>
      <w:r w:rsidR="00235A3E">
        <w:t xml:space="preserve"> –</w:t>
      </w:r>
      <w:r w:rsidR="00BD7C1D">
        <w:t xml:space="preserve">vahendajale. </w:t>
      </w:r>
    </w:p>
    <w:p w14:paraId="5C4F46C5" w14:textId="77777777" w:rsidR="007444DC" w:rsidRDefault="007444DC" w:rsidP="00DF3708">
      <w:pPr>
        <w:spacing w:after="0" w:line="240" w:lineRule="auto"/>
        <w:jc w:val="both"/>
        <w:rPr>
          <w:rFonts w:cs="Times New Roman"/>
          <w:b/>
          <w:bCs/>
          <w:szCs w:val="24"/>
        </w:rPr>
      </w:pPr>
    </w:p>
    <w:p w14:paraId="22E6A229" w14:textId="528C6F7D" w:rsidR="00E65F73" w:rsidRDefault="00E65F73" w:rsidP="00DF3708">
      <w:pPr>
        <w:spacing w:after="0" w:line="240" w:lineRule="auto"/>
        <w:jc w:val="both"/>
        <w:rPr>
          <w:szCs w:val="24"/>
        </w:rPr>
      </w:pPr>
      <w:r>
        <w:rPr>
          <w:b/>
          <w:bCs/>
          <w:szCs w:val="24"/>
        </w:rPr>
        <w:t>Paragrahv 6 – krediiditeaberegister ja registripidaja</w:t>
      </w:r>
    </w:p>
    <w:p w14:paraId="3EF278D7" w14:textId="58096BD9" w:rsidR="00E65F73" w:rsidRDefault="00E65F73" w:rsidP="00DF3708">
      <w:pPr>
        <w:spacing w:after="0" w:line="240" w:lineRule="auto"/>
        <w:jc w:val="both"/>
        <w:rPr>
          <w:szCs w:val="24"/>
        </w:rPr>
      </w:pPr>
      <w:r w:rsidRPr="00C76F93">
        <w:rPr>
          <w:b/>
          <w:bCs/>
          <w:szCs w:val="24"/>
        </w:rPr>
        <w:t>Lõige 1</w:t>
      </w:r>
      <w:r>
        <w:rPr>
          <w:szCs w:val="24"/>
        </w:rPr>
        <w:t xml:space="preserve"> määratleb krediiditeaberegistri – tegemist on</w:t>
      </w:r>
      <w:r w:rsidRPr="003B6D22">
        <w:rPr>
          <w:szCs w:val="24"/>
        </w:rPr>
        <w:t xml:space="preserve"> </w:t>
      </w:r>
      <w:r>
        <w:rPr>
          <w:szCs w:val="24"/>
        </w:rPr>
        <w:t xml:space="preserve">krediidivõimelisuse hindamise eesmärgil krediidiandjale krediiditeabe kättesaadavaks tegemiseks peetav </w:t>
      </w:r>
      <w:r w:rsidR="002C5B05" w:rsidRPr="009F58A2">
        <w:rPr>
          <w:szCs w:val="24"/>
        </w:rPr>
        <w:t>infosüsteemi</w:t>
      </w:r>
      <w:r w:rsidR="002C5B05">
        <w:rPr>
          <w:szCs w:val="24"/>
        </w:rPr>
        <w:t xml:space="preserve"> kuuluv </w:t>
      </w:r>
      <w:r>
        <w:rPr>
          <w:szCs w:val="24"/>
        </w:rPr>
        <w:t xml:space="preserve"> andmekogu. </w:t>
      </w:r>
    </w:p>
    <w:p w14:paraId="42B5FF93" w14:textId="77777777" w:rsidR="00E65F73" w:rsidRDefault="00E65F73" w:rsidP="00DF3708">
      <w:pPr>
        <w:spacing w:after="0" w:line="240" w:lineRule="auto"/>
        <w:jc w:val="both"/>
        <w:rPr>
          <w:szCs w:val="24"/>
        </w:rPr>
      </w:pPr>
    </w:p>
    <w:p w14:paraId="5490E2B2" w14:textId="231ABAED" w:rsidR="00332D45" w:rsidRDefault="00332D45" w:rsidP="00DF3708">
      <w:pPr>
        <w:spacing w:after="0" w:line="240" w:lineRule="auto"/>
        <w:jc w:val="both"/>
        <w:rPr>
          <w:szCs w:val="24"/>
        </w:rPr>
      </w:pPr>
      <w:r>
        <w:rPr>
          <w:szCs w:val="24"/>
        </w:rPr>
        <w:t>Sättega määratletakse registris sisalduvate isikuandmete töötlemise eesmärk – krediiditeabe kättesaadavaks tegemine krediidiandjale krediidivõimelisuse hindamiseks. Ühelgi muul eesmärgil krediiditeaberegistris sisalduvaid andmeid töödelda ei ole lubatud</w:t>
      </w:r>
      <w:r w:rsidR="002C5B05">
        <w:rPr>
          <w:szCs w:val="24"/>
        </w:rPr>
        <w:t>, va teisestel eesmärkidel eelnõu § 10 lõikes 1 loetletud isikutel.</w:t>
      </w:r>
      <w:r>
        <w:rPr>
          <w:szCs w:val="24"/>
        </w:rPr>
        <w:t xml:space="preserve"> </w:t>
      </w:r>
    </w:p>
    <w:p w14:paraId="30FE12A2" w14:textId="77777777" w:rsidR="00332D45" w:rsidRDefault="00332D45" w:rsidP="00DF3708">
      <w:pPr>
        <w:spacing w:after="0" w:line="240" w:lineRule="auto"/>
        <w:jc w:val="both"/>
        <w:rPr>
          <w:szCs w:val="24"/>
        </w:rPr>
      </w:pPr>
    </w:p>
    <w:p w14:paraId="3B1BA022" w14:textId="148AE759" w:rsidR="008471E1" w:rsidRDefault="008471E1" w:rsidP="008471E1">
      <w:pPr>
        <w:spacing w:after="0" w:line="240" w:lineRule="auto"/>
        <w:jc w:val="both"/>
        <w:rPr>
          <w:szCs w:val="24"/>
        </w:rPr>
      </w:pPr>
      <w:r w:rsidRPr="008471E1">
        <w:rPr>
          <w:b/>
          <w:bCs/>
          <w:szCs w:val="24"/>
        </w:rPr>
        <w:t>Lõike 2</w:t>
      </w:r>
      <w:r>
        <w:rPr>
          <w:szCs w:val="24"/>
        </w:rPr>
        <w:t xml:space="preserve"> </w:t>
      </w:r>
      <w:r w:rsidR="002C5B05">
        <w:rPr>
          <w:szCs w:val="24"/>
        </w:rPr>
        <w:t>sätestab võimaluse korraldada r</w:t>
      </w:r>
      <w:r w:rsidRPr="00060571">
        <w:rPr>
          <w:szCs w:val="24"/>
        </w:rPr>
        <w:t>egistri andmevahetu</w:t>
      </w:r>
      <w:r w:rsidR="002C5B05">
        <w:rPr>
          <w:szCs w:val="24"/>
        </w:rPr>
        <w:t xml:space="preserve">st </w:t>
      </w:r>
      <w:r w:rsidRPr="00060571">
        <w:rPr>
          <w:szCs w:val="24"/>
        </w:rPr>
        <w:t>infosüsteemi</w:t>
      </w:r>
      <w:r w:rsidR="00BD6216">
        <w:rPr>
          <w:szCs w:val="24"/>
        </w:rPr>
        <w:t>de</w:t>
      </w:r>
      <w:r w:rsidRPr="00060571">
        <w:rPr>
          <w:szCs w:val="24"/>
        </w:rPr>
        <w:t xml:space="preserve"> andmevahetuskihi </w:t>
      </w:r>
      <w:r w:rsidR="00BD6216">
        <w:rPr>
          <w:szCs w:val="24"/>
        </w:rPr>
        <w:t>(X-tee) asemel muu platvormi kaudu</w:t>
      </w:r>
      <w:r>
        <w:rPr>
          <w:szCs w:val="24"/>
        </w:rPr>
        <w:t>.</w:t>
      </w:r>
    </w:p>
    <w:p w14:paraId="232A433C" w14:textId="2DDB09CD" w:rsidR="008471E1" w:rsidRDefault="008471E1" w:rsidP="00DF3708">
      <w:pPr>
        <w:spacing w:after="0" w:line="240" w:lineRule="auto"/>
        <w:jc w:val="both"/>
        <w:rPr>
          <w:szCs w:val="24"/>
        </w:rPr>
      </w:pPr>
    </w:p>
    <w:p w14:paraId="4D76D70C" w14:textId="56A75692" w:rsidR="00BD6216" w:rsidRPr="00BD6216" w:rsidRDefault="00BD6216" w:rsidP="00DF3708">
      <w:pPr>
        <w:spacing w:after="0" w:line="240" w:lineRule="auto"/>
        <w:jc w:val="both"/>
      </w:pPr>
      <w:proofErr w:type="spellStart"/>
      <w:r>
        <w:rPr>
          <w:szCs w:val="24"/>
        </w:rPr>
        <w:t>AvTS</w:t>
      </w:r>
      <w:proofErr w:type="spellEnd"/>
      <w:r>
        <w:rPr>
          <w:szCs w:val="24"/>
        </w:rPr>
        <w:t xml:space="preserve"> § </w:t>
      </w:r>
      <w:r>
        <w:t>43</w:t>
      </w:r>
      <w:r>
        <w:rPr>
          <w:vertAlign w:val="superscript"/>
        </w:rPr>
        <w:t>9</w:t>
      </w:r>
      <w:r>
        <w:t xml:space="preserve"> lõikes 1 loetletakse r</w:t>
      </w:r>
      <w:r w:rsidRPr="00BD6216">
        <w:t>iigi infosüsteemi kindlustavad süsteemid</w:t>
      </w:r>
      <w:r>
        <w:t>. Sama paragrahvi lõike 3 kohaselt on r</w:t>
      </w:r>
      <w:r w:rsidRPr="00BD6216">
        <w:t>iigi infosüsteemi kindlustavate süsteemide kasutamine kohustuslik kõigi riigi ja kohaliku omavalitsuse andmekogude pidamisel.</w:t>
      </w:r>
      <w:r>
        <w:t xml:space="preserve"> Lõige 5 täpsustab, et a</w:t>
      </w:r>
      <w:r w:rsidRPr="00BD6216">
        <w:t>ndmevahetus riigi infosüsteemi kuuluvate andmekogudega ja riigi infosüsteemi kuuluvate andmekogude vahel toimub läbi riigi infosüsteemi andmevahetuskihi</w:t>
      </w:r>
      <w:r>
        <w:t>.</w:t>
      </w:r>
    </w:p>
    <w:p w14:paraId="76FF8F60" w14:textId="77777777" w:rsidR="00BD6216" w:rsidRDefault="00BD6216" w:rsidP="00DF3708">
      <w:pPr>
        <w:spacing w:after="0" w:line="240" w:lineRule="auto"/>
        <w:jc w:val="both"/>
        <w:rPr>
          <w:szCs w:val="24"/>
        </w:rPr>
      </w:pPr>
    </w:p>
    <w:p w14:paraId="262ECF9A" w14:textId="280D7674" w:rsidR="008E1558" w:rsidRDefault="008E1558" w:rsidP="00DF3708">
      <w:pPr>
        <w:spacing w:after="0" w:line="240" w:lineRule="auto"/>
        <w:jc w:val="both"/>
        <w:rPr>
          <w:szCs w:val="24"/>
        </w:rPr>
      </w:pPr>
      <w:r>
        <w:rPr>
          <w:szCs w:val="24"/>
        </w:rPr>
        <w:t>Arvestades, et krediiditeavet kogutakse krediidi</w:t>
      </w:r>
      <w:r w:rsidR="00BD6216">
        <w:rPr>
          <w:szCs w:val="24"/>
        </w:rPr>
        <w:t xml:space="preserve">teabe </w:t>
      </w:r>
      <w:r>
        <w:rPr>
          <w:szCs w:val="24"/>
        </w:rPr>
        <w:t>andjalt ja edastatakse krediidiandjale</w:t>
      </w:r>
      <w:r w:rsidR="00B964AC">
        <w:rPr>
          <w:szCs w:val="24"/>
        </w:rPr>
        <w:t xml:space="preserve"> ning</w:t>
      </w:r>
      <w:r w:rsidR="00462F7C">
        <w:rPr>
          <w:szCs w:val="24"/>
        </w:rPr>
        <w:t xml:space="preserve"> teiste riigi andmekogudega</w:t>
      </w:r>
      <w:r w:rsidR="00B964AC">
        <w:rPr>
          <w:szCs w:val="24"/>
        </w:rPr>
        <w:t xml:space="preserve"> andmete vahetamise vajadus puudub, siis ei </w:t>
      </w:r>
      <w:r w:rsidR="00BD6216">
        <w:rPr>
          <w:szCs w:val="24"/>
        </w:rPr>
        <w:t>pruugi olla</w:t>
      </w:r>
      <w:r w:rsidR="00B964AC">
        <w:rPr>
          <w:szCs w:val="24"/>
        </w:rPr>
        <w:t xml:space="preserve"> otstarbekas kohustada krediidiandjaid kasutama riigi infosüsteemi osaks olevat andmete edastamise kanalit</w:t>
      </w:r>
      <w:r w:rsidR="008471E1">
        <w:rPr>
          <w:szCs w:val="24"/>
        </w:rPr>
        <w:t xml:space="preserve"> X-tee</w:t>
      </w:r>
      <w:r w:rsidR="00B964AC">
        <w:rPr>
          <w:szCs w:val="24"/>
        </w:rPr>
        <w:t xml:space="preserve">. </w:t>
      </w:r>
      <w:r w:rsidR="00BD6216">
        <w:rPr>
          <w:szCs w:val="24"/>
        </w:rPr>
        <w:t>Seetõttu jäetakse andmete edastamise kanal käesolevas eelnõus lahtiseks. Muu andmeedastusplatvormi kasutusele võtmisel tuleb siiski tagada X-teega samaväärne turvalisus. Arvestada tuleb</w:t>
      </w:r>
      <w:r w:rsidR="00B964AC">
        <w:rPr>
          <w:szCs w:val="24"/>
        </w:rPr>
        <w:t xml:space="preserve"> IKÜM-ist ja </w:t>
      </w:r>
      <w:proofErr w:type="spellStart"/>
      <w:r w:rsidR="00B964AC">
        <w:rPr>
          <w:szCs w:val="24"/>
        </w:rPr>
        <w:t>KüTS-ist</w:t>
      </w:r>
      <w:proofErr w:type="spellEnd"/>
      <w:r w:rsidR="00B964AC">
        <w:rPr>
          <w:szCs w:val="24"/>
        </w:rPr>
        <w:t xml:space="preserve"> tulenevate nõuetega. </w:t>
      </w:r>
    </w:p>
    <w:p w14:paraId="3AA6266E" w14:textId="77777777" w:rsidR="00B964AC" w:rsidRDefault="00B964AC" w:rsidP="00DF3708">
      <w:pPr>
        <w:spacing w:after="0" w:line="240" w:lineRule="auto"/>
        <w:jc w:val="both"/>
        <w:rPr>
          <w:szCs w:val="24"/>
        </w:rPr>
      </w:pPr>
    </w:p>
    <w:p w14:paraId="7F39186E" w14:textId="0FEA693F" w:rsidR="007444DC" w:rsidRDefault="001F1C5B" w:rsidP="00DF3708">
      <w:pPr>
        <w:spacing w:after="0" w:line="240" w:lineRule="auto"/>
        <w:jc w:val="both"/>
        <w:rPr>
          <w:szCs w:val="24"/>
        </w:rPr>
      </w:pPr>
      <w:r>
        <w:rPr>
          <w:rFonts w:cs="Times New Roman"/>
          <w:b/>
          <w:bCs/>
          <w:szCs w:val="24"/>
        </w:rPr>
        <w:t xml:space="preserve">Lõige </w:t>
      </w:r>
      <w:r w:rsidR="008471E1">
        <w:rPr>
          <w:rFonts w:cs="Times New Roman"/>
          <w:b/>
          <w:bCs/>
          <w:szCs w:val="24"/>
        </w:rPr>
        <w:t>3</w:t>
      </w:r>
      <w:r>
        <w:rPr>
          <w:rFonts w:cs="Times New Roman"/>
          <w:szCs w:val="24"/>
        </w:rPr>
        <w:t xml:space="preserve"> määratleb registripidaja. Registripidajaks on </w:t>
      </w:r>
      <w:r w:rsidRPr="009F58A2">
        <w:rPr>
          <w:szCs w:val="24"/>
        </w:rPr>
        <w:t>ettevõtja</w:t>
      </w:r>
      <w:r w:rsidRPr="003C404C">
        <w:rPr>
          <w:szCs w:val="24"/>
        </w:rPr>
        <w:t xml:space="preserve">, kellele on </w:t>
      </w:r>
      <w:r>
        <w:rPr>
          <w:szCs w:val="24"/>
        </w:rPr>
        <w:t>krediiditeabe</w:t>
      </w:r>
      <w:r w:rsidR="00644DA0">
        <w:rPr>
          <w:szCs w:val="24"/>
        </w:rPr>
        <w:t xml:space="preserve"> jagamise</w:t>
      </w:r>
      <w:r>
        <w:rPr>
          <w:szCs w:val="24"/>
        </w:rPr>
        <w:t xml:space="preserve"> seaduse</w:t>
      </w:r>
      <w:r w:rsidRPr="003C404C">
        <w:rPr>
          <w:szCs w:val="24"/>
        </w:rPr>
        <w:t xml:space="preserve"> </w:t>
      </w:r>
      <w:r w:rsidRPr="00451E7E">
        <w:rPr>
          <w:szCs w:val="24"/>
        </w:rPr>
        <w:t>§ 1</w:t>
      </w:r>
      <w:r w:rsidR="00235A3E">
        <w:rPr>
          <w:szCs w:val="24"/>
        </w:rPr>
        <w:t>2</w:t>
      </w:r>
      <w:r w:rsidRPr="003C404C">
        <w:rPr>
          <w:szCs w:val="24"/>
        </w:rPr>
        <w:t xml:space="preserve"> alusel</w:t>
      </w:r>
      <w:r w:rsidRPr="009F58A2">
        <w:rPr>
          <w:szCs w:val="24"/>
        </w:rPr>
        <w:t xml:space="preserve"> </w:t>
      </w:r>
      <w:r w:rsidRPr="003C404C">
        <w:rPr>
          <w:szCs w:val="24"/>
        </w:rPr>
        <w:t xml:space="preserve">antud </w:t>
      </w:r>
      <w:r>
        <w:rPr>
          <w:szCs w:val="24"/>
        </w:rPr>
        <w:t xml:space="preserve">ainuisikuliselt </w:t>
      </w:r>
      <w:r w:rsidRPr="003C404C">
        <w:rPr>
          <w:szCs w:val="24"/>
        </w:rPr>
        <w:t xml:space="preserve">õigus </w:t>
      </w:r>
      <w:r>
        <w:rPr>
          <w:szCs w:val="24"/>
        </w:rPr>
        <w:t>registrit</w:t>
      </w:r>
      <w:r w:rsidRPr="003C404C">
        <w:rPr>
          <w:szCs w:val="24"/>
        </w:rPr>
        <w:t xml:space="preserve"> pidada</w:t>
      </w:r>
      <w:r>
        <w:rPr>
          <w:szCs w:val="24"/>
        </w:rPr>
        <w:t xml:space="preserve">. </w:t>
      </w:r>
    </w:p>
    <w:p w14:paraId="3EE5CAE3" w14:textId="77777777" w:rsidR="001F1C5B" w:rsidRDefault="001F1C5B" w:rsidP="00DF3708">
      <w:pPr>
        <w:spacing w:after="0" w:line="240" w:lineRule="auto"/>
        <w:jc w:val="both"/>
        <w:rPr>
          <w:szCs w:val="24"/>
        </w:rPr>
      </w:pPr>
    </w:p>
    <w:p w14:paraId="23CE465D" w14:textId="5193359E" w:rsidR="001F1C5B" w:rsidRDefault="001F1C5B" w:rsidP="00DF3708">
      <w:pPr>
        <w:spacing w:after="0" w:line="240" w:lineRule="auto"/>
        <w:jc w:val="both"/>
        <w:rPr>
          <w:szCs w:val="24"/>
        </w:rPr>
      </w:pPr>
      <w:r>
        <w:rPr>
          <w:szCs w:val="24"/>
        </w:rPr>
        <w:t>Krediiditeabe kogumine ja töötlemine on osa avalikust ülesandest. Se</w:t>
      </w:r>
      <w:r w:rsidR="00235A3E">
        <w:rPr>
          <w:szCs w:val="24"/>
        </w:rPr>
        <w:t>lle</w:t>
      </w:r>
      <w:r>
        <w:rPr>
          <w:szCs w:val="24"/>
        </w:rPr>
        <w:t xml:space="preserve"> avalik</w:t>
      </w:r>
      <w:r w:rsidR="00235A3E">
        <w:rPr>
          <w:szCs w:val="24"/>
        </w:rPr>
        <w:t>u</w:t>
      </w:r>
      <w:r>
        <w:rPr>
          <w:szCs w:val="24"/>
        </w:rPr>
        <w:t xml:space="preserve"> ülesan</w:t>
      </w:r>
      <w:r w:rsidR="00235A3E">
        <w:rPr>
          <w:szCs w:val="24"/>
        </w:rPr>
        <w:t xml:space="preserve">de </w:t>
      </w:r>
      <w:proofErr w:type="spellStart"/>
      <w:r w:rsidR="00235A3E">
        <w:rPr>
          <w:szCs w:val="24"/>
        </w:rPr>
        <w:t>tätimine</w:t>
      </w:r>
      <w:proofErr w:type="spellEnd"/>
      <w:r>
        <w:rPr>
          <w:szCs w:val="24"/>
        </w:rPr>
        <w:t xml:space="preserve"> delegeeritakse ettevõtjale, kes vastab krediiditeabe jagamise seaduses sätestatud nõuetele (§-d 16–45). </w:t>
      </w:r>
      <w:r w:rsidR="00A90939">
        <w:rPr>
          <w:szCs w:val="24"/>
        </w:rPr>
        <w:t xml:space="preserve">Registripidaja leitakse hankemenetluse läbiviimise tulemusel. </w:t>
      </w:r>
    </w:p>
    <w:p w14:paraId="3CA876BC" w14:textId="77777777" w:rsidR="00A90939" w:rsidRDefault="00A90939" w:rsidP="00DF3708">
      <w:pPr>
        <w:spacing w:after="0" w:line="240" w:lineRule="auto"/>
        <w:jc w:val="both"/>
        <w:rPr>
          <w:szCs w:val="24"/>
        </w:rPr>
      </w:pPr>
    </w:p>
    <w:p w14:paraId="1B0EAF91" w14:textId="0893DB35" w:rsidR="00A90939" w:rsidRDefault="00A90939" w:rsidP="00DF3708">
      <w:pPr>
        <w:spacing w:after="0" w:line="240" w:lineRule="auto"/>
        <w:jc w:val="both"/>
        <w:rPr>
          <w:szCs w:val="24"/>
        </w:rPr>
      </w:pPr>
      <w:r w:rsidRPr="00366785">
        <w:rPr>
          <w:b/>
          <w:bCs/>
          <w:szCs w:val="24"/>
        </w:rPr>
        <w:t xml:space="preserve">Lõige </w:t>
      </w:r>
      <w:r w:rsidR="008471E1">
        <w:rPr>
          <w:b/>
          <w:bCs/>
          <w:szCs w:val="24"/>
        </w:rPr>
        <w:t>4</w:t>
      </w:r>
      <w:r>
        <w:rPr>
          <w:szCs w:val="24"/>
        </w:rPr>
        <w:t xml:space="preserve"> </w:t>
      </w:r>
      <w:r w:rsidR="003F02FF">
        <w:rPr>
          <w:szCs w:val="24"/>
        </w:rPr>
        <w:t>määratleb</w:t>
      </w:r>
      <w:r w:rsidR="00644DA0">
        <w:rPr>
          <w:szCs w:val="24"/>
        </w:rPr>
        <w:t xml:space="preserve"> nii andmekogu kui ka</w:t>
      </w:r>
      <w:r w:rsidR="003F02FF">
        <w:rPr>
          <w:szCs w:val="24"/>
        </w:rPr>
        <w:t xml:space="preserve"> isikuandmete </w:t>
      </w:r>
      <w:r w:rsidR="00644DA0">
        <w:rPr>
          <w:szCs w:val="24"/>
        </w:rPr>
        <w:t xml:space="preserve">töötlejate </w:t>
      </w:r>
      <w:r w:rsidR="003F02FF">
        <w:rPr>
          <w:szCs w:val="24"/>
        </w:rPr>
        <w:t>rollid: Rahandusministeerium</w:t>
      </w:r>
      <w:r w:rsidR="00366785">
        <w:rPr>
          <w:szCs w:val="24"/>
        </w:rPr>
        <w:t xml:space="preserve"> on vastutav töötleja</w:t>
      </w:r>
      <w:r w:rsidR="003F02FF">
        <w:rPr>
          <w:szCs w:val="24"/>
        </w:rPr>
        <w:t xml:space="preserve"> ja </w:t>
      </w:r>
      <w:r w:rsidR="00D84CB7">
        <w:rPr>
          <w:szCs w:val="24"/>
        </w:rPr>
        <w:t>registripidaja</w:t>
      </w:r>
      <w:r w:rsidR="00366785">
        <w:rPr>
          <w:szCs w:val="24"/>
        </w:rPr>
        <w:t xml:space="preserve"> volitatud</w:t>
      </w:r>
      <w:r w:rsidR="00D84CB7">
        <w:rPr>
          <w:szCs w:val="24"/>
        </w:rPr>
        <w:t xml:space="preserve"> töötleja.</w:t>
      </w:r>
    </w:p>
    <w:p w14:paraId="1E02CD00" w14:textId="77777777" w:rsidR="00366785" w:rsidRDefault="00366785" w:rsidP="00DF3708">
      <w:pPr>
        <w:spacing w:after="0" w:line="240" w:lineRule="auto"/>
        <w:jc w:val="both"/>
        <w:rPr>
          <w:szCs w:val="24"/>
        </w:rPr>
      </w:pPr>
    </w:p>
    <w:p w14:paraId="44594720" w14:textId="411843B1" w:rsidR="004D328D" w:rsidRDefault="00D84CB7" w:rsidP="00DF3708">
      <w:pPr>
        <w:spacing w:after="0" w:line="240" w:lineRule="auto"/>
        <w:jc w:val="both"/>
      </w:pPr>
      <w:r>
        <w:t>Vastutav töötleja</w:t>
      </w:r>
      <w:r w:rsidR="00366785">
        <w:t xml:space="preserve"> IKÜM-i tähenduses on</w:t>
      </w:r>
      <w:r>
        <w:t xml:space="preserve"> füüsiline või juriidiline isik, avaliku sektori asutus, amet või muu organ, kes üksi või koos teistega määrab kindlaks isikuandmete töötlemise eesmärgid ja vahendid (IKÜM art 4 punkti 7). </w:t>
      </w:r>
      <w:r w:rsidR="00C66F1F">
        <w:t xml:space="preserve">Vastutav töötleja vastutab isikuandmete kaitse </w:t>
      </w:r>
      <w:proofErr w:type="spellStart"/>
      <w:r w:rsidR="00C66F1F">
        <w:t>üldmääruse</w:t>
      </w:r>
      <w:proofErr w:type="spellEnd"/>
      <w:r w:rsidR="00C66F1F">
        <w:t xml:space="preserve"> artikli 5 lõikes 1 sätestatud põhimõtete järgimise eest ja peab olema võimeline vastavust</w:t>
      </w:r>
      <w:r w:rsidR="00C66F1F" w:rsidRPr="00C66F1F">
        <w:t xml:space="preserve"> </w:t>
      </w:r>
      <w:r w:rsidR="00C66F1F">
        <w:t>ka tõendama (IKÜM art 5 lõige 2).</w:t>
      </w:r>
    </w:p>
    <w:p w14:paraId="1B799669" w14:textId="77777777" w:rsidR="009673C4" w:rsidRDefault="009673C4" w:rsidP="00DF3708">
      <w:pPr>
        <w:spacing w:after="0" w:line="240" w:lineRule="auto"/>
        <w:jc w:val="both"/>
      </w:pPr>
    </w:p>
    <w:p w14:paraId="6E6C8FD1" w14:textId="4BBEA541" w:rsidR="009673C4" w:rsidRDefault="009673C4" w:rsidP="00DF3708">
      <w:pPr>
        <w:spacing w:after="0" w:line="240" w:lineRule="auto"/>
        <w:jc w:val="both"/>
      </w:pPr>
      <w:proofErr w:type="spellStart"/>
      <w:r>
        <w:t>Üldmäärus</w:t>
      </w:r>
      <w:proofErr w:type="spellEnd"/>
      <w:r>
        <w:t xml:space="preserve"> ei täpsusta, mida peetakse silmas eesmärkide ja vahendite all, ent EAKN on leidnud, et see tähendab vastavalt küsimusi „miks ja „kuidas“.</w:t>
      </w:r>
      <w:r w:rsidRPr="00C87B84">
        <w:t xml:space="preserve"> </w:t>
      </w:r>
      <w:r>
        <w:t>Konkreetse töötlemistoimingu korral on vastutav töötleja üksus, kes on määranud, miks töötlemine toimub (st „mis eesmärgil“ või „milleks“) ja kuidas see eesmärk saavutatakse (st mis vahendeid eesmärgi saavutamiseks kasutatakse).</w:t>
      </w:r>
      <w:r>
        <w:rPr>
          <w:rStyle w:val="Allmrkuseviide"/>
        </w:rPr>
        <w:footnoteReference w:id="120"/>
      </w:r>
    </w:p>
    <w:p w14:paraId="1F12A944" w14:textId="77777777" w:rsidR="009673C4" w:rsidRDefault="009673C4" w:rsidP="00DF3708">
      <w:pPr>
        <w:spacing w:after="0" w:line="240" w:lineRule="auto"/>
        <w:jc w:val="both"/>
      </w:pPr>
    </w:p>
    <w:p w14:paraId="2D3813A0" w14:textId="228BF617" w:rsidR="00C66F1F" w:rsidRDefault="00C66F1F" w:rsidP="00DF3708">
      <w:pPr>
        <w:spacing w:after="0" w:line="240" w:lineRule="auto"/>
        <w:jc w:val="both"/>
        <w:rPr>
          <w:szCs w:val="24"/>
        </w:rPr>
      </w:pPr>
      <w:r>
        <w:t>Rahandusministeerium täidab krediiditeaberegistri pidamisel avalikku ülesannet</w:t>
      </w:r>
      <w:r w:rsidR="00C83779">
        <w:t xml:space="preserve"> ja on seetõttu ka isikuandmete vastutav töötleja.</w:t>
      </w:r>
      <w:r>
        <w:t xml:space="preserve"> </w:t>
      </w:r>
      <w:r w:rsidR="00C83779">
        <w:t>A</w:t>
      </w:r>
      <w:r>
        <w:t>valik ülesanne tuleneb seadusest, mis määratleb ka isikuandmete töötlemise eesmärgi</w:t>
      </w:r>
      <w:r w:rsidR="00124749">
        <w:t xml:space="preserve"> </w:t>
      </w:r>
      <w:r w:rsidR="00C83779">
        <w:t>(</w:t>
      </w:r>
      <w:r w:rsidR="00124749">
        <w:rPr>
          <w:szCs w:val="24"/>
        </w:rPr>
        <w:t>krediiditeabe kättesaadavaks tegemine krediidiandjale krediidivõimelisuse hindamiseks</w:t>
      </w:r>
      <w:r w:rsidR="00C83779">
        <w:rPr>
          <w:szCs w:val="24"/>
        </w:rPr>
        <w:t>), sätestab töödeldavad isikuandmed ning paneb paika reeglid isikuandmete töötlemisele ja säilitamisele. Ka turvalisusnõuded sätestab seadus (</w:t>
      </w:r>
      <w:proofErr w:type="spellStart"/>
      <w:r w:rsidR="00C83779">
        <w:rPr>
          <w:szCs w:val="24"/>
        </w:rPr>
        <w:t>KüTS</w:t>
      </w:r>
      <w:proofErr w:type="spellEnd"/>
      <w:r w:rsidR="00C83779">
        <w:rPr>
          <w:szCs w:val="24"/>
        </w:rPr>
        <w:t xml:space="preserve">). </w:t>
      </w:r>
    </w:p>
    <w:p w14:paraId="47D2F90F" w14:textId="77777777" w:rsidR="009673C4" w:rsidRDefault="009673C4" w:rsidP="00DF3708">
      <w:pPr>
        <w:spacing w:after="0" w:line="240" w:lineRule="auto"/>
        <w:jc w:val="both"/>
      </w:pPr>
    </w:p>
    <w:p w14:paraId="05446543" w14:textId="70BCC3A6" w:rsidR="00C83779" w:rsidRDefault="009673C4" w:rsidP="00DF3708">
      <w:pPr>
        <w:spacing w:after="0" w:line="240" w:lineRule="auto"/>
        <w:jc w:val="both"/>
      </w:pPr>
      <w:r>
        <w:t>Volitatud töötleja on füüsiline või juriidiline isik, avaliku sektori asutus, amet või muu organ, kes töötleb isikuandmeid vastutava töötleja nimel (IKÜM art 4 punkt 8).</w:t>
      </w:r>
      <w:r w:rsidR="00150F12">
        <w:t xml:space="preserve"> </w:t>
      </w:r>
      <w:r w:rsidR="00C83779">
        <w:rPr>
          <w:szCs w:val="24"/>
        </w:rPr>
        <w:t>Rahandusministeerium delegeerib avaliku ülesande täitmise registripidajale</w:t>
      </w:r>
      <w:r w:rsidR="00BD6F05">
        <w:rPr>
          <w:szCs w:val="24"/>
        </w:rPr>
        <w:t xml:space="preserve">, kes peab registri pidamise käigus isikuandmete töötlemisel lähtuma avaliku ülesande täitmisele krediiditeabe jagamise seadusega kehtestatud nõuetest. </w:t>
      </w:r>
      <w:r w:rsidR="00F5626A">
        <w:rPr>
          <w:szCs w:val="24"/>
        </w:rPr>
        <w:t>R</w:t>
      </w:r>
      <w:r w:rsidR="00407060">
        <w:rPr>
          <w:szCs w:val="24"/>
        </w:rPr>
        <w:t>egistripidajal</w:t>
      </w:r>
      <w:r w:rsidR="00BD6F05">
        <w:rPr>
          <w:szCs w:val="24"/>
        </w:rPr>
        <w:t xml:space="preserve"> </w:t>
      </w:r>
      <w:r w:rsidR="00F5626A">
        <w:rPr>
          <w:szCs w:val="24"/>
        </w:rPr>
        <w:t xml:space="preserve">puudub </w:t>
      </w:r>
      <w:r w:rsidR="00BD6F05">
        <w:rPr>
          <w:szCs w:val="24"/>
        </w:rPr>
        <w:t>võimalus otsustada isikuandmete töötlemise eesmärgi ja vahendite üle</w:t>
      </w:r>
      <w:r w:rsidR="00407060">
        <w:rPr>
          <w:szCs w:val="24"/>
        </w:rPr>
        <w:t xml:space="preserve">, </w:t>
      </w:r>
      <w:r w:rsidR="00F5626A">
        <w:rPr>
          <w:szCs w:val="24"/>
        </w:rPr>
        <w:t xml:space="preserve">seega on </w:t>
      </w:r>
      <w:r w:rsidR="00407060">
        <w:rPr>
          <w:szCs w:val="24"/>
        </w:rPr>
        <w:t>tegemist volitatud töötlejaga.</w:t>
      </w:r>
    </w:p>
    <w:p w14:paraId="7232B848" w14:textId="77777777" w:rsidR="00C66F1F" w:rsidRDefault="00C66F1F" w:rsidP="00DF3708">
      <w:pPr>
        <w:spacing w:after="0" w:line="240" w:lineRule="auto"/>
        <w:jc w:val="both"/>
        <w:rPr>
          <w:szCs w:val="24"/>
        </w:rPr>
      </w:pPr>
    </w:p>
    <w:p w14:paraId="6B5219F3" w14:textId="57F44409" w:rsidR="00407060" w:rsidRPr="00407060" w:rsidRDefault="00150F12" w:rsidP="00DF3708">
      <w:pPr>
        <w:spacing w:after="0" w:line="240" w:lineRule="auto"/>
        <w:jc w:val="both"/>
        <w:rPr>
          <w:szCs w:val="24"/>
        </w:rPr>
      </w:pPr>
      <w:r>
        <w:rPr>
          <w:szCs w:val="24"/>
        </w:rPr>
        <w:t>V</w:t>
      </w:r>
      <w:r w:rsidR="00C66F1F">
        <w:rPr>
          <w:szCs w:val="24"/>
        </w:rPr>
        <w:t>astutav ja volitatud töötleja IKÜM-i</w:t>
      </w:r>
      <w:r>
        <w:rPr>
          <w:szCs w:val="24"/>
        </w:rPr>
        <w:t xml:space="preserve"> tähenduses ei pruugi kattuda andmekogu vastutava </w:t>
      </w:r>
      <w:r w:rsidR="00C66F1F">
        <w:rPr>
          <w:szCs w:val="24"/>
        </w:rPr>
        <w:t>ja</w:t>
      </w:r>
      <w:r>
        <w:rPr>
          <w:szCs w:val="24"/>
        </w:rPr>
        <w:t xml:space="preserve"> volitatud töötlejaga</w:t>
      </w:r>
      <w:r w:rsidR="00C66F1F">
        <w:rPr>
          <w:szCs w:val="24"/>
        </w:rPr>
        <w:t xml:space="preserve"> </w:t>
      </w:r>
      <w:proofErr w:type="spellStart"/>
      <w:r w:rsidR="00C66F1F">
        <w:rPr>
          <w:szCs w:val="24"/>
        </w:rPr>
        <w:t>AvTS</w:t>
      </w:r>
      <w:proofErr w:type="spellEnd"/>
      <w:r w:rsidR="00C66F1F">
        <w:rPr>
          <w:szCs w:val="24"/>
        </w:rPr>
        <w:t>-i tähenduses.</w:t>
      </w:r>
      <w:r w:rsidR="00407060">
        <w:rPr>
          <w:szCs w:val="24"/>
        </w:rPr>
        <w:t xml:space="preserve"> </w:t>
      </w:r>
      <w:proofErr w:type="spellStart"/>
      <w:r w:rsidR="00407060">
        <w:t>A</w:t>
      </w:r>
      <w:r w:rsidR="00BB730D">
        <w:t>v</w:t>
      </w:r>
      <w:r w:rsidR="00407060">
        <w:t>TS</w:t>
      </w:r>
      <w:proofErr w:type="spellEnd"/>
      <w:r w:rsidR="00407060">
        <w:t>-i kohaselt on a</w:t>
      </w:r>
      <w:r w:rsidR="00C66F1F" w:rsidRPr="00C66F1F">
        <w:t>ndmekogu vastutav töötleja (haldaja) riigi- või kohaliku omavalitsuse asutus, muu avalik-õiguslik juriidiline isik või avalikke ülesandeid täitev eraõiguslik isik, kes korraldab andmekogu kasutusele võtmist, teenuste ja andmete haldamist. Andmekogu vastutav töötleja vastutab andmekogu haldamise seaduslikkuse ja andmekogu arendamise eest</w:t>
      </w:r>
      <w:r w:rsidR="00C66F1F">
        <w:t xml:space="preserve"> (</w:t>
      </w:r>
      <w:proofErr w:type="spellStart"/>
      <w:r w:rsidR="00C66F1F">
        <w:t>AvTS</w:t>
      </w:r>
      <w:proofErr w:type="spellEnd"/>
      <w:r w:rsidR="00C66F1F">
        <w:t xml:space="preserve"> § 43</w:t>
      </w:r>
      <w:r w:rsidR="00C66F1F">
        <w:rPr>
          <w:vertAlign w:val="superscript"/>
        </w:rPr>
        <w:t>4</w:t>
      </w:r>
      <w:r w:rsidR="00C66F1F">
        <w:t xml:space="preserve"> lõige 1). </w:t>
      </w:r>
    </w:p>
    <w:p w14:paraId="2A11D4CD" w14:textId="77777777" w:rsidR="00407060" w:rsidRDefault="00407060" w:rsidP="00DF3708">
      <w:pPr>
        <w:spacing w:after="0" w:line="240" w:lineRule="auto"/>
        <w:jc w:val="both"/>
      </w:pPr>
    </w:p>
    <w:p w14:paraId="2E992890" w14:textId="4ECF1B10" w:rsidR="00366785" w:rsidRPr="00C66F1F" w:rsidRDefault="00C66F1F" w:rsidP="00DF3708">
      <w:pPr>
        <w:spacing w:after="0" w:line="240" w:lineRule="auto"/>
        <w:jc w:val="both"/>
      </w:pPr>
      <w:r w:rsidRPr="00C66F1F">
        <w:t>Andmekogu vastutav töötleja võib volitada andmete töötlemise ja andmekogu majutamise teisele riigi- või kohaliku omavalitsuse asutusele, avalik-õiguslikule juriidilisele isikule või hanke- või halduslepingu alusel eraõiguslikule isikule vastutava töötleja poolt ettenähtud ulatuses.</w:t>
      </w:r>
    </w:p>
    <w:p w14:paraId="54529018" w14:textId="4DD42951" w:rsidR="00F5626A" w:rsidRDefault="00F5626A" w:rsidP="00DF3708">
      <w:pPr>
        <w:spacing w:after="0" w:line="240" w:lineRule="auto"/>
        <w:jc w:val="both"/>
      </w:pPr>
    </w:p>
    <w:p w14:paraId="397DA2FF" w14:textId="1115757D" w:rsidR="00F5626A" w:rsidRDefault="00F5626A" w:rsidP="00DF3708">
      <w:pPr>
        <w:spacing w:after="0" w:line="240" w:lineRule="auto"/>
        <w:jc w:val="both"/>
      </w:pPr>
      <w:r>
        <w:t>Rahandusministeerium on avaliku ülesande täitmisega seonduvalt registri vastutav töötleja, ülesanne delegeeritakse registripidajale, kes peab registri pidamisel lähtuma seadusest tulenev</w:t>
      </w:r>
      <w:r w:rsidR="000533E7">
        <w:t>a</w:t>
      </w:r>
      <w:r>
        <w:t>test nõuetest ja Rahandusministeeriumi juhistest.</w:t>
      </w:r>
      <w:r w:rsidR="00254671">
        <w:t xml:space="preserve"> </w:t>
      </w:r>
    </w:p>
    <w:p w14:paraId="69FA731D" w14:textId="77777777" w:rsidR="00366785" w:rsidRDefault="00366785" w:rsidP="00DF3708">
      <w:pPr>
        <w:spacing w:after="0" w:line="240" w:lineRule="auto"/>
        <w:jc w:val="both"/>
      </w:pPr>
    </w:p>
    <w:p w14:paraId="6948B2EA" w14:textId="54DAC63B" w:rsidR="00366785" w:rsidRDefault="00F5626A" w:rsidP="00DF3708">
      <w:pPr>
        <w:spacing w:after="0" w:line="240" w:lineRule="auto"/>
        <w:jc w:val="both"/>
      </w:pPr>
      <w:r>
        <w:t>Seega on Rahandusministeerium nii isikuandmete vastutav töötleja kui ka andmekogu vastutav töötleja ning registripidaja isikuandmete volitatud töötleja ja andmekogu volitatud töötleja.</w:t>
      </w:r>
    </w:p>
    <w:p w14:paraId="70341248" w14:textId="77777777" w:rsidR="00445AEB" w:rsidRDefault="00445AEB" w:rsidP="00DF3708">
      <w:pPr>
        <w:spacing w:after="0" w:line="240" w:lineRule="auto"/>
        <w:jc w:val="both"/>
      </w:pPr>
    </w:p>
    <w:p w14:paraId="6ED0CE3E" w14:textId="4FD1CE18" w:rsidR="00445AEB" w:rsidRDefault="00D417F8" w:rsidP="00DF3708">
      <w:pPr>
        <w:spacing w:after="0" w:line="240" w:lineRule="auto"/>
        <w:jc w:val="both"/>
      </w:pPr>
      <w:r>
        <w:t>R</w:t>
      </w:r>
      <w:r w:rsidR="00445AEB">
        <w:t>iigi andmekogu vastutavaks ja volitatud töötlejaks olemisega</w:t>
      </w:r>
      <w:r>
        <w:t xml:space="preserve"> kaasneb ka j</w:t>
      </w:r>
      <w:r w:rsidR="00445AEB">
        <w:t>ärgi</w:t>
      </w:r>
      <w:r>
        <w:t>d</w:t>
      </w:r>
      <w:r w:rsidR="00445AEB">
        <w:t>a</w:t>
      </w:r>
      <w:r w:rsidR="009004A6">
        <w:t xml:space="preserve"> </w:t>
      </w:r>
      <w:proofErr w:type="spellStart"/>
      <w:r w:rsidR="00DC24AE">
        <w:t>küberturvalisuse</w:t>
      </w:r>
      <w:proofErr w:type="spellEnd"/>
      <w:r w:rsidR="00DC24AE">
        <w:t xml:space="preserve"> seadusest (edaspidi </w:t>
      </w:r>
      <w:proofErr w:type="spellStart"/>
      <w:r w:rsidR="009004A6" w:rsidRPr="00D417F8">
        <w:rPr>
          <w:i/>
          <w:iCs/>
        </w:rPr>
        <w:t>KüTS</w:t>
      </w:r>
      <w:proofErr w:type="spellEnd"/>
      <w:r w:rsidR="00DC24AE">
        <w:t>) tulenevaid nõudeid (</w:t>
      </w:r>
      <w:proofErr w:type="spellStart"/>
      <w:r w:rsidR="00DC24AE">
        <w:t>KütS</w:t>
      </w:r>
      <w:proofErr w:type="spellEnd"/>
      <w:r w:rsidR="00DC24AE">
        <w:t xml:space="preserve"> § 3 lg 4 punkt 1). </w:t>
      </w:r>
      <w:r>
        <w:t>Nii on andmekogu vastutaval ja volitatud töötlejal kohustus järgida nt</w:t>
      </w:r>
      <w:r w:rsidR="00DC24AE" w:rsidRPr="00DC24AE">
        <w:t xml:space="preserve"> </w:t>
      </w:r>
      <w:r w:rsidRPr="00D417F8">
        <w:t>infoturbe halduse nõuded üldnimetusega Eesti infoturbestandard</w:t>
      </w:r>
      <w:r>
        <w:t xml:space="preserve"> (E-ITS)</w:t>
      </w:r>
      <w:r>
        <w:rPr>
          <w:rStyle w:val="Allmrkuseviide"/>
        </w:rPr>
        <w:footnoteReference w:id="121"/>
      </w:r>
      <w:r>
        <w:t>, mis kehtestab nõuded infoturbe halduse süsteemile, etalonturbe kataloogi ja auditeerimisjuhend</w:t>
      </w:r>
      <w:r w:rsidR="001D4D5F">
        <w:t>i</w:t>
      </w:r>
      <w:r>
        <w:t xml:space="preserve">. </w:t>
      </w:r>
      <w:proofErr w:type="spellStart"/>
      <w:r>
        <w:t>KütS-is</w:t>
      </w:r>
      <w:proofErr w:type="spellEnd"/>
      <w:r>
        <w:t xml:space="preserve"> sisalduvad nõuded tagavad </w:t>
      </w:r>
      <w:r w:rsidR="001D4D5F">
        <w:t>registri kõrge</w:t>
      </w:r>
      <w:r w:rsidR="002A5D60">
        <w:t>tasemelise</w:t>
      </w:r>
      <w:r w:rsidR="001D4D5F">
        <w:t xml:space="preserve"> turvalisuse.</w:t>
      </w:r>
    </w:p>
    <w:p w14:paraId="0DA42899" w14:textId="68F84E89" w:rsidR="00445AEB" w:rsidRDefault="00445AEB" w:rsidP="00DF3708">
      <w:pPr>
        <w:spacing w:after="0" w:line="240" w:lineRule="auto"/>
        <w:jc w:val="both"/>
      </w:pPr>
    </w:p>
    <w:p w14:paraId="7A7E00EA" w14:textId="0EAAB1B9" w:rsidR="00BC6643" w:rsidRPr="00D07775" w:rsidRDefault="00BC6643" w:rsidP="00DF3708">
      <w:pPr>
        <w:spacing w:after="0" w:line="240" w:lineRule="auto"/>
        <w:jc w:val="both"/>
        <w:rPr>
          <w:b/>
          <w:bCs/>
        </w:rPr>
      </w:pPr>
      <w:r w:rsidRPr="00D07775">
        <w:rPr>
          <w:b/>
          <w:bCs/>
        </w:rPr>
        <w:t>Paragrahv 7</w:t>
      </w:r>
      <w:r w:rsidR="00D07775" w:rsidRPr="00D07775">
        <w:rPr>
          <w:b/>
          <w:bCs/>
        </w:rPr>
        <w:t xml:space="preserve"> – krediiditeaberegistris töödeldavad andmed</w:t>
      </w:r>
    </w:p>
    <w:p w14:paraId="2E0A25AF" w14:textId="263F0287" w:rsidR="00085B5F" w:rsidRPr="00D07775" w:rsidRDefault="00085B5F" w:rsidP="00DF3708">
      <w:pPr>
        <w:spacing w:after="0" w:line="240" w:lineRule="auto"/>
        <w:jc w:val="both"/>
      </w:pPr>
      <w:r w:rsidRPr="00085B5F">
        <w:rPr>
          <w:b/>
          <w:bCs/>
        </w:rPr>
        <w:t>Lõige 1</w:t>
      </w:r>
      <w:r w:rsidR="00D07775">
        <w:t xml:space="preserve"> sätestab </w:t>
      </w:r>
      <w:r w:rsidR="00B36CE4">
        <w:t xml:space="preserve">loetelu </w:t>
      </w:r>
      <w:r w:rsidR="00D07775">
        <w:t>krediiditeabena käsitatavate</w:t>
      </w:r>
      <w:r w:rsidR="00B36CE4">
        <w:t>st</w:t>
      </w:r>
      <w:r w:rsidR="00D07775">
        <w:t xml:space="preserve"> andmete</w:t>
      </w:r>
      <w:r w:rsidR="00B36CE4">
        <w:t xml:space="preserve">st, </w:t>
      </w:r>
      <w:r w:rsidR="00644DA0">
        <w:t>mida</w:t>
      </w:r>
      <w:r w:rsidR="00B36CE4">
        <w:t xml:space="preserve"> </w:t>
      </w:r>
      <w:r>
        <w:t>krediidivõimelisuse hindamise eesmärgil r</w:t>
      </w:r>
      <w:r w:rsidR="00B36CE4">
        <w:t>egistris</w:t>
      </w:r>
      <w:r w:rsidR="00644DA0">
        <w:t>se kogutakse ja seal töödeldakse</w:t>
      </w:r>
      <w:r w:rsidR="00B36CE4">
        <w:t xml:space="preserve">. </w:t>
      </w:r>
      <w:r>
        <w:t>Kogutavate andmete määrat</w:t>
      </w:r>
      <w:r w:rsidR="000C1E48">
        <w:t>l</w:t>
      </w:r>
      <w:r>
        <w:t>emisel on lähtutud minimaalsuse põhimõttest</w:t>
      </w:r>
      <w:r w:rsidR="00A96460">
        <w:t>, võttes arvesse krediidiandjate vajadust saada teavet tarbija finantskohustuste osas.</w:t>
      </w:r>
    </w:p>
    <w:p w14:paraId="22D96A57" w14:textId="77777777" w:rsidR="00085B5F" w:rsidRDefault="00085B5F" w:rsidP="00DF3708">
      <w:pPr>
        <w:spacing w:after="0" w:line="240" w:lineRule="auto"/>
        <w:jc w:val="both"/>
        <w:rPr>
          <w:szCs w:val="24"/>
        </w:rPr>
      </w:pPr>
    </w:p>
    <w:p w14:paraId="6FA846F7" w14:textId="70C0E297" w:rsidR="00C46700" w:rsidRDefault="00085B5F" w:rsidP="00DF3708">
      <w:pPr>
        <w:spacing w:after="0" w:line="240" w:lineRule="auto"/>
        <w:jc w:val="both"/>
        <w:rPr>
          <w:szCs w:val="24"/>
        </w:rPr>
      </w:pPr>
      <w:r>
        <w:rPr>
          <w:szCs w:val="24"/>
        </w:rPr>
        <w:t>T</w:t>
      </w:r>
      <w:r w:rsidR="00B36CE4">
        <w:rPr>
          <w:szCs w:val="24"/>
        </w:rPr>
        <w:t>arbija</w:t>
      </w:r>
      <w:r w:rsidR="00B36CE4" w:rsidRPr="000E52A5">
        <w:rPr>
          <w:szCs w:val="24"/>
        </w:rPr>
        <w:t xml:space="preserve"> üldandme</w:t>
      </w:r>
      <w:r>
        <w:rPr>
          <w:szCs w:val="24"/>
        </w:rPr>
        <w:t>teks</w:t>
      </w:r>
      <w:r w:rsidR="00644DA0">
        <w:rPr>
          <w:szCs w:val="24"/>
        </w:rPr>
        <w:t xml:space="preserve"> (punkt 1)</w:t>
      </w:r>
      <w:r>
        <w:rPr>
          <w:szCs w:val="24"/>
        </w:rPr>
        <w:t xml:space="preserve"> on</w:t>
      </w:r>
      <w:r w:rsidR="00644DA0" w:rsidRPr="000E52A5">
        <w:rPr>
          <w:szCs w:val="24"/>
        </w:rPr>
        <w:t xml:space="preserve"> isikukood</w:t>
      </w:r>
      <w:r w:rsidR="00644DA0">
        <w:rPr>
          <w:szCs w:val="24"/>
        </w:rPr>
        <w:t xml:space="preserve"> või selle puudumisel</w:t>
      </w:r>
      <w:r w:rsidR="00644DA0" w:rsidRPr="000E52A5">
        <w:rPr>
          <w:szCs w:val="24"/>
        </w:rPr>
        <w:t xml:space="preserve"> sünniaeg</w:t>
      </w:r>
      <w:r w:rsidR="00644DA0">
        <w:rPr>
          <w:szCs w:val="24"/>
        </w:rPr>
        <w:t xml:space="preserve"> (juhul, kui tegemist on välisriigi kodanikuga) ning</w:t>
      </w:r>
      <w:r w:rsidR="00644DA0" w:rsidRPr="000E52A5">
        <w:rPr>
          <w:szCs w:val="24"/>
        </w:rPr>
        <w:t xml:space="preserve"> ees- ja perekonnanimi</w:t>
      </w:r>
      <w:r>
        <w:rPr>
          <w:szCs w:val="24"/>
        </w:rPr>
        <w:t>. K</w:t>
      </w:r>
      <w:r w:rsidR="00B36CE4" w:rsidRPr="000E52A5">
        <w:rPr>
          <w:szCs w:val="24"/>
        </w:rPr>
        <w:t>rediidiandja üldandme</w:t>
      </w:r>
      <w:r w:rsidR="00C46700">
        <w:rPr>
          <w:szCs w:val="24"/>
        </w:rPr>
        <w:t>te</w:t>
      </w:r>
      <w:r>
        <w:rPr>
          <w:szCs w:val="24"/>
        </w:rPr>
        <w:t>ks on krediidiandja</w:t>
      </w:r>
      <w:r w:rsidR="00B36CE4" w:rsidRPr="000E52A5">
        <w:rPr>
          <w:szCs w:val="24"/>
        </w:rPr>
        <w:t xml:space="preserve"> nimetus, registrikood ja krediidiandja asukohariigi </w:t>
      </w:r>
      <w:proofErr w:type="spellStart"/>
      <w:r w:rsidR="00B36CE4" w:rsidRPr="000E52A5">
        <w:rPr>
          <w:szCs w:val="24"/>
        </w:rPr>
        <w:t>kahetäheline</w:t>
      </w:r>
      <w:proofErr w:type="spellEnd"/>
      <w:r w:rsidR="00B36CE4" w:rsidRPr="000E52A5">
        <w:rPr>
          <w:szCs w:val="24"/>
        </w:rPr>
        <w:t xml:space="preserve"> kood</w:t>
      </w:r>
      <w:r w:rsidR="00C46700">
        <w:rPr>
          <w:szCs w:val="24"/>
        </w:rPr>
        <w:t xml:space="preserve"> (punkt 2)</w:t>
      </w:r>
      <w:r>
        <w:rPr>
          <w:szCs w:val="24"/>
        </w:rPr>
        <w:t xml:space="preserve">. </w:t>
      </w:r>
      <w:proofErr w:type="spellStart"/>
      <w:r>
        <w:rPr>
          <w:szCs w:val="24"/>
        </w:rPr>
        <w:t>Kahetähelise</w:t>
      </w:r>
      <w:proofErr w:type="spellEnd"/>
      <w:r>
        <w:rPr>
          <w:szCs w:val="24"/>
        </w:rPr>
        <w:t xml:space="preserve"> koodi all peetakse silmas </w:t>
      </w:r>
      <w:r w:rsidR="00644DA0" w:rsidRPr="00281064">
        <w:rPr>
          <w:szCs w:val="24"/>
          <w:lang w:val="da-DK"/>
        </w:rPr>
        <w:t>EVS-EN ISO 3166-1</w:t>
      </w:r>
      <w:r w:rsidR="00644DA0" w:rsidRPr="00644DA0">
        <w:rPr>
          <w:szCs w:val="24"/>
        </w:rPr>
        <w:t xml:space="preserve"> </w:t>
      </w:r>
      <w:r w:rsidR="00C46700">
        <w:rPr>
          <w:szCs w:val="24"/>
        </w:rPr>
        <w:t>standardi kohaseid maakoode</w:t>
      </w:r>
      <w:r w:rsidR="00011972">
        <w:rPr>
          <w:szCs w:val="24"/>
        </w:rPr>
        <w:t>, mida kasutatakse ka Eesti Panga statistika koostamisel</w:t>
      </w:r>
      <w:r w:rsidR="00011972">
        <w:rPr>
          <w:rStyle w:val="Allmrkuseviide"/>
          <w:szCs w:val="24"/>
        </w:rPr>
        <w:footnoteReference w:id="122"/>
      </w:r>
      <w:r w:rsidR="00011972">
        <w:rPr>
          <w:szCs w:val="24"/>
        </w:rPr>
        <w:t>.</w:t>
      </w:r>
      <w:r w:rsidR="00C46700">
        <w:rPr>
          <w:szCs w:val="24"/>
        </w:rPr>
        <w:t xml:space="preserve"> </w:t>
      </w:r>
      <w:r w:rsidR="001B2AA2">
        <w:rPr>
          <w:szCs w:val="24"/>
        </w:rPr>
        <w:t xml:space="preserve">Seos standardiga sätestatakse </w:t>
      </w:r>
      <w:r w:rsidR="00C46700" w:rsidRPr="00AB2443">
        <w:rPr>
          <w:szCs w:val="24"/>
        </w:rPr>
        <w:t>registri pidamise korra</w:t>
      </w:r>
      <w:r w:rsidR="00C46700">
        <w:rPr>
          <w:szCs w:val="24"/>
        </w:rPr>
        <w:t>s</w:t>
      </w:r>
      <w:r w:rsidR="001B2AA2">
        <w:rPr>
          <w:szCs w:val="24"/>
        </w:rPr>
        <w:t>, mis kehtestatakse rahandusministri määrusega. Volitusnorm selleks sätestatakse sama paragrahvi lõikes 4.</w:t>
      </w:r>
    </w:p>
    <w:p w14:paraId="59FA3516" w14:textId="7961E74F" w:rsidR="00B36CE4" w:rsidRPr="000E52A5" w:rsidRDefault="00C46700" w:rsidP="00DF3708">
      <w:pPr>
        <w:spacing w:after="0" w:line="240" w:lineRule="auto"/>
        <w:jc w:val="both"/>
        <w:rPr>
          <w:szCs w:val="24"/>
        </w:rPr>
      </w:pPr>
      <w:r>
        <w:rPr>
          <w:szCs w:val="24"/>
        </w:rPr>
        <w:t xml:space="preserve">  </w:t>
      </w:r>
    </w:p>
    <w:p w14:paraId="6ED3778A" w14:textId="5FD31748" w:rsidR="00B36CE4" w:rsidRDefault="00C46700" w:rsidP="00DF3708">
      <w:pPr>
        <w:spacing w:after="0" w:line="240" w:lineRule="auto"/>
        <w:jc w:val="both"/>
        <w:rPr>
          <w:szCs w:val="24"/>
        </w:rPr>
      </w:pPr>
      <w:r>
        <w:rPr>
          <w:szCs w:val="24"/>
        </w:rPr>
        <w:t xml:space="preserve">Registrisse kogutakse ka </w:t>
      </w:r>
      <w:r w:rsidR="00644DA0">
        <w:rPr>
          <w:szCs w:val="24"/>
        </w:rPr>
        <w:t xml:space="preserve">füüsilisest isikust </w:t>
      </w:r>
      <w:r>
        <w:rPr>
          <w:szCs w:val="24"/>
        </w:rPr>
        <w:t>k</w:t>
      </w:r>
      <w:r w:rsidR="00B36CE4">
        <w:rPr>
          <w:szCs w:val="24"/>
        </w:rPr>
        <w:t>rediidi käendaja andmed</w:t>
      </w:r>
      <w:r w:rsidR="00644DA0">
        <w:rPr>
          <w:szCs w:val="24"/>
        </w:rPr>
        <w:t>.</w:t>
      </w:r>
      <w:r>
        <w:rPr>
          <w:szCs w:val="24"/>
        </w:rPr>
        <w:t xml:space="preserve"> </w:t>
      </w:r>
      <w:r w:rsidR="00644DA0">
        <w:rPr>
          <w:szCs w:val="24"/>
        </w:rPr>
        <w:t>S</w:t>
      </w:r>
      <w:r>
        <w:rPr>
          <w:szCs w:val="24"/>
        </w:rPr>
        <w:t>eda vaid juhul, kui tarbija krediiti käendatakse</w:t>
      </w:r>
      <w:r w:rsidR="002F5202">
        <w:rPr>
          <w:szCs w:val="24"/>
        </w:rPr>
        <w:t xml:space="preserve"> (</w:t>
      </w:r>
      <w:r w:rsidR="008471E1">
        <w:rPr>
          <w:szCs w:val="24"/>
        </w:rPr>
        <w:t xml:space="preserve">„kui see on asjakohane“, </w:t>
      </w:r>
      <w:r w:rsidR="002F5202">
        <w:rPr>
          <w:szCs w:val="24"/>
        </w:rPr>
        <w:t>punkt 3)</w:t>
      </w:r>
      <w:r>
        <w:rPr>
          <w:szCs w:val="24"/>
        </w:rPr>
        <w:t>.</w:t>
      </w:r>
      <w:r w:rsidR="00C16657">
        <w:rPr>
          <w:szCs w:val="24"/>
        </w:rPr>
        <w:t xml:space="preserve"> </w:t>
      </w:r>
      <w:r w:rsidR="00644DA0">
        <w:rPr>
          <w:szCs w:val="24"/>
        </w:rPr>
        <w:t xml:space="preserve">Käendaja kohta kantakse registrisse andmetena tema </w:t>
      </w:r>
      <w:r w:rsidR="00644DA0" w:rsidRPr="000E52A5">
        <w:rPr>
          <w:szCs w:val="24"/>
        </w:rPr>
        <w:t>isikukood</w:t>
      </w:r>
      <w:r w:rsidR="00644DA0" w:rsidRPr="00644DA0">
        <w:rPr>
          <w:szCs w:val="24"/>
        </w:rPr>
        <w:t xml:space="preserve"> </w:t>
      </w:r>
      <w:r w:rsidR="00644DA0">
        <w:rPr>
          <w:szCs w:val="24"/>
        </w:rPr>
        <w:t>või selle puudumisel</w:t>
      </w:r>
      <w:r w:rsidR="00644DA0" w:rsidRPr="000E52A5">
        <w:rPr>
          <w:szCs w:val="24"/>
        </w:rPr>
        <w:t xml:space="preserve"> sünniaeg, ees- ja perekonnanimi</w:t>
      </w:r>
      <w:r w:rsidR="00644DA0">
        <w:rPr>
          <w:szCs w:val="24"/>
        </w:rPr>
        <w:t xml:space="preserve"> ning käendusest tuleneva kohustuse suurus eurodes. </w:t>
      </w:r>
      <w:r w:rsidR="00C16657" w:rsidRPr="00C16657">
        <w:rPr>
          <w:szCs w:val="24"/>
        </w:rPr>
        <w:t>Kohustuse rikkumise korral vastutavad põhivõlgnik ja käendaja võlausaldaja ees solidaarselt, kui käenduslepinguga ei ole ette nähtud, et käendaja vastutab üksnes juhul, kui võlausaldaja ei saa nõuet põhivõlgniku vastu rahuldada</w:t>
      </w:r>
      <w:r w:rsidR="00C16657">
        <w:rPr>
          <w:szCs w:val="24"/>
        </w:rPr>
        <w:t xml:space="preserve"> (VÕS § 145 lõige 1). Käenduse korral </w:t>
      </w:r>
      <w:r w:rsidR="00C16657" w:rsidRPr="00C16657">
        <w:rPr>
          <w:szCs w:val="24"/>
        </w:rPr>
        <w:t>kohustub käendaja põhivõlgnik</w:t>
      </w:r>
      <w:r w:rsidR="00C16657">
        <w:rPr>
          <w:szCs w:val="24"/>
        </w:rPr>
        <w:t>u</w:t>
      </w:r>
      <w:r w:rsidR="00C16657" w:rsidRPr="00C16657">
        <w:rPr>
          <w:szCs w:val="24"/>
        </w:rPr>
        <w:t xml:space="preserve"> võlausaldaja ees vastutama põhivõlgniku kohustuse täitmise eest</w:t>
      </w:r>
      <w:r w:rsidR="00C16657">
        <w:rPr>
          <w:szCs w:val="24"/>
        </w:rPr>
        <w:t xml:space="preserve"> (VÕS § 142 lõige 1). Seega toob käendamine endaga käendaja jaoks kaasa finantskohustuse, mis võib</w:t>
      </w:r>
      <w:r w:rsidR="00644DA0">
        <w:rPr>
          <w:szCs w:val="24"/>
        </w:rPr>
        <w:t xml:space="preserve"> omakorda</w:t>
      </w:r>
      <w:r w:rsidR="00C16657">
        <w:rPr>
          <w:szCs w:val="24"/>
        </w:rPr>
        <w:t xml:space="preserve"> mõjutada käendaja krediidivõimelisust. </w:t>
      </w:r>
    </w:p>
    <w:p w14:paraId="1D04212C" w14:textId="77777777" w:rsidR="00AA67BD" w:rsidRDefault="00AA67BD" w:rsidP="00DF3708">
      <w:pPr>
        <w:spacing w:after="0" w:line="240" w:lineRule="auto"/>
        <w:jc w:val="both"/>
        <w:rPr>
          <w:szCs w:val="24"/>
        </w:rPr>
      </w:pPr>
    </w:p>
    <w:p w14:paraId="419DCE36" w14:textId="02A090F0" w:rsidR="00B36CE4" w:rsidRDefault="00AA67BD" w:rsidP="00DF3708">
      <w:pPr>
        <w:spacing w:after="0" w:line="240" w:lineRule="auto"/>
        <w:jc w:val="both"/>
        <w:rPr>
          <w:szCs w:val="24"/>
        </w:rPr>
      </w:pPr>
      <w:r>
        <w:rPr>
          <w:szCs w:val="24"/>
        </w:rPr>
        <w:t xml:space="preserve">Registrisse kogutakse ka </w:t>
      </w:r>
      <w:r w:rsidR="00644DA0">
        <w:rPr>
          <w:szCs w:val="24"/>
        </w:rPr>
        <w:t xml:space="preserve">kaaskrediidisaaja </w:t>
      </w:r>
      <w:r w:rsidR="00B36CE4">
        <w:rPr>
          <w:szCs w:val="24"/>
        </w:rPr>
        <w:t xml:space="preserve">üldandmed </w:t>
      </w:r>
      <w:r>
        <w:rPr>
          <w:szCs w:val="24"/>
        </w:rPr>
        <w:t>(</w:t>
      </w:r>
      <w:r w:rsidR="00B36CE4" w:rsidRPr="000E52A5">
        <w:rPr>
          <w:szCs w:val="24"/>
        </w:rPr>
        <w:t>isikukood</w:t>
      </w:r>
      <w:r w:rsidR="003D2C83">
        <w:rPr>
          <w:szCs w:val="24"/>
        </w:rPr>
        <w:t>, selle puudumisel</w:t>
      </w:r>
      <w:r w:rsidR="00B36CE4" w:rsidRPr="000E52A5">
        <w:rPr>
          <w:szCs w:val="24"/>
        </w:rPr>
        <w:t xml:space="preserve"> sünniaeg, ees- ja perekonnanimi</w:t>
      </w:r>
      <w:r>
        <w:rPr>
          <w:szCs w:val="24"/>
        </w:rPr>
        <w:t>)</w:t>
      </w:r>
      <w:r w:rsidR="001A1C39">
        <w:rPr>
          <w:szCs w:val="24"/>
        </w:rPr>
        <w:t>,</w:t>
      </w:r>
      <w:r>
        <w:rPr>
          <w:szCs w:val="24"/>
        </w:rPr>
        <w:t xml:space="preserve"> kui </w:t>
      </w:r>
      <w:r w:rsidRPr="00AA67BD">
        <w:rPr>
          <w:szCs w:val="24"/>
        </w:rPr>
        <w:t>laenu on taotlenud kaks isikut ühiselt</w:t>
      </w:r>
      <w:r w:rsidR="001A1C39">
        <w:rPr>
          <w:szCs w:val="24"/>
        </w:rPr>
        <w:t xml:space="preserve"> (</w:t>
      </w:r>
      <w:r w:rsidR="008471E1">
        <w:rPr>
          <w:szCs w:val="24"/>
        </w:rPr>
        <w:t xml:space="preserve">„kui see on asjakohane“, </w:t>
      </w:r>
      <w:r w:rsidR="001A1C39">
        <w:rPr>
          <w:szCs w:val="24"/>
        </w:rPr>
        <w:t>punkt 4)</w:t>
      </w:r>
      <w:r>
        <w:rPr>
          <w:szCs w:val="24"/>
        </w:rPr>
        <w:t>. Üldjuhul</w:t>
      </w:r>
      <w:r w:rsidRPr="00AA67BD">
        <w:rPr>
          <w:szCs w:val="24"/>
        </w:rPr>
        <w:t xml:space="preserve"> vastutavad kaas</w:t>
      </w:r>
      <w:r w:rsidR="003D2C83">
        <w:rPr>
          <w:szCs w:val="24"/>
        </w:rPr>
        <w:t>krediidisaaja</w:t>
      </w:r>
      <w:r w:rsidRPr="00AA67BD">
        <w:rPr>
          <w:szCs w:val="24"/>
        </w:rPr>
        <w:t xml:space="preserve"> laenukohustuse täitmise eest solidaarselt</w:t>
      </w:r>
      <w:r w:rsidR="00886ECA">
        <w:rPr>
          <w:szCs w:val="24"/>
        </w:rPr>
        <w:t>. T</w:t>
      </w:r>
      <w:r>
        <w:rPr>
          <w:szCs w:val="24"/>
        </w:rPr>
        <w:t>egemist</w:t>
      </w:r>
      <w:r w:rsidR="00785380">
        <w:rPr>
          <w:szCs w:val="24"/>
        </w:rPr>
        <w:t xml:space="preserve"> on</w:t>
      </w:r>
      <w:r>
        <w:rPr>
          <w:szCs w:val="24"/>
        </w:rPr>
        <w:t xml:space="preserve"> kaas</w:t>
      </w:r>
      <w:r w:rsidR="003D2C83">
        <w:rPr>
          <w:szCs w:val="24"/>
        </w:rPr>
        <w:t>krediidisaaja</w:t>
      </w:r>
      <w:r>
        <w:rPr>
          <w:szCs w:val="24"/>
        </w:rPr>
        <w:t xml:space="preserve"> finantskohustusega, mis </w:t>
      </w:r>
      <w:r w:rsidR="00785380">
        <w:rPr>
          <w:szCs w:val="24"/>
        </w:rPr>
        <w:t xml:space="preserve">võib mõjutada </w:t>
      </w:r>
      <w:r w:rsidR="00886ECA">
        <w:rPr>
          <w:szCs w:val="24"/>
        </w:rPr>
        <w:t>tema</w:t>
      </w:r>
      <w:r w:rsidR="003D2C83">
        <w:rPr>
          <w:szCs w:val="24"/>
        </w:rPr>
        <w:t xml:space="preserve"> kui tarbija</w:t>
      </w:r>
      <w:r w:rsidR="00785380">
        <w:rPr>
          <w:szCs w:val="24"/>
        </w:rPr>
        <w:t xml:space="preserve"> krediidivõimelisust</w:t>
      </w:r>
      <w:r w:rsidR="00886ECA">
        <w:rPr>
          <w:szCs w:val="24"/>
        </w:rPr>
        <w:t xml:space="preserve"> ning peaks seetõttu olema krediidiandjale kättesaadav teave.</w:t>
      </w:r>
      <w:r w:rsidR="00644DA0">
        <w:rPr>
          <w:szCs w:val="24"/>
        </w:rPr>
        <w:t xml:space="preserve"> </w:t>
      </w:r>
    </w:p>
    <w:p w14:paraId="354AC909" w14:textId="77777777" w:rsidR="00AA67BD" w:rsidRDefault="00AA67BD" w:rsidP="00DF3708">
      <w:pPr>
        <w:spacing w:after="0" w:line="240" w:lineRule="auto"/>
        <w:jc w:val="both"/>
        <w:rPr>
          <w:szCs w:val="24"/>
        </w:rPr>
      </w:pPr>
    </w:p>
    <w:p w14:paraId="5DFCC8CE" w14:textId="6A25F1B4" w:rsidR="00B36CE4" w:rsidRDefault="00AA67BD" w:rsidP="00DF3708">
      <w:pPr>
        <w:spacing w:after="0" w:line="240" w:lineRule="auto"/>
        <w:jc w:val="both"/>
        <w:rPr>
          <w:szCs w:val="24"/>
        </w:rPr>
      </w:pPr>
      <w:r>
        <w:rPr>
          <w:szCs w:val="24"/>
        </w:rPr>
        <w:t>K</w:t>
      </w:r>
      <w:r w:rsidR="00B36CE4" w:rsidRPr="000E52A5">
        <w:rPr>
          <w:szCs w:val="24"/>
        </w:rPr>
        <w:t xml:space="preserve">rediidilepingu </w:t>
      </w:r>
      <w:r w:rsidR="00B36CE4">
        <w:rPr>
          <w:szCs w:val="24"/>
        </w:rPr>
        <w:t xml:space="preserve">üldandmed number, sõlmimise kuupäev ja </w:t>
      </w:r>
      <w:r w:rsidR="003D2C83">
        <w:rPr>
          <w:szCs w:val="24"/>
        </w:rPr>
        <w:t xml:space="preserve">lõppemise </w:t>
      </w:r>
      <w:r w:rsidR="00B36CE4">
        <w:rPr>
          <w:szCs w:val="24"/>
        </w:rPr>
        <w:t>täht</w:t>
      </w:r>
      <w:r w:rsidR="003D2C83">
        <w:rPr>
          <w:szCs w:val="24"/>
        </w:rPr>
        <w:t>päev</w:t>
      </w:r>
      <w:r w:rsidR="001A1C39">
        <w:rPr>
          <w:szCs w:val="24"/>
        </w:rPr>
        <w:t xml:space="preserve"> (punkt 5)</w:t>
      </w:r>
      <w:r w:rsidR="00156BEF">
        <w:rPr>
          <w:szCs w:val="24"/>
        </w:rPr>
        <w:t xml:space="preserve"> on vajalikud selleks, et tagada</w:t>
      </w:r>
      <w:r w:rsidR="00566387">
        <w:rPr>
          <w:szCs w:val="24"/>
        </w:rPr>
        <w:t xml:space="preserve"> tarbija</w:t>
      </w:r>
      <w:r w:rsidR="00156BEF">
        <w:rPr>
          <w:szCs w:val="24"/>
        </w:rPr>
        <w:t xml:space="preserve"> krediidikohustuste eristatavus</w:t>
      </w:r>
      <w:r w:rsidR="00E43AA0">
        <w:rPr>
          <w:szCs w:val="24"/>
        </w:rPr>
        <w:t xml:space="preserve"> registris</w:t>
      </w:r>
      <w:r w:rsidR="001A1C39">
        <w:rPr>
          <w:szCs w:val="24"/>
        </w:rPr>
        <w:t>.</w:t>
      </w:r>
      <w:r w:rsidR="00566387">
        <w:rPr>
          <w:szCs w:val="24"/>
        </w:rPr>
        <w:t xml:space="preserve"> </w:t>
      </w:r>
      <w:r w:rsidR="00661BDA">
        <w:rPr>
          <w:szCs w:val="24"/>
        </w:rPr>
        <w:t xml:space="preserve"> </w:t>
      </w:r>
    </w:p>
    <w:p w14:paraId="7DFDE512" w14:textId="77777777" w:rsidR="002036BB" w:rsidRPr="000E52A5" w:rsidRDefault="002036BB" w:rsidP="00DF3708">
      <w:pPr>
        <w:spacing w:after="0" w:line="240" w:lineRule="auto"/>
        <w:jc w:val="both"/>
        <w:rPr>
          <w:szCs w:val="24"/>
        </w:rPr>
      </w:pPr>
    </w:p>
    <w:p w14:paraId="45B062D9" w14:textId="6CEE61B6" w:rsidR="00B36CE4" w:rsidRPr="000E52A5" w:rsidRDefault="002036BB" w:rsidP="00DF3708">
      <w:pPr>
        <w:spacing w:after="0" w:line="240" w:lineRule="auto"/>
        <w:jc w:val="both"/>
        <w:rPr>
          <w:szCs w:val="24"/>
        </w:rPr>
      </w:pPr>
      <w:r>
        <w:rPr>
          <w:szCs w:val="24"/>
        </w:rPr>
        <w:t>K</w:t>
      </w:r>
      <w:r w:rsidR="00B36CE4" w:rsidRPr="007C158E">
        <w:rPr>
          <w:szCs w:val="24"/>
        </w:rPr>
        <w:t>rediidilii</w:t>
      </w:r>
      <w:r w:rsidR="006E1E97">
        <w:rPr>
          <w:szCs w:val="24"/>
        </w:rPr>
        <w:t>kideks</w:t>
      </w:r>
      <w:r w:rsidR="005B3E0A">
        <w:rPr>
          <w:szCs w:val="24"/>
        </w:rPr>
        <w:t xml:space="preserve"> (punkt 6)</w:t>
      </w:r>
      <w:r w:rsidR="006E1E97">
        <w:rPr>
          <w:szCs w:val="24"/>
        </w:rPr>
        <w:t xml:space="preserve"> on</w:t>
      </w:r>
      <w:r w:rsidR="00E43AA0">
        <w:rPr>
          <w:szCs w:val="24"/>
        </w:rPr>
        <w:t xml:space="preserve"> peamiselt</w:t>
      </w:r>
      <w:r w:rsidR="006E1E97">
        <w:rPr>
          <w:szCs w:val="24"/>
        </w:rPr>
        <w:t xml:space="preserve"> eluasemelaen, tarbimislaen, õppelaen, muu laen ja muu krediit.</w:t>
      </w:r>
      <w:r w:rsidR="00E43AA0">
        <w:rPr>
          <w:szCs w:val="24"/>
        </w:rPr>
        <w:t xml:space="preserve"> K</w:t>
      </w:r>
      <w:r w:rsidR="006E1E97">
        <w:rPr>
          <w:szCs w:val="24"/>
        </w:rPr>
        <w:t>rediidiliikide eristamine võimaldab krediidiandjal hinnata tarbija võetud finantskohustuse iseloomu, ent on pigem tehnili</w:t>
      </w:r>
      <w:r w:rsidR="003F6BF2">
        <w:rPr>
          <w:szCs w:val="24"/>
        </w:rPr>
        <w:t>ne</w:t>
      </w:r>
      <w:r w:rsidR="006E1E97">
        <w:rPr>
          <w:szCs w:val="24"/>
        </w:rPr>
        <w:t xml:space="preserve">. </w:t>
      </w:r>
      <w:r w:rsidR="003F6BF2">
        <w:rPr>
          <w:szCs w:val="24"/>
        </w:rPr>
        <w:t xml:space="preserve">Seetõttu </w:t>
      </w:r>
      <w:r w:rsidR="006E1E97">
        <w:rPr>
          <w:szCs w:val="24"/>
        </w:rPr>
        <w:t xml:space="preserve">määratletakse </w:t>
      </w:r>
      <w:r w:rsidR="003F6BF2">
        <w:rPr>
          <w:szCs w:val="24"/>
        </w:rPr>
        <w:t>konkreetsed liigid</w:t>
      </w:r>
      <w:r w:rsidR="006E1E97">
        <w:rPr>
          <w:szCs w:val="24"/>
        </w:rPr>
        <w:t xml:space="preserve"> rahandusministri määruses. Volitusnorm selleks sätestatakse sama paragrahvi lõikes 4. </w:t>
      </w:r>
    </w:p>
    <w:p w14:paraId="62F05DFC" w14:textId="77777777" w:rsidR="006E1E97" w:rsidRDefault="006E1E97" w:rsidP="00DF3708">
      <w:pPr>
        <w:spacing w:after="0" w:line="240" w:lineRule="auto"/>
        <w:jc w:val="both"/>
        <w:rPr>
          <w:szCs w:val="24"/>
        </w:rPr>
      </w:pPr>
    </w:p>
    <w:p w14:paraId="047BDAB5" w14:textId="20A73249" w:rsidR="006E1E97" w:rsidRDefault="006E1E97" w:rsidP="00DF3708">
      <w:pPr>
        <w:spacing w:after="0" w:line="240" w:lineRule="auto"/>
        <w:jc w:val="both"/>
        <w:rPr>
          <w:szCs w:val="24"/>
        </w:rPr>
      </w:pPr>
      <w:r>
        <w:rPr>
          <w:szCs w:val="24"/>
        </w:rPr>
        <w:t>K</w:t>
      </w:r>
      <w:r w:rsidR="00B36CE4" w:rsidRPr="000E52A5">
        <w:rPr>
          <w:szCs w:val="24"/>
        </w:rPr>
        <w:t>redii</w:t>
      </w:r>
      <w:r w:rsidR="000C1E48">
        <w:rPr>
          <w:szCs w:val="24"/>
        </w:rPr>
        <w:t>di</w:t>
      </w:r>
      <w:r w:rsidR="00B36CE4">
        <w:rPr>
          <w:szCs w:val="24"/>
        </w:rPr>
        <w:t xml:space="preserve"> maksimaalne summa</w:t>
      </w:r>
      <w:r w:rsidR="00785380">
        <w:rPr>
          <w:szCs w:val="24"/>
        </w:rPr>
        <w:t xml:space="preserve"> (punkt 7)</w:t>
      </w:r>
      <w:r>
        <w:rPr>
          <w:szCs w:val="24"/>
        </w:rPr>
        <w:t xml:space="preserve"> on tarbijale antava laenu suurim võimalik summa. </w:t>
      </w:r>
      <w:r w:rsidR="003F6BF2">
        <w:rPr>
          <w:szCs w:val="24"/>
        </w:rPr>
        <w:t xml:space="preserve">Krediidilepingu </w:t>
      </w:r>
      <w:r w:rsidR="00785380">
        <w:rPr>
          <w:szCs w:val="24"/>
        </w:rPr>
        <w:t>sõlmimisel ei pruugi tarbija kogu krediidisummat korraga kasutusele võtta.</w:t>
      </w:r>
      <w:r w:rsidR="00566387">
        <w:rPr>
          <w:szCs w:val="24"/>
        </w:rPr>
        <w:t xml:space="preserve"> K</w:t>
      </w:r>
      <w:r w:rsidR="000A3033">
        <w:rPr>
          <w:szCs w:val="24"/>
        </w:rPr>
        <w:t>rediidiandja jaoks</w:t>
      </w:r>
      <w:r w:rsidR="00566387">
        <w:rPr>
          <w:szCs w:val="24"/>
        </w:rPr>
        <w:t xml:space="preserve"> omab</w:t>
      </w:r>
      <w:r w:rsidR="000A3033">
        <w:rPr>
          <w:szCs w:val="24"/>
        </w:rPr>
        <w:t xml:space="preserve"> </w:t>
      </w:r>
      <w:r w:rsidR="00785380">
        <w:rPr>
          <w:szCs w:val="24"/>
        </w:rPr>
        <w:t>tähtsus</w:t>
      </w:r>
      <w:r w:rsidR="000A3033">
        <w:rPr>
          <w:szCs w:val="24"/>
        </w:rPr>
        <w:t>t</w:t>
      </w:r>
      <w:r w:rsidR="00785380">
        <w:rPr>
          <w:szCs w:val="24"/>
        </w:rPr>
        <w:t xml:space="preserve"> </w:t>
      </w:r>
      <w:r w:rsidR="000A3033">
        <w:rPr>
          <w:szCs w:val="24"/>
        </w:rPr>
        <w:t xml:space="preserve">tarbija </w:t>
      </w:r>
      <w:r w:rsidR="00785380">
        <w:rPr>
          <w:szCs w:val="24"/>
        </w:rPr>
        <w:t>finantskohustuste maksimaal</w:t>
      </w:r>
      <w:r w:rsidR="000A3033">
        <w:rPr>
          <w:szCs w:val="24"/>
        </w:rPr>
        <w:t>ne</w:t>
      </w:r>
      <w:r w:rsidR="00785380">
        <w:rPr>
          <w:szCs w:val="24"/>
        </w:rPr>
        <w:t xml:space="preserve"> ulatus</w:t>
      </w:r>
      <w:r w:rsidR="00566387">
        <w:rPr>
          <w:szCs w:val="24"/>
        </w:rPr>
        <w:t>, mis võimaldab krediidiandjal täpsemalt prognoosida tarbija maksevõimet.</w:t>
      </w:r>
    </w:p>
    <w:p w14:paraId="2F000987" w14:textId="77777777" w:rsidR="00785380" w:rsidRDefault="00785380" w:rsidP="00DF3708">
      <w:pPr>
        <w:spacing w:after="0" w:line="240" w:lineRule="auto"/>
        <w:jc w:val="both"/>
        <w:rPr>
          <w:szCs w:val="24"/>
        </w:rPr>
      </w:pPr>
    </w:p>
    <w:p w14:paraId="44BD2C89" w14:textId="05C000B6" w:rsidR="00B36CE4" w:rsidRPr="000E52A5" w:rsidRDefault="00566387" w:rsidP="00DF3708">
      <w:pPr>
        <w:spacing w:after="0" w:line="240" w:lineRule="auto"/>
        <w:jc w:val="both"/>
        <w:rPr>
          <w:szCs w:val="24"/>
        </w:rPr>
      </w:pPr>
      <w:r>
        <w:rPr>
          <w:szCs w:val="24"/>
        </w:rPr>
        <w:t>K</w:t>
      </w:r>
      <w:r w:rsidR="00B36CE4" w:rsidRPr="000E52A5">
        <w:rPr>
          <w:szCs w:val="24"/>
        </w:rPr>
        <w:t>rediidi</w:t>
      </w:r>
      <w:r w:rsidR="00B36CE4">
        <w:rPr>
          <w:szCs w:val="24"/>
        </w:rPr>
        <w:t>jääk</w:t>
      </w:r>
      <w:r w:rsidR="00B36CE4" w:rsidRPr="000E52A5">
        <w:rPr>
          <w:szCs w:val="24"/>
        </w:rPr>
        <w:t xml:space="preserve"> </w:t>
      </w:r>
      <w:r>
        <w:rPr>
          <w:szCs w:val="24"/>
        </w:rPr>
        <w:t>(punkt 8)</w:t>
      </w:r>
      <w:r w:rsidR="000C1E48">
        <w:rPr>
          <w:szCs w:val="24"/>
        </w:rPr>
        <w:t xml:space="preserve"> on tarbijale antud krediidi tagasi maksmata osa. </w:t>
      </w:r>
      <w:r w:rsidR="00291859">
        <w:rPr>
          <w:szCs w:val="24"/>
        </w:rPr>
        <w:t>T</w:t>
      </w:r>
      <w:r w:rsidR="000C1E48">
        <w:rPr>
          <w:szCs w:val="24"/>
        </w:rPr>
        <w:t>eave aitab krediidiandjal paremini hinnata tarbija võetud finantskohustuste ulatust.</w:t>
      </w:r>
      <w:r w:rsidR="00291859">
        <w:rPr>
          <w:szCs w:val="24"/>
        </w:rPr>
        <w:t xml:space="preserve"> </w:t>
      </w:r>
      <w:r w:rsidR="000C1E48">
        <w:rPr>
          <w:szCs w:val="24"/>
        </w:rPr>
        <w:t xml:space="preserve">  </w:t>
      </w:r>
    </w:p>
    <w:p w14:paraId="2CB23EA2" w14:textId="77777777" w:rsidR="00291859" w:rsidRDefault="00291859" w:rsidP="00DF3708">
      <w:pPr>
        <w:spacing w:after="0" w:line="240" w:lineRule="auto"/>
        <w:jc w:val="both"/>
        <w:rPr>
          <w:szCs w:val="24"/>
        </w:rPr>
      </w:pPr>
    </w:p>
    <w:p w14:paraId="272D947B" w14:textId="77777777" w:rsidR="008C61A8" w:rsidRDefault="00291859" w:rsidP="00DF3708">
      <w:pPr>
        <w:spacing w:after="0" w:line="240" w:lineRule="auto"/>
        <w:jc w:val="both"/>
        <w:rPr>
          <w:szCs w:val="24"/>
        </w:rPr>
      </w:pPr>
      <w:r>
        <w:rPr>
          <w:szCs w:val="24"/>
        </w:rPr>
        <w:t>K</w:t>
      </w:r>
      <w:r w:rsidR="00B36CE4" w:rsidRPr="000E52A5">
        <w:rPr>
          <w:szCs w:val="24"/>
        </w:rPr>
        <w:t>rediidi tagasimaksegraafiku tüüp</w:t>
      </w:r>
      <w:r w:rsidR="00F06DF5">
        <w:rPr>
          <w:szCs w:val="24"/>
        </w:rPr>
        <w:t>idena</w:t>
      </w:r>
      <w:r>
        <w:rPr>
          <w:szCs w:val="24"/>
        </w:rPr>
        <w:t xml:space="preserve"> (punkt 9)</w:t>
      </w:r>
      <w:r w:rsidR="0040734A">
        <w:rPr>
          <w:szCs w:val="24"/>
        </w:rPr>
        <w:t xml:space="preserve"> </w:t>
      </w:r>
      <w:r w:rsidR="008C61A8">
        <w:rPr>
          <w:szCs w:val="24"/>
        </w:rPr>
        <w:t>võib määratleda</w:t>
      </w:r>
    </w:p>
    <w:p w14:paraId="1655FA02" w14:textId="6B9008E1" w:rsidR="00400766" w:rsidRDefault="0040734A" w:rsidP="00DF3708">
      <w:pPr>
        <w:spacing w:after="0" w:line="240" w:lineRule="auto"/>
        <w:jc w:val="both"/>
        <w:rPr>
          <w:szCs w:val="24"/>
        </w:rPr>
      </w:pPr>
      <w:r>
        <w:rPr>
          <w:szCs w:val="24"/>
        </w:rPr>
        <w:t>võrdse</w:t>
      </w:r>
      <w:r w:rsidR="008C61A8">
        <w:rPr>
          <w:szCs w:val="24"/>
        </w:rPr>
        <w:t>id</w:t>
      </w:r>
      <w:r>
        <w:rPr>
          <w:szCs w:val="24"/>
        </w:rPr>
        <w:t xml:space="preserve"> </w:t>
      </w:r>
      <w:r w:rsidR="00906C1F">
        <w:rPr>
          <w:szCs w:val="24"/>
        </w:rPr>
        <w:t xml:space="preserve">põhiosa </w:t>
      </w:r>
      <w:r>
        <w:rPr>
          <w:szCs w:val="24"/>
        </w:rPr>
        <w:t>tagasimakse</w:t>
      </w:r>
      <w:r w:rsidR="008C61A8">
        <w:rPr>
          <w:szCs w:val="24"/>
        </w:rPr>
        <w:t>id</w:t>
      </w:r>
      <w:r w:rsidR="00F06DF5">
        <w:rPr>
          <w:rStyle w:val="Allmrkuseviide"/>
          <w:szCs w:val="24"/>
        </w:rPr>
        <w:footnoteReference w:id="123"/>
      </w:r>
      <w:r w:rsidR="00400766">
        <w:rPr>
          <w:szCs w:val="24"/>
        </w:rPr>
        <w:t xml:space="preserve">, </w:t>
      </w:r>
      <w:r>
        <w:rPr>
          <w:szCs w:val="24"/>
        </w:rPr>
        <w:t>annuiteetmaksetega graafik</w:t>
      </w:r>
      <w:r w:rsidR="00F06DF5">
        <w:rPr>
          <w:szCs w:val="24"/>
        </w:rPr>
        <w:t>ut</w:t>
      </w:r>
      <w:r w:rsidR="00F06DF5">
        <w:rPr>
          <w:rStyle w:val="Allmrkuseviide"/>
          <w:szCs w:val="24"/>
        </w:rPr>
        <w:footnoteReference w:id="124"/>
      </w:r>
      <w:r w:rsidR="00400766">
        <w:rPr>
          <w:szCs w:val="24"/>
        </w:rPr>
        <w:t>,</w:t>
      </w:r>
      <w:r>
        <w:rPr>
          <w:szCs w:val="24"/>
        </w:rPr>
        <w:t xml:space="preserve"> </w:t>
      </w:r>
      <w:r w:rsidR="00400766" w:rsidRPr="00400766">
        <w:rPr>
          <w:szCs w:val="24"/>
        </w:rPr>
        <w:t>osali</w:t>
      </w:r>
      <w:r w:rsidR="008C61A8">
        <w:rPr>
          <w:szCs w:val="24"/>
        </w:rPr>
        <w:t>st</w:t>
      </w:r>
      <w:r w:rsidR="00400766" w:rsidRPr="00400766">
        <w:rPr>
          <w:szCs w:val="24"/>
        </w:rPr>
        <w:t xml:space="preserve"> amortisatsioon</w:t>
      </w:r>
      <w:r w:rsidR="008C61A8">
        <w:rPr>
          <w:szCs w:val="24"/>
        </w:rPr>
        <w:t>i</w:t>
      </w:r>
      <w:r w:rsidR="00400766" w:rsidRPr="00400766">
        <w:rPr>
          <w:szCs w:val="24"/>
        </w:rPr>
        <w:t>, ühekord</w:t>
      </w:r>
      <w:r w:rsidR="008C61A8">
        <w:rPr>
          <w:szCs w:val="24"/>
        </w:rPr>
        <w:t>set</w:t>
      </w:r>
      <w:r w:rsidR="00400766" w:rsidRPr="00400766">
        <w:rPr>
          <w:szCs w:val="24"/>
        </w:rPr>
        <w:t xml:space="preserve"> tagasimakse</w:t>
      </w:r>
      <w:r w:rsidR="008C61A8">
        <w:rPr>
          <w:szCs w:val="24"/>
        </w:rPr>
        <w:t>t</w:t>
      </w:r>
      <w:r w:rsidR="00400766" w:rsidRPr="00400766">
        <w:rPr>
          <w:szCs w:val="24"/>
        </w:rPr>
        <w:t xml:space="preserve"> laenuperioodi lõpus</w:t>
      </w:r>
      <w:r w:rsidR="008C61A8">
        <w:rPr>
          <w:szCs w:val="24"/>
        </w:rPr>
        <w:t xml:space="preserve"> ja</w:t>
      </w:r>
      <w:r w:rsidR="00400766" w:rsidRPr="00400766">
        <w:rPr>
          <w:szCs w:val="24"/>
        </w:rPr>
        <w:t xml:space="preserve"> mu</w:t>
      </w:r>
      <w:r w:rsidR="008C61A8">
        <w:rPr>
          <w:szCs w:val="24"/>
        </w:rPr>
        <w:t>id</w:t>
      </w:r>
      <w:r w:rsidR="00400766" w:rsidRPr="00400766">
        <w:rPr>
          <w:szCs w:val="24"/>
        </w:rPr>
        <w:t xml:space="preserve"> tagasimaksed</w:t>
      </w:r>
      <w:r w:rsidR="008C61A8">
        <w:rPr>
          <w:szCs w:val="24"/>
        </w:rPr>
        <w:t>.</w:t>
      </w:r>
      <w:r w:rsidR="008C61A8">
        <w:rPr>
          <w:rStyle w:val="Allmrkuseviide"/>
          <w:szCs w:val="24"/>
        </w:rPr>
        <w:footnoteReference w:id="125"/>
      </w:r>
    </w:p>
    <w:p w14:paraId="68E903A4" w14:textId="500CB99E" w:rsidR="00400766" w:rsidRDefault="00400766" w:rsidP="00DF3708">
      <w:pPr>
        <w:spacing w:after="0" w:line="240" w:lineRule="auto"/>
        <w:jc w:val="both"/>
        <w:rPr>
          <w:szCs w:val="24"/>
        </w:rPr>
      </w:pPr>
      <w:r w:rsidRPr="00400766">
        <w:rPr>
          <w:szCs w:val="24"/>
        </w:rPr>
        <w:t xml:space="preserve"> </w:t>
      </w:r>
    </w:p>
    <w:p w14:paraId="6827C484" w14:textId="7B64E66E" w:rsidR="00F06DF5" w:rsidRPr="000E52A5" w:rsidRDefault="00F06DF5" w:rsidP="00DF3708">
      <w:pPr>
        <w:spacing w:after="0" w:line="240" w:lineRule="auto"/>
        <w:jc w:val="both"/>
        <w:rPr>
          <w:szCs w:val="24"/>
        </w:rPr>
      </w:pPr>
      <w:r>
        <w:rPr>
          <w:szCs w:val="24"/>
        </w:rPr>
        <w:t xml:space="preserve">Teave graafikutüübi kohta võimaldab krediidiandjal hinnata, kas tarbija igakuised tagasimaksed muutuvad või jäävad samaks. Tagasimaksegraafiku tüübid on tehnilise iseloomuga, mistõttu määratletakse need rahandusministri määruses. Volitusnorm selleks sätestatakse sama paragrahvi lõikes 4. </w:t>
      </w:r>
    </w:p>
    <w:p w14:paraId="28625CDC" w14:textId="58AAE29B" w:rsidR="00B36CE4" w:rsidRDefault="00F06DF5" w:rsidP="00DF3708">
      <w:pPr>
        <w:spacing w:after="0" w:line="240" w:lineRule="auto"/>
        <w:jc w:val="both"/>
        <w:rPr>
          <w:szCs w:val="24"/>
        </w:rPr>
      </w:pPr>
      <w:r>
        <w:rPr>
          <w:szCs w:val="24"/>
        </w:rPr>
        <w:t xml:space="preserve"> </w:t>
      </w:r>
    </w:p>
    <w:p w14:paraId="60913CA3" w14:textId="612C9251" w:rsidR="00B36CE4" w:rsidRDefault="00906C1F" w:rsidP="00DF3708">
      <w:pPr>
        <w:spacing w:after="0" w:line="240" w:lineRule="auto"/>
        <w:jc w:val="both"/>
        <w:rPr>
          <w:szCs w:val="24"/>
        </w:rPr>
      </w:pPr>
      <w:r>
        <w:rPr>
          <w:szCs w:val="24"/>
        </w:rPr>
        <w:t>K</w:t>
      </w:r>
      <w:r w:rsidR="00B36CE4">
        <w:rPr>
          <w:szCs w:val="24"/>
        </w:rPr>
        <w:t>rediidi</w:t>
      </w:r>
      <w:r w:rsidR="00B36CE4" w:rsidRPr="000E52A5">
        <w:rPr>
          <w:szCs w:val="24"/>
        </w:rPr>
        <w:t xml:space="preserve"> intressimäära tüüp</w:t>
      </w:r>
      <w:r w:rsidR="00F06DF5">
        <w:rPr>
          <w:szCs w:val="24"/>
        </w:rPr>
        <w:t xml:space="preserve"> (punkt 10) </w:t>
      </w:r>
      <w:r>
        <w:rPr>
          <w:szCs w:val="24"/>
        </w:rPr>
        <w:t>võib olla kas fikseeritud</w:t>
      </w:r>
      <w:r>
        <w:rPr>
          <w:rStyle w:val="Allmrkuseviide"/>
          <w:szCs w:val="24"/>
        </w:rPr>
        <w:footnoteReference w:id="126"/>
      </w:r>
      <w:r>
        <w:rPr>
          <w:szCs w:val="24"/>
        </w:rPr>
        <w:t xml:space="preserve"> või </w:t>
      </w:r>
      <w:r w:rsidR="00955E6A">
        <w:rPr>
          <w:szCs w:val="24"/>
        </w:rPr>
        <w:t>fikseerimata</w:t>
      </w:r>
      <w:r>
        <w:rPr>
          <w:szCs w:val="24"/>
        </w:rPr>
        <w:t>.</w:t>
      </w:r>
      <w:r w:rsidR="00955E6A">
        <w:rPr>
          <w:szCs w:val="24"/>
        </w:rPr>
        <w:t xml:space="preserve"> Võib esineda ka lepinguid, milles intressimäär puudub („kui see on asjakohane“). </w:t>
      </w:r>
      <w:r>
        <w:rPr>
          <w:szCs w:val="24"/>
        </w:rPr>
        <w:t xml:space="preserve"> Teave võimaldab krediidiandjal hinnata, mil määral tarbija igakuised tagasimaksed muutuvad, sõltuvalt intressimäära muutumise sagedusest. Intressi</w:t>
      </w:r>
      <w:r w:rsidR="00F47276">
        <w:rPr>
          <w:szCs w:val="24"/>
        </w:rPr>
        <w:t>määra tüü</w:t>
      </w:r>
      <w:r w:rsidR="008425F3">
        <w:rPr>
          <w:szCs w:val="24"/>
        </w:rPr>
        <w:t>pide kirjeldus</w:t>
      </w:r>
      <w:r w:rsidR="00F47276">
        <w:rPr>
          <w:szCs w:val="24"/>
        </w:rPr>
        <w:t xml:space="preserve"> on</w:t>
      </w:r>
      <w:r w:rsidR="008425F3">
        <w:rPr>
          <w:szCs w:val="24"/>
        </w:rPr>
        <w:t xml:space="preserve"> pigem</w:t>
      </w:r>
      <w:r w:rsidR="00F47276">
        <w:rPr>
          <w:szCs w:val="24"/>
        </w:rPr>
        <w:t xml:space="preserve"> </w:t>
      </w:r>
      <w:r>
        <w:rPr>
          <w:szCs w:val="24"/>
        </w:rPr>
        <w:t xml:space="preserve">tehnilise iseloomuga, mistõttu </w:t>
      </w:r>
      <w:r w:rsidR="008425F3">
        <w:rPr>
          <w:szCs w:val="24"/>
        </w:rPr>
        <w:t>sätestatakse</w:t>
      </w:r>
      <w:r>
        <w:rPr>
          <w:szCs w:val="24"/>
        </w:rPr>
        <w:t xml:space="preserve"> need rahandusministri määruses. Volitusnorm selleks </w:t>
      </w:r>
      <w:r w:rsidR="008425F3">
        <w:rPr>
          <w:szCs w:val="24"/>
        </w:rPr>
        <w:t>kehtestatakse</w:t>
      </w:r>
      <w:r>
        <w:rPr>
          <w:szCs w:val="24"/>
        </w:rPr>
        <w:t xml:space="preserve"> sama paragrahvi lõikes 4.</w:t>
      </w:r>
    </w:p>
    <w:p w14:paraId="2D1E7E80" w14:textId="77777777" w:rsidR="00F47276" w:rsidRPr="000E52A5" w:rsidRDefault="00F47276" w:rsidP="00DF3708">
      <w:pPr>
        <w:spacing w:after="0" w:line="240" w:lineRule="auto"/>
        <w:jc w:val="both"/>
        <w:rPr>
          <w:szCs w:val="24"/>
        </w:rPr>
      </w:pPr>
    </w:p>
    <w:p w14:paraId="78DEFC5C" w14:textId="3265F5A9" w:rsidR="00367059" w:rsidRDefault="00F47276" w:rsidP="00DF3708">
      <w:pPr>
        <w:spacing w:after="0" w:line="240" w:lineRule="auto"/>
        <w:jc w:val="both"/>
        <w:rPr>
          <w:szCs w:val="24"/>
        </w:rPr>
      </w:pPr>
      <w:r>
        <w:rPr>
          <w:szCs w:val="24"/>
        </w:rPr>
        <w:t>Registrisse kantakse ka k</w:t>
      </w:r>
      <w:r w:rsidR="00B36CE4">
        <w:rPr>
          <w:szCs w:val="24"/>
        </w:rPr>
        <w:t>rediidilepingu</w:t>
      </w:r>
      <w:r w:rsidR="00955E6A">
        <w:rPr>
          <w:szCs w:val="24"/>
        </w:rPr>
        <w:t>s kokkulepitud</w:t>
      </w:r>
      <w:r w:rsidR="00B36CE4">
        <w:rPr>
          <w:szCs w:val="24"/>
        </w:rPr>
        <w:t xml:space="preserve"> järgmise osamakse</w:t>
      </w:r>
      <w:r w:rsidR="00B36CE4" w:rsidRPr="000E52A5">
        <w:rPr>
          <w:szCs w:val="24"/>
        </w:rPr>
        <w:t xml:space="preserve"> </w:t>
      </w:r>
      <w:r w:rsidR="00B36CE4">
        <w:rPr>
          <w:szCs w:val="24"/>
        </w:rPr>
        <w:t>suurus, arvates andmete viimasest uuendamisest</w:t>
      </w:r>
      <w:r w:rsidR="00B36CE4" w:rsidRPr="00A91B5C">
        <w:rPr>
          <w:szCs w:val="24"/>
        </w:rPr>
        <w:t xml:space="preserve"> </w:t>
      </w:r>
      <w:r w:rsidR="00B36CE4">
        <w:rPr>
          <w:szCs w:val="24"/>
        </w:rPr>
        <w:t>krediiditeaberegistris</w:t>
      </w:r>
      <w:r>
        <w:rPr>
          <w:szCs w:val="24"/>
        </w:rPr>
        <w:t xml:space="preserve"> (punkt 11).</w:t>
      </w:r>
      <w:r w:rsidR="00367059">
        <w:rPr>
          <w:szCs w:val="24"/>
        </w:rPr>
        <w:t xml:space="preserve"> </w:t>
      </w:r>
      <w:r w:rsidR="002E3BB4">
        <w:rPr>
          <w:szCs w:val="24"/>
        </w:rPr>
        <w:t>I</w:t>
      </w:r>
      <w:r w:rsidR="00367059">
        <w:rPr>
          <w:szCs w:val="24"/>
        </w:rPr>
        <w:t xml:space="preserve">gakuise </w:t>
      </w:r>
      <w:r w:rsidR="0029729F">
        <w:rPr>
          <w:szCs w:val="24"/>
        </w:rPr>
        <w:t>osamakse</w:t>
      </w:r>
      <w:r w:rsidR="00367059">
        <w:rPr>
          <w:szCs w:val="24"/>
        </w:rPr>
        <w:t xml:space="preserve"> suurus </w:t>
      </w:r>
      <w:r w:rsidR="002E3BB4">
        <w:rPr>
          <w:szCs w:val="24"/>
        </w:rPr>
        <w:t>on krediidiandja jaoks kõige indikatiivsem näitaja tarbija</w:t>
      </w:r>
      <w:r w:rsidR="00955E6A">
        <w:rPr>
          <w:szCs w:val="24"/>
        </w:rPr>
        <w:t xml:space="preserve"> igakuiste</w:t>
      </w:r>
      <w:r w:rsidR="002E3BB4">
        <w:rPr>
          <w:szCs w:val="24"/>
        </w:rPr>
        <w:t xml:space="preserve"> finantskohustuste ulatuse kohta. </w:t>
      </w:r>
      <w:r w:rsidR="0029729F">
        <w:rPr>
          <w:szCs w:val="24"/>
        </w:rPr>
        <w:t>Osamakse suurus võib varieeruda sõltuvalt</w:t>
      </w:r>
      <w:r w:rsidR="00CA429E">
        <w:rPr>
          <w:szCs w:val="24"/>
        </w:rPr>
        <w:t xml:space="preserve"> asjaoludest</w:t>
      </w:r>
      <w:r w:rsidR="0029729F">
        <w:rPr>
          <w:szCs w:val="24"/>
        </w:rPr>
        <w:t xml:space="preserve"> </w:t>
      </w:r>
      <w:r w:rsidR="00CA429E">
        <w:rPr>
          <w:szCs w:val="24"/>
        </w:rPr>
        <w:t xml:space="preserve">(nt </w:t>
      </w:r>
      <w:r w:rsidR="0029729F">
        <w:rPr>
          <w:szCs w:val="24"/>
        </w:rPr>
        <w:t>tagasimaksegraafiku- või intressitüü</w:t>
      </w:r>
      <w:r w:rsidR="00CA429E">
        <w:rPr>
          <w:szCs w:val="24"/>
        </w:rPr>
        <w:t xml:space="preserve">p), </w:t>
      </w:r>
      <w:r w:rsidR="0029729F">
        <w:rPr>
          <w:szCs w:val="24"/>
        </w:rPr>
        <w:t>krediidiandja on kohustatud krediiditeavet registris uuendama vähemalt kord ööpäevas (vt § 8 lõige 1). Seetõttu on oluline, et registris kajastuks</w:t>
      </w:r>
      <w:r w:rsidR="00CA429E">
        <w:rPr>
          <w:szCs w:val="24"/>
        </w:rPr>
        <w:t xml:space="preserve"> teave osamakse suuruse kohta pärast andmete uuendamist.</w:t>
      </w:r>
    </w:p>
    <w:p w14:paraId="3ED01574" w14:textId="5FA9318E" w:rsidR="00B36CE4" w:rsidRPr="000E52A5" w:rsidRDefault="00F47276" w:rsidP="00DF3708">
      <w:pPr>
        <w:spacing w:after="0" w:line="240" w:lineRule="auto"/>
        <w:jc w:val="both"/>
        <w:rPr>
          <w:szCs w:val="24"/>
        </w:rPr>
      </w:pPr>
      <w:r>
        <w:rPr>
          <w:szCs w:val="24"/>
        </w:rPr>
        <w:t xml:space="preserve"> </w:t>
      </w:r>
    </w:p>
    <w:p w14:paraId="19667A26" w14:textId="76003557" w:rsidR="00850363" w:rsidRDefault="00850363"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Punkti 12 kohaselt sisaldub registris ka </w:t>
      </w:r>
      <w:r w:rsidR="00B36CE4">
        <w:rPr>
          <w:rFonts w:asciiTheme="majorBidi" w:hAnsiTheme="majorBidi" w:cstheme="majorBidi"/>
          <w:szCs w:val="24"/>
        </w:rPr>
        <w:t xml:space="preserve">krediidi </w:t>
      </w:r>
      <w:r w:rsidR="00B36CE4" w:rsidRPr="00E1732A">
        <w:rPr>
          <w:rFonts w:asciiTheme="majorBidi" w:hAnsiTheme="majorBidi" w:cstheme="majorBidi"/>
          <w:szCs w:val="24"/>
        </w:rPr>
        <w:t>tagasimakse tasumise täieliku või osalise edasilükkamise ajavahemik</w:t>
      </w:r>
      <w:r>
        <w:rPr>
          <w:rFonts w:asciiTheme="majorBidi" w:hAnsiTheme="majorBidi" w:cstheme="majorBidi"/>
          <w:szCs w:val="24"/>
        </w:rPr>
        <w:t>,</w:t>
      </w:r>
      <w:r w:rsidR="00B36CE4">
        <w:rPr>
          <w:rFonts w:asciiTheme="majorBidi" w:hAnsiTheme="majorBidi" w:cstheme="majorBidi"/>
          <w:szCs w:val="24"/>
        </w:rPr>
        <w:t xml:space="preserve"> kui se</w:t>
      </w:r>
      <w:r w:rsidR="008471E1">
        <w:rPr>
          <w:rFonts w:asciiTheme="majorBidi" w:hAnsiTheme="majorBidi" w:cstheme="majorBidi"/>
          <w:szCs w:val="24"/>
        </w:rPr>
        <w:t xml:space="preserve">lline olukord esineb </w:t>
      </w:r>
      <w:r w:rsidR="00B36CE4">
        <w:rPr>
          <w:rFonts w:asciiTheme="majorBidi" w:hAnsiTheme="majorBidi" w:cstheme="majorBidi"/>
          <w:szCs w:val="24"/>
        </w:rPr>
        <w:t xml:space="preserve"> </w:t>
      </w:r>
      <w:r w:rsidR="00A65468">
        <w:rPr>
          <w:rFonts w:asciiTheme="majorBidi" w:hAnsiTheme="majorBidi" w:cstheme="majorBidi"/>
          <w:szCs w:val="24"/>
        </w:rPr>
        <w:t>(</w:t>
      </w:r>
      <w:r w:rsidR="008471E1">
        <w:rPr>
          <w:rFonts w:asciiTheme="majorBidi" w:hAnsiTheme="majorBidi" w:cstheme="majorBidi"/>
          <w:szCs w:val="24"/>
        </w:rPr>
        <w:t>„</w:t>
      </w:r>
      <w:r w:rsidR="00A65468">
        <w:rPr>
          <w:rFonts w:asciiTheme="majorBidi" w:hAnsiTheme="majorBidi" w:cstheme="majorBidi"/>
          <w:szCs w:val="24"/>
        </w:rPr>
        <w:t xml:space="preserve">kui see on </w:t>
      </w:r>
      <w:r w:rsidR="008471E1">
        <w:rPr>
          <w:rFonts w:asciiTheme="majorBidi" w:hAnsiTheme="majorBidi" w:cstheme="majorBidi"/>
          <w:szCs w:val="24"/>
        </w:rPr>
        <w:t>asjakoha</w:t>
      </w:r>
      <w:r w:rsidR="00A65468">
        <w:rPr>
          <w:rFonts w:asciiTheme="majorBidi" w:hAnsiTheme="majorBidi" w:cstheme="majorBidi"/>
          <w:szCs w:val="24"/>
        </w:rPr>
        <w:t>ne“)</w:t>
      </w:r>
      <w:r>
        <w:rPr>
          <w:rFonts w:asciiTheme="majorBidi" w:hAnsiTheme="majorBidi" w:cstheme="majorBidi"/>
          <w:szCs w:val="24"/>
        </w:rPr>
        <w:t>. Tegemist on maksepuhkusega, mida krediidiandja tarbija taotlusel talle</w:t>
      </w:r>
      <w:r w:rsidR="00A65468">
        <w:rPr>
          <w:rFonts w:asciiTheme="majorBidi" w:hAnsiTheme="majorBidi" w:cstheme="majorBidi"/>
          <w:szCs w:val="24"/>
        </w:rPr>
        <w:t xml:space="preserve"> teatud juhtudel</w:t>
      </w:r>
      <w:r>
        <w:rPr>
          <w:rFonts w:asciiTheme="majorBidi" w:hAnsiTheme="majorBidi" w:cstheme="majorBidi"/>
          <w:szCs w:val="24"/>
        </w:rPr>
        <w:t xml:space="preserve"> võimaldab. Kuna maksepuhkus mõjutab tarbija finantskohustuste ulatust, siis on </w:t>
      </w:r>
      <w:r w:rsidR="007B19AA">
        <w:rPr>
          <w:rFonts w:asciiTheme="majorBidi" w:hAnsiTheme="majorBidi" w:cstheme="majorBidi"/>
          <w:szCs w:val="24"/>
        </w:rPr>
        <w:t>vajalik tagada</w:t>
      </w:r>
      <w:r>
        <w:rPr>
          <w:rFonts w:asciiTheme="majorBidi" w:hAnsiTheme="majorBidi" w:cstheme="majorBidi"/>
          <w:szCs w:val="24"/>
        </w:rPr>
        <w:t xml:space="preserve"> krediidiandjale ka selle</w:t>
      </w:r>
      <w:r w:rsidR="007B19AA">
        <w:rPr>
          <w:rFonts w:asciiTheme="majorBidi" w:hAnsiTheme="majorBidi" w:cstheme="majorBidi"/>
          <w:szCs w:val="24"/>
        </w:rPr>
        <w:t xml:space="preserve"> teabe kättesaadavus</w:t>
      </w:r>
      <w:r>
        <w:rPr>
          <w:rFonts w:asciiTheme="majorBidi" w:hAnsiTheme="majorBidi" w:cstheme="majorBidi"/>
          <w:szCs w:val="24"/>
        </w:rPr>
        <w:t>.</w:t>
      </w:r>
    </w:p>
    <w:p w14:paraId="4FD3CD9E" w14:textId="20F2B069" w:rsidR="00B36CE4" w:rsidRPr="00A91B5C" w:rsidRDefault="00850363" w:rsidP="00DF3708">
      <w:pPr>
        <w:spacing w:after="0" w:line="240" w:lineRule="auto"/>
        <w:jc w:val="both"/>
        <w:rPr>
          <w:szCs w:val="24"/>
        </w:rPr>
      </w:pPr>
      <w:r>
        <w:rPr>
          <w:rFonts w:asciiTheme="majorBidi" w:hAnsiTheme="majorBidi" w:cstheme="majorBidi"/>
          <w:szCs w:val="24"/>
        </w:rPr>
        <w:t xml:space="preserve"> </w:t>
      </w:r>
    </w:p>
    <w:p w14:paraId="1A23B7B9" w14:textId="00B1CB78" w:rsidR="007B19AA" w:rsidRDefault="00850363" w:rsidP="00DF3708">
      <w:pPr>
        <w:spacing w:after="0" w:line="240" w:lineRule="auto"/>
        <w:jc w:val="both"/>
        <w:rPr>
          <w:rFonts w:asciiTheme="majorBidi" w:hAnsiTheme="majorBidi" w:cstheme="majorBidi"/>
          <w:szCs w:val="24"/>
        </w:rPr>
      </w:pPr>
      <w:r>
        <w:rPr>
          <w:rFonts w:asciiTheme="majorBidi" w:hAnsiTheme="majorBidi" w:cstheme="majorBidi"/>
          <w:szCs w:val="24"/>
        </w:rPr>
        <w:t>K</w:t>
      </w:r>
      <w:r w:rsidR="00B36CE4">
        <w:rPr>
          <w:rFonts w:asciiTheme="majorBidi" w:hAnsiTheme="majorBidi" w:cstheme="majorBidi"/>
          <w:szCs w:val="24"/>
        </w:rPr>
        <w:t xml:space="preserve">rediidilepingust tuleneva kohustuse täitmisega </w:t>
      </w:r>
      <w:r w:rsidR="00B36CE4" w:rsidRPr="00E1732A">
        <w:rPr>
          <w:rFonts w:asciiTheme="majorBidi" w:hAnsiTheme="majorBidi" w:cstheme="majorBidi"/>
          <w:szCs w:val="24"/>
        </w:rPr>
        <w:t>viivit</w:t>
      </w:r>
      <w:r w:rsidR="00B36CE4">
        <w:rPr>
          <w:rFonts w:asciiTheme="majorBidi" w:hAnsiTheme="majorBidi" w:cstheme="majorBidi"/>
          <w:szCs w:val="24"/>
        </w:rPr>
        <w:t>ami</w:t>
      </w:r>
      <w:r w:rsidR="00B36CE4" w:rsidRPr="00E1732A">
        <w:rPr>
          <w:rFonts w:asciiTheme="majorBidi" w:hAnsiTheme="majorBidi" w:cstheme="majorBidi"/>
          <w:szCs w:val="24"/>
        </w:rPr>
        <w:t>se</w:t>
      </w:r>
      <w:r w:rsidR="00B36CE4">
        <w:rPr>
          <w:rFonts w:asciiTheme="majorBidi" w:hAnsiTheme="majorBidi" w:cstheme="majorBidi"/>
          <w:szCs w:val="24"/>
        </w:rPr>
        <w:t xml:space="preserve"> </w:t>
      </w:r>
      <w:r w:rsidR="00955E6A">
        <w:rPr>
          <w:rFonts w:asciiTheme="majorBidi" w:hAnsiTheme="majorBidi" w:cstheme="majorBidi"/>
          <w:szCs w:val="24"/>
        </w:rPr>
        <w:t>fakt</w:t>
      </w:r>
      <w:r>
        <w:rPr>
          <w:rFonts w:asciiTheme="majorBidi" w:hAnsiTheme="majorBidi" w:cstheme="majorBidi"/>
          <w:szCs w:val="24"/>
        </w:rPr>
        <w:t xml:space="preserve"> </w:t>
      </w:r>
      <w:r w:rsidR="00955E6A">
        <w:rPr>
          <w:rFonts w:asciiTheme="majorBidi" w:hAnsiTheme="majorBidi" w:cstheme="majorBidi"/>
          <w:szCs w:val="24"/>
        </w:rPr>
        <w:t>(</w:t>
      </w:r>
      <w:r w:rsidR="00A65468">
        <w:rPr>
          <w:rFonts w:asciiTheme="majorBidi" w:hAnsiTheme="majorBidi" w:cstheme="majorBidi"/>
          <w:szCs w:val="24"/>
        </w:rPr>
        <w:t>p</w:t>
      </w:r>
      <w:r>
        <w:rPr>
          <w:rFonts w:asciiTheme="majorBidi" w:hAnsiTheme="majorBidi" w:cstheme="majorBidi"/>
          <w:szCs w:val="24"/>
        </w:rPr>
        <w:t>unkt 13) näitab</w:t>
      </w:r>
      <w:r w:rsidR="00955E6A">
        <w:rPr>
          <w:rFonts w:asciiTheme="majorBidi" w:hAnsiTheme="majorBidi" w:cstheme="majorBidi"/>
          <w:szCs w:val="24"/>
        </w:rPr>
        <w:t xml:space="preserve">, et </w:t>
      </w:r>
      <w:r>
        <w:rPr>
          <w:rFonts w:asciiTheme="majorBidi" w:hAnsiTheme="majorBidi" w:cstheme="majorBidi"/>
          <w:szCs w:val="24"/>
        </w:rPr>
        <w:t>tarbija</w:t>
      </w:r>
      <w:r w:rsidR="007B19AA">
        <w:rPr>
          <w:rFonts w:asciiTheme="majorBidi" w:hAnsiTheme="majorBidi" w:cstheme="majorBidi"/>
          <w:szCs w:val="24"/>
        </w:rPr>
        <w:t xml:space="preserve"> </w:t>
      </w:r>
      <w:r w:rsidR="00955E6A">
        <w:rPr>
          <w:rFonts w:asciiTheme="majorBidi" w:hAnsiTheme="majorBidi" w:cstheme="majorBidi"/>
          <w:szCs w:val="24"/>
        </w:rPr>
        <w:t xml:space="preserve">on lepingust tulenevate </w:t>
      </w:r>
      <w:r w:rsidR="007B19AA">
        <w:rPr>
          <w:rFonts w:asciiTheme="majorBidi" w:hAnsiTheme="majorBidi" w:cstheme="majorBidi"/>
          <w:szCs w:val="24"/>
        </w:rPr>
        <w:t>makse tasumisega hiljaks jäänud. Tegemist on teabega tarbija maksekäitumise kohta, mis omab krediidiandja jaoks tähtsust tarbija krediidivõimelisuse hindamisel.</w:t>
      </w:r>
      <w:r w:rsidR="00EF6522">
        <w:rPr>
          <w:rFonts w:asciiTheme="majorBidi" w:hAnsiTheme="majorBidi" w:cstheme="majorBidi"/>
          <w:szCs w:val="24"/>
        </w:rPr>
        <w:t xml:space="preserve"> Nimetatud andme</w:t>
      </w:r>
      <w:r w:rsidR="00A7006F">
        <w:rPr>
          <w:rFonts w:asciiTheme="majorBidi" w:hAnsiTheme="majorBidi" w:cstheme="majorBidi"/>
          <w:szCs w:val="24"/>
        </w:rPr>
        <w:t>te töötlemine (registrisse edastamine ja krediidiandjale</w:t>
      </w:r>
      <w:r w:rsidR="00EF6522">
        <w:rPr>
          <w:rFonts w:asciiTheme="majorBidi" w:hAnsiTheme="majorBidi" w:cstheme="majorBidi"/>
          <w:szCs w:val="24"/>
        </w:rPr>
        <w:t xml:space="preserve"> kuva</w:t>
      </w:r>
      <w:r w:rsidR="00A7006F">
        <w:rPr>
          <w:rFonts w:asciiTheme="majorBidi" w:hAnsiTheme="majorBidi" w:cstheme="majorBidi"/>
          <w:szCs w:val="24"/>
        </w:rPr>
        <w:t>mine)</w:t>
      </w:r>
      <w:r w:rsidR="00EF6522">
        <w:rPr>
          <w:rFonts w:asciiTheme="majorBidi" w:hAnsiTheme="majorBidi" w:cstheme="majorBidi"/>
          <w:szCs w:val="24"/>
        </w:rPr>
        <w:t xml:space="preserve"> </w:t>
      </w:r>
      <w:r w:rsidR="00A7006F">
        <w:rPr>
          <w:rFonts w:asciiTheme="majorBidi" w:hAnsiTheme="majorBidi" w:cstheme="majorBidi"/>
          <w:szCs w:val="24"/>
        </w:rPr>
        <w:t xml:space="preserve">on </w:t>
      </w:r>
      <w:r w:rsidR="00EF6522">
        <w:rPr>
          <w:rFonts w:asciiTheme="majorBidi" w:hAnsiTheme="majorBidi" w:cstheme="majorBidi"/>
          <w:szCs w:val="24"/>
        </w:rPr>
        <w:t>tingi</w:t>
      </w:r>
      <w:r w:rsidR="00A7006F">
        <w:rPr>
          <w:rFonts w:asciiTheme="majorBidi" w:hAnsiTheme="majorBidi" w:cstheme="majorBidi"/>
          <w:szCs w:val="24"/>
        </w:rPr>
        <w:t xml:space="preserve">muslik (vt selgitusi eelnõu § 7 lõike 2 ja § 10 lõike </w:t>
      </w:r>
      <w:r w:rsidR="00D671B8">
        <w:rPr>
          <w:rFonts w:asciiTheme="majorBidi" w:hAnsiTheme="majorBidi" w:cstheme="majorBidi"/>
          <w:szCs w:val="24"/>
        </w:rPr>
        <w:t>4</w:t>
      </w:r>
      <w:r w:rsidR="00A7006F">
        <w:rPr>
          <w:rFonts w:asciiTheme="majorBidi" w:hAnsiTheme="majorBidi" w:cstheme="majorBidi"/>
          <w:szCs w:val="24"/>
        </w:rPr>
        <w:t xml:space="preserve"> kohta). </w:t>
      </w:r>
    </w:p>
    <w:p w14:paraId="234B35E6" w14:textId="77777777" w:rsidR="00B52E9F" w:rsidRDefault="00B52E9F" w:rsidP="00DF3708">
      <w:pPr>
        <w:spacing w:after="0" w:line="240" w:lineRule="auto"/>
        <w:jc w:val="both"/>
        <w:rPr>
          <w:rFonts w:asciiTheme="majorBidi" w:hAnsiTheme="majorBidi" w:cstheme="majorBidi"/>
          <w:szCs w:val="24"/>
        </w:rPr>
      </w:pPr>
    </w:p>
    <w:p w14:paraId="45F09BD9" w14:textId="42BA536B" w:rsidR="00B52E9F" w:rsidRPr="00B52E9F" w:rsidRDefault="00B52E9F" w:rsidP="00DF3708">
      <w:pPr>
        <w:spacing w:after="0" w:line="240" w:lineRule="auto"/>
        <w:jc w:val="both"/>
      </w:pPr>
      <w:r>
        <w:rPr>
          <w:rFonts w:asciiTheme="majorBidi" w:hAnsiTheme="majorBidi" w:cstheme="majorBidi"/>
          <w:szCs w:val="24"/>
        </w:rPr>
        <w:t>IKS § 10 lõike 1 kohaselt on v</w:t>
      </w:r>
      <w:r w:rsidRPr="00B52E9F">
        <w:rPr>
          <w:rFonts w:asciiTheme="majorBidi" w:hAnsiTheme="majorBidi" w:cstheme="majorBidi"/>
          <w:szCs w:val="24"/>
        </w:rPr>
        <w:t>õlasuhte rikkumisega seotud isikuandmete edastamine kolmandale isikule ja edastatud andmete töötlemine kolmanda isiku poolt lubatud andmesubjekti krediidivõimelisuse hindamise eesmärgil või muul samasugusel eesmärgil ning üksnes juhul, kui vastutav või volitatud töötleja on kontrollinud edastatavate andmete õigsust ja õiguslikku alust isikuandmete edastamiseks ning on registreerinud andmeedastuse.</w:t>
      </w:r>
      <w:r>
        <w:rPr>
          <w:rFonts w:asciiTheme="majorBidi" w:hAnsiTheme="majorBidi" w:cstheme="majorBidi"/>
          <w:szCs w:val="24"/>
        </w:rPr>
        <w:t xml:space="preserve"> IKS § 10 lg 2 punkti 4 alusel ei ole </w:t>
      </w:r>
      <w:r w:rsidRPr="00B52E9F">
        <w:rPr>
          <w:rFonts w:asciiTheme="majorBidi" w:hAnsiTheme="majorBidi" w:cstheme="majorBidi"/>
          <w:szCs w:val="24"/>
        </w:rPr>
        <w:t>lõikes 1 nimetatud eesmärgil</w:t>
      </w:r>
      <w:r>
        <w:rPr>
          <w:rFonts w:asciiTheme="majorBidi" w:hAnsiTheme="majorBidi" w:cstheme="majorBidi"/>
          <w:szCs w:val="24"/>
        </w:rPr>
        <w:t xml:space="preserve"> a</w:t>
      </w:r>
      <w:r w:rsidRPr="00B52E9F">
        <w:rPr>
          <w:rFonts w:asciiTheme="majorBidi" w:hAnsiTheme="majorBidi" w:cstheme="majorBidi"/>
          <w:szCs w:val="24"/>
        </w:rPr>
        <w:t>ndmeid koguda ja kolmandale isikule edastada lubatud, kui</w:t>
      </w:r>
      <w:r w:rsidRPr="00B52E9F">
        <w:rPr>
          <w:rFonts w:ascii="Arial" w:hAnsi="Arial" w:cs="Arial"/>
          <w:color w:val="202020"/>
          <w:sz w:val="21"/>
          <w:szCs w:val="21"/>
          <w:shd w:val="clear" w:color="auto" w:fill="FFFFFF"/>
        </w:rPr>
        <w:t xml:space="preserve"> </w:t>
      </w:r>
      <w:r>
        <w:rPr>
          <w:rFonts w:ascii="Arial" w:hAnsi="Arial" w:cs="Arial"/>
          <w:color w:val="202020"/>
          <w:sz w:val="21"/>
          <w:szCs w:val="21"/>
          <w:shd w:val="clear" w:color="auto" w:fill="FFFFFF"/>
        </w:rPr>
        <w:t>l</w:t>
      </w:r>
      <w:r w:rsidRPr="00B52E9F">
        <w:rPr>
          <w:rFonts w:asciiTheme="majorBidi" w:hAnsiTheme="majorBidi" w:cstheme="majorBidi"/>
          <w:szCs w:val="24"/>
        </w:rPr>
        <w:t>epingu rikkumisest on möödunud vähem kui 30 päeva</w:t>
      </w:r>
      <w:r>
        <w:rPr>
          <w:rFonts w:asciiTheme="majorBidi" w:hAnsiTheme="majorBidi" w:cstheme="majorBidi"/>
          <w:szCs w:val="24"/>
        </w:rPr>
        <w:t xml:space="preserve">. Käesoleva eelnõuga tehakse sellest reeglist erand, lubades krediidilepingust tuleneva kohustuse täitmisega </w:t>
      </w:r>
      <w:r w:rsidRPr="00E1732A">
        <w:rPr>
          <w:rFonts w:asciiTheme="majorBidi" w:hAnsiTheme="majorBidi" w:cstheme="majorBidi"/>
          <w:szCs w:val="24"/>
        </w:rPr>
        <w:t>viivit</w:t>
      </w:r>
      <w:r>
        <w:rPr>
          <w:rFonts w:asciiTheme="majorBidi" w:hAnsiTheme="majorBidi" w:cstheme="majorBidi"/>
          <w:szCs w:val="24"/>
        </w:rPr>
        <w:t>ami</w:t>
      </w:r>
      <w:r w:rsidRPr="00E1732A">
        <w:rPr>
          <w:rFonts w:asciiTheme="majorBidi" w:hAnsiTheme="majorBidi" w:cstheme="majorBidi"/>
          <w:szCs w:val="24"/>
        </w:rPr>
        <w:t>se</w:t>
      </w:r>
      <w:r>
        <w:rPr>
          <w:rFonts w:asciiTheme="majorBidi" w:hAnsiTheme="majorBidi" w:cstheme="majorBidi"/>
          <w:szCs w:val="24"/>
        </w:rPr>
        <w:t xml:space="preserve"> fakti registripidajale ja eelnõu § 10 lg 1 punktis 1 nimetatud isikutele avaldada </w:t>
      </w:r>
      <w:r w:rsidR="00863292">
        <w:rPr>
          <w:rFonts w:asciiTheme="majorBidi" w:hAnsiTheme="majorBidi" w:cstheme="majorBidi"/>
          <w:szCs w:val="24"/>
        </w:rPr>
        <w:t>juhul, kui võlasuhte rikkumisest on mööda 14 päeva. Info kohustuse rikkumise kohta</w:t>
      </w:r>
      <w:r w:rsidR="00863292" w:rsidRPr="00863292">
        <w:rPr>
          <w:rFonts w:asciiTheme="majorBidi" w:hAnsiTheme="majorBidi" w:cstheme="majorBidi"/>
          <w:szCs w:val="24"/>
        </w:rPr>
        <w:t xml:space="preserve"> võimaldab krediidiandjal paremini hinnata tarbija maksekäitumist ja sellest tulenevaid riske ning teha </w:t>
      </w:r>
      <w:r w:rsidR="00863292">
        <w:rPr>
          <w:rFonts w:asciiTheme="majorBidi" w:hAnsiTheme="majorBidi" w:cstheme="majorBidi"/>
          <w:szCs w:val="24"/>
        </w:rPr>
        <w:t>krediidivõimelisuse hindamise käigus</w:t>
      </w:r>
      <w:r w:rsidR="00863292" w:rsidRPr="00863292">
        <w:rPr>
          <w:rFonts w:asciiTheme="majorBidi" w:hAnsiTheme="majorBidi" w:cstheme="majorBidi"/>
          <w:szCs w:val="24"/>
        </w:rPr>
        <w:t xml:space="preserve"> teadlikum otsus</w:t>
      </w:r>
      <w:r w:rsidR="00863292">
        <w:rPr>
          <w:rFonts w:asciiTheme="majorBidi" w:hAnsiTheme="majorBidi" w:cstheme="majorBidi"/>
          <w:szCs w:val="24"/>
        </w:rPr>
        <w:t>.</w:t>
      </w:r>
    </w:p>
    <w:p w14:paraId="0AD87531" w14:textId="77777777" w:rsidR="007B19AA" w:rsidRDefault="007B19AA" w:rsidP="00DF3708">
      <w:pPr>
        <w:spacing w:after="0" w:line="240" w:lineRule="auto"/>
        <w:jc w:val="both"/>
        <w:rPr>
          <w:rFonts w:asciiTheme="majorBidi" w:hAnsiTheme="majorBidi" w:cstheme="majorBidi"/>
          <w:szCs w:val="24"/>
        </w:rPr>
      </w:pPr>
    </w:p>
    <w:p w14:paraId="36C3F88B" w14:textId="7675FE16" w:rsidR="00C72989" w:rsidRDefault="00AF6930"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Krediidiandja on kohustatud teavitama registripidajat tarbijaga sõlmitud krediidilepingust </w:t>
      </w:r>
      <w:r w:rsidR="00B36CE4">
        <w:rPr>
          <w:rFonts w:asciiTheme="majorBidi" w:hAnsiTheme="majorBidi" w:cstheme="majorBidi"/>
          <w:szCs w:val="24"/>
        </w:rPr>
        <w:t xml:space="preserve"> tuleneva nõude </w:t>
      </w:r>
      <w:r w:rsidR="00D671B8" w:rsidRPr="008D1D77">
        <w:rPr>
          <w:rFonts w:asciiTheme="majorBidi" w:hAnsiTheme="majorBidi" w:cstheme="majorBidi"/>
          <w:szCs w:val="24"/>
        </w:rPr>
        <w:t>kolmanda isiku poolt omandamise</w:t>
      </w:r>
      <w:r w:rsidR="00D671B8" w:rsidRPr="007727CA">
        <w:rPr>
          <w:rFonts w:asciiTheme="majorBidi" w:hAnsiTheme="majorBidi" w:cstheme="majorBidi"/>
          <w:szCs w:val="24"/>
        </w:rPr>
        <w:t xml:space="preserve"> fakt</w:t>
      </w:r>
      <w:r w:rsidR="00D671B8">
        <w:rPr>
          <w:rFonts w:asciiTheme="majorBidi" w:hAnsiTheme="majorBidi" w:cstheme="majorBidi"/>
          <w:szCs w:val="24"/>
        </w:rPr>
        <w:t xml:space="preserve">ist </w:t>
      </w:r>
      <w:r w:rsidR="00A7006F">
        <w:rPr>
          <w:rFonts w:asciiTheme="majorBidi" w:hAnsiTheme="majorBidi" w:cstheme="majorBidi"/>
          <w:szCs w:val="24"/>
        </w:rPr>
        <w:t>(punkt 1</w:t>
      </w:r>
      <w:r w:rsidR="00D671B8">
        <w:rPr>
          <w:rFonts w:asciiTheme="majorBidi" w:hAnsiTheme="majorBidi" w:cstheme="majorBidi"/>
          <w:szCs w:val="24"/>
        </w:rPr>
        <w:t>4</w:t>
      </w:r>
      <w:r w:rsidR="00A7006F">
        <w:rPr>
          <w:rFonts w:asciiTheme="majorBidi" w:hAnsiTheme="majorBidi" w:cstheme="majorBidi"/>
          <w:szCs w:val="24"/>
        </w:rPr>
        <w:t>)</w:t>
      </w:r>
      <w:r>
        <w:rPr>
          <w:rFonts w:asciiTheme="majorBidi" w:hAnsiTheme="majorBidi" w:cstheme="majorBidi"/>
          <w:szCs w:val="24"/>
        </w:rPr>
        <w:t xml:space="preserve">. </w:t>
      </w:r>
    </w:p>
    <w:p w14:paraId="2B8480E7" w14:textId="77777777" w:rsidR="00C72989" w:rsidRDefault="00C72989" w:rsidP="00DF3708">
      <w:pPr>
        <w:spacing w:after="0" w:line="240" w:lineRule="auto"/>
        <w:jc w:val="both"/>
        <w:rPr>
          <w:rFonts w:asciiTheme="majorBidi" w:hAnsiTheme="majorBidi" w:cstheme="majorBidi"/>
          <w:szCs w:val="24"/>
        </w:rPr>
      </w:pPr>
    </w:p>
    <w:p w14:paraId="3D724D70" w14:textId="03B78E4A" w:rsidR="003F32FB" w:rsidRDefault="008A09AE" w:rsidP="00DF3708">
      <w:pPr>
        <w:spacing w:after="0" w:line="240" w:lineRule="auto"/>
        <w:jc w:val="both"/>
        <w:rPr>
          <w:rFonts w:asciiTheme="majorBidi" w:hAnsiTheme="majorBidi" w:cstheme="majorBidi"/>
          <w:szCs w:val="24"/>
        </w:rPr>
      </w:pPr>
      <w:r>
        <w:rPr>
          <w:rFonts w:asciiTheme="majorBidi" w:hAnsiTheme="majorBidi" w:cstheme="majorBidi"/>
          <w:szCs w:val="24"/>
        </w:rPr>
        <w:t>Üldjuhul võõrandatakse nõue</w:t>
      </w:r>
      <w:r w:rsidR="00D671B8">
        <w:rPr>
          <w:rFonts w:asciiTheme="majorBidi" w:hAnsiTheme="majorBidi" w:cstheme="majorBidi"/>
          <w:szCs w:val="24"/>
        </w:rPr>
        <w:t xml:space="preserve"> </w:t>
      </w:r>
      <w:r w:rsidR="00D671B8" w:rsidRPr="00D671B8">
        <w:rPr>
          <w:rFonts w:asciiTheme="majorBidi" w:hAnsiTheme="majorBidi" w:cstheme="majorBidi"/>
          <w:szCs w:val="24"/>
        </w:rPr>
        <w:t>(VÕS § 164)</w:t>
      </w:r>
      <w:r w:rsidR="008425F3">
        <w:rPr>
          <w:rFonts w:asciiTheme="majorBidi" w:hAnsiTheme="majorBidi" w:cstheme="majorBidi"/>
          <w:szCs w:val="24"/>
        </w:rPr>
        <w:t xml:space="preserve">, </w:t>
      </w:r>
      <w:r>
        <w:rPr>
          <w:rFonts w:asciiTheme="majorBidi" w:hAnsiTheme="majorBidi" w:cstheme="majorBidi"/>
          <w:szCs w:val="24"/>
        </w:rPr>
        <w:t>kui krediidiandja jaoks ei ole</w:t>
      </w:r>
      <w:r w:rsidR="008425F3">
        <w:rPr>
          <w:rFonts w:asciiTheme="majorBidi" w:hAnsiTheme="majorBidi" w:cstheme="majorBidi"/>
          <w:szCs w:val="24"/>
        </w:rPr>
        <w:t xml:space="preserve"> </w:t>
      </w:r>
      <w:r>
        <w:rPr>
          <w:rFonts w:asciiTheme="majorBidi" w:hAnsiTheme="majorBidi" w:cstheme="majorBidi"/>
          <w:szCs w:val="24"/>
        </w:rPr>
        <w:t>krediidi teenindamine enam otstarbekas</w:t>
      </w:r>
      <w:r w:rsidR="00E7551D">
        <w:rPr>
          <w:rFonts w:asciiTheme="majorBidi" w:hAnsiTheme="majorBidi" w:cstheme="majorBidi"/>
          <w:szCs w:val="24"/>
        </w:rPr>
        <w:t xml:space="preserve"> tarbijapoolse kohustuse rikkumise tõttu</w:t>
      </w:r>
      <w:r w:rsidR="000B14B3">
        <w:rPr>
          <w:rFonts w:asciiTheme="majorBidi" w:hAnsiTheme="majorBidi" w:cstheme="majorBidi"/>
          <w:szCs w:val="24"/>
        </w:rPr>
        <w:t xml:space="preserve">, nt on tarbija </w:t>
      </w:r>
      <w:r w:rsidR="00C72989">
        <w:rPr>
          <w:rFonts w:asciiTheme="majorBidi" w:hAnsiTheme="majorBidi" w:cstheme="majorBidi"/>
          <w:szCs w:val="24"/>
        </w:rPr>
        <w:t xml:space="preserve">järjepidevalt </w:t>
      </w:r>
      <w:r w:rsidR="000B14B3">
        <w:rPr>
          <w:rFonts w:asciiTheme="majorBidi" w:hAnsiTheme="majorBidi" w:cstheme="majorBidi"/>
          <w:szCs w:val="24"/>
        </w:rPr>
        <w:t xml:space="preserve">viivitanud </w:t>
      </w:r>
      <w:r w:rsidR="00C72989">
        <w:rPr>
          <w:rFonts w:asciiTheme="majorBidi" w:hAnsiTheme="majorBidi" w:cstheme="majorBidi"/>
          <w:szCs w:val="24"/>
        </w:rPr>
        <w:t xml:space="preserve">krediidi </w:t>
      </w:r>
      <w:r w:rsidR="000B14B3">
        <w:rPr>
          <w:rFonts w:asciiTheme="majorBidi" w:hAnsiTheme="majorBidi" w:cstheme="majorBidi"/>
          <w:szCs w:val="24"/>
        </w:rPr>
        <w:t xml:space="preserve">osamaksete tasumisega või jätnud </w:t>
      </w:r>
      <w:r w:rsidR="00345A91">
        <w:rPr>
          <w:rFonts w:asciiTheme="majorBidi" w:hAnsiTheme="majorBidi" w:cstheme="majorBidi"/>
          <w:szCs w:val="24"/>
        </w:rPr>
        <w:t>osamaksed üldse</w:t>
      </w:r>
      <w:r w:rsidR="000B14B3">
        <w:rPr>
          <w:rFonts w:asciiTheme="majorBidi" w:hAnsiTheme="majorBidi" w:cstheme="majorBidi"/>
          <w:szCs w:val="24"/>
        </w:rPr>
        <w:t xml:space="preserve"> tasumata.</w:t>
      </w:r>
      <w:r w:rsidR="00345A91">
        <w:rPr>
          <w:rFonts w:asciiTheme="majorBidi" w:hAnsiTheme="majorBidi" w:cstheme="majorBidi"/>
          <w:szCs w:val="24"/>
        </w:rPr>
        <w:t xml:space="preserve"> </w:t>
      </w:r>
      <w:r w:rsidR="00C72989">
        <w:rPr>
          <w:rFonts w:asciiTheme="majorBidi" w:hAnsiTheme="majorBidi" w:cstheme="majorBidi"/>
          <w:szCs w:val="24"/>
        </w:rPr>
        <w:t xml:space="preserve">Nõude võõrandamisel ei vabane tarbija kohustusest nõue täita (krediit tagasi maksta), samas võib võlausaldaja vahetumise tõttu </w:t>
      </w:r>
      <w:r w:rsidR="00CD0296">
        <w:rPr>
          <w:rFonts w:asciiTheme="majorBidi" w:hAnsiTheme="majorBidi" w:cstheme="majorBidi"/>
          <w:szCs w:val="24"/>
        </w:rPr>
        <w:t>teave tarbijal lasuva finantskohustuse kohta krediiditeaberegistrist välja jääda (nt juhul, kui nõue võõrandatakse inkassoettevõtjale, kes ei ole krediiditeabe jagamise seaduse kohustatud subjekt)</w:t>
      </w:r>
      <w:r w:rsidR="00E0610D">
        <w:rPr>
          <w:rFonts w:asciiTheme="majorBidi" w:hAnsiTheme="majorBidi" w:cstheme="majorBidi"/>
          <w:szCs w:val="24"/>
        </w:rPr>
        <w:t>. Piltlikult väljendudes võib</w:t>
      </w:r>
      <w:r w:rsidR="003F32FB">
        <w:rPr>
          <w:rFonts w:asciiTheme="majorBidi" w:hAnsiTheme="majorBidi" w:cstheme="majorBidi"/>
          <w:szCs w:val="24"/>
        </w:rPr>
        <w:t xml:space="preserve"> sel juhul</w:t>
      </w:r>
      <w:r w:rsidR="00E0610D">
        <w:rPr>
          <w:rFonts w:asciiTheme="majorBidi" w:hAnsiTheme="majorBidi" w:cstheme="majorBidi"/>
          <w:szCs w:val="24"/>
        </w:rPr>
        <w:t xml:space="preserve"> </w:t>
      </w:r>
      <w:r w:rsidR="00A65468">
        <w:rPr>
          <w:rFonts w:asciiTheme="majorBidi" w:hAnsiTheme="majorBidi" w:cstheme="majorBidi"/>
          <w:szCs w:val="24"/>
        </w:rPr>
        <w:t>ühel päeval</w:t>
      </w:r>
      <w:r w:rsidR="00E0610D">
        <w:rPr>
          <w:rFonts w:asciiTheme="majorBidi" w:hAnsiTheme="majorBidi" w:cstheme="majorBidi"/>
          <w:szCs w:val="24"/>
        </w:rPr>
        <w:t xml:space="preserve"> tarbija kohta registrist nähtuda krediidijääk 6000 eurot ja igakuise krediidi tagasimakse summa 500 eurot ning </w:t>
      </w:r>
      <w:r w:rsidR="00A65468">
        <w:rPr>
          <w:rFonts w:asciiTheme="majorBidi" w:hAnsiTheme="majorBidi" w:cstheme="majorBidi"/>
          <w:szCs w:val="24"/>
        </w:rPr>
        <w:t>järgmisel päeval</w:t>
      </w:r>
      <w:r w:rsidR="00E0610D">
        <w:rPr>
          <w:rFonts w:asciiTheme="majorBidi" w:hAnsiTheme="majorBidi" w:cstheme="majorBidi"/>
          <w:szCs w:val="24"/>
        </w:rPr>
        <w:t xml:space="preserve"> </w:t>
      </w:r>
      <w:r w:rsidR="002C09BE">
        <w:rPr>
          <w:rFonts w:asciiTheme="majorBidi" w:hAnsiTheme="majorBidi" w:cstheme="majorBidi"/>
          <w:szCs w:val="24"/>
        </w:rPr>
        <w:t xml:space="preserve">tarbijal </w:t>
      </w:r>
      <w:r w:rsidR="003F32FB">
        <w:rPr>
          <w:rFonts w:asciiTheme="majorBidi" w:hAnsiTheme="majorBidi" w:cstheme="majorBidi"/>
          <w:szCs w:val="24"/>
        </w:rPr>
        <w:t xml:space="preserve">enam </w:t>
      </w:r>
      <w:r w:rsidR="00BB53B2">
        <w:rPr>
          <w:rFonts w:asciiTheme="majorBidi" w:hAnsiTheme="majorBidi" w:cstheme="majorBidi"/>
          <w:szCs w:val="24"/>
        </w:rPr>
        <w:t>krediidilepingust tulenevaid kohustusi</w:t>
      </w:r>
      <w:r w:rsidR="003F32FB">
        <w:rPr>
          <w:rFonts w:asciiTheme="majorBidi" w:hAnsiTheme="majorBidi" w:cstheme="majorBidi"/>
          <w:szCs w:val="24"/>
        </w:rPr>
        <w:t xml:space="preserve"> justkui </w:t>
      </w:r>
      <w:r w:rsidR="00491F88">
        <w:rPr>
          <w:rFonts w:asciiTheme="majorBidi" w:hAnsiTheme="majorBidi" w:cstheme="majorBidi"/>
          <w:szCs w:val="24"/>
        </w:rPr>
        <w:t xml:space="preserve">pole. </w:t>
      </w:r>
    </w:p>
    <w:p w14:paraId="0437D3A0" w14:textId="77777777" w:rsidR="00D671B8" w:rsidRDefault="00D671B8" w:rsidP="00DF3708">
      <w:pPr>
        <w:spacing w:after="0" w:line="240" w:lineRule="auto"/>
        <w:jc w:val="both"/>
        <w:rPr>
          <w:rFonts w:asciiTheme="majorBidi" w:hAnsiTheme="majorBidi" w:cstheme="majorBidi"/>
          <w:szCs w:val="24"/>
        </w:rPr>
      </w:pPr>
      <w:r>
        <w:rPr>
          <w:rFonts w:asciiTheme="majorBidi" w:hAnsiTheme="majorBidi" w:cstheme="majorBidi"/>
          <w:szCs w:val="24"/>
        </w:rPr>
        <w:t>L</w:t>
      </w:r>
      <w:r w:rsidRPr="00D671B8">
        <w:rPr>
          <w:rFonts w:asciiTheme="majorBidi" w:hAnsiTheme="majorBidi" w:cstheme="majorBidi"/>
          <w:szCs w:val="24"/>
        </w:rPr>
        <w:t>isaks nõude loovutamisele võidakse ka kogu leping</w:t>
      </w:r>
      <w:r>
        <w:rPr>
          <w:rFonts w:asciiTheme="majorBidi" w:hAnsiTheme="majorBidi" w:cstheme="majorBidi"/>
          <w:szCs w:val="24"/>
        </w:rPr>
        <w:t xml:space="preserve"> üle võtta</w:t>
      </w:r>
      <w:r w:rsidRPr="00D671B8">
        <w:rPr>
          <w:rFonts w:asciiTheme="majorBidi" w:hAnsiTheme="majorBidi" w:cstheme="majorBidi"/>
          <w:szCs w:val="24"/>
        </w:rPr>
        <w:t xml:space="preserve"> (VÕS § 179). </w:t>
      </w:r>
    </w:p>
    <w:p w14:paraId="5CC92039" w14:textId="77777777" w:rsidR="00D671B8" w:rsidRDefault="00D671B8" w:rsidP="00DF3708">
      <w:pPr>
        <w:spacing w:after="0" w:line="240" w:lineRule="auto"/>
        <w:jc w:val="both"/>
        <w:rPr>
          <w:rFonts w:asciiTheme="majorBidi" w:hAnsiTheme="majorBidi" w:cstheme="majorBidi"/>
          <w:szCs w:val="24"/>
        </w:rPr>
      </w:pPr>
    </w:p>
    <w:p w14:paraId="0F6ADE9C" w14:textId="77777777" w:rsidR="00D671B8" w:rsidRDefault="00D671B8" w:rsidP="00DF3708">
      <w:pPr>
        <w:spacing w:after="0" w:line="240" w:lineRule="auto"/>
        <w:jc w:val="both"/>
        <w:rPr>
          <w:rFonts w:asciiTheme="majorBidi" w:hAnsiTheme="majorBidi" w:cstheme="majorBidi"/>
          <w:szCs w:val="24"/>
        </w:rPr>
      </w:pPr>
      <w:r>
        <w:rPr>
          <w:rFonts w:asciiTheme="majorBidi" w:hAnsiTheme="majorBidi" w:cstheme="majorBidi"/>
          <w:szCs w:val="24"/>
        </w:rPr>
        <w:t>Eelnõuga hõlmatakse mõlemad kirjeldatud juhud ja seda tähistatakse terminiga nõude kolmanda isiku poolt omandamine.</w:t>
      </w:r>
    </w:p>
    <w:p w14:paraId="705D1224" w14:textId="6FBF0D37" w:rsidR="003F32FB" w:rsidRDefault="00D671B8"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 </w:t>
      </w:r>
    </w:p>
    <w:p w14:paraId="6C1D1DEC" w14:textId="48FE198F" w:rsidR="002C09BE" w:rsidRDefault="00BA3829" w:rsidP="00DF3708">
      <w:pPr>
        <w:spacing w:after="0" w:line="240" w:lineRule="auto"/>
        <w:jc w:val="both"/>
        <w:rPr>
          <w:rFonts w:asciiTheme="majorBidi" w:hAnsiTheme="majorBidi" w:cstheme="majorBidi"/>
          <w:szCs w:val="24"/>
        </w:rPr>
      </w:pPr>
      <w:r>
        <w:rPr>
          <w:rFonts w:asciiTheme="majorBidi" w:hAnsiTheme="majorBidi" w:cstheme="majorBidi"/>
          <w:szCs w:val="24"/>
        </w:rPr>
        <w:t>Info selle kohta, et nõ</w:t>
      </w:r>
      <w:r w:rsidR="00D671B8">
        <w:rPr>
          <w:rFonts w:asciiTheme="majorBidi" w:hAnsiTheme="majorBidi" w:cstheme="majorBidi"/>
          <w:szCs w:val="24"/>
        </w:rPr>
        <w:t>ude on omandanud kolmas isik</w:t>
      </w:r>
      <w:r>
        <w:rPr>
          <w:rFonts w:asciiTheme="majorBidi" w:hAnsiTheme="majorBidi" w:cstheme="majorBidi"/>
          <w:szCs w:val="24"/>
        </w:rPr>
        <w:t xml:space="preserve"> annab</w:t>
      </w:r>
      <w:r w:rsidR="00BB53B2">
        <w:rPr>
          <w:rFonts w:asciiTheme="majorBidi" w:hAnsiTheme="majorBidi" w:cstheme="majorBidi"/>
          <w:szCs w:val="24"/>
        </w:rPr>
        <w:t xml:space="preserve"> </w:t>
      </w:r>
      <w:r>
        <w:rPr>
          <w:rFonts w:asciiTheme="majorBidi" w:hAnsiTheme="majorBidi" w:cstheme="majorBidi"/>
          <w:szCs w:val="24"/>
        </w:rPr>
        <w:t>krediidiandjale</w:t>
      </w:r>
      <w:r w:rsidR="00D671B8">
        <w:rPr>
          <w:rFonts w:asciiTheme="majorBidi" w:hAnsiTheme="majorBidi" w:cstheme="majorBidi"/>
          <w:szCs w:val="24"/>
        </w:rPr>
        <w:t xml:space="preserve"> tarbija krediidivõimelisuse hindamisel</w:t>
      </w:r>
      <w:r>
        <w:rPr>
          <w:rFonts w:asciiTheme="majorBidi" w:hAnsiTheme="majorBidi" w:cstheme="majorBidi"/>
          <w:szCs w:val="24"/>
        </w:rPr>
        <w:t xml:space="preserve"> vajaliku</w:t>
      </w:r>
      <w:r w:rsidR="00D671B8">
        <w:rPr>
          <w:rFonts w:asciiTheme="majorBidi" w:hAnsiTheme="majorBidi" w:cstheme="majorBidi"/>
          <w:szCs w:val="24"/>
        </w:rPr>
        <w:t xml:space="preserve"> info</w:t>
      </w:r>
      <w:r>
        <w:rPr>
          <w:rFonts w:asciiTheme="majorBidi" w:hAnsiTheme="majorBidi" w:cstheme="majorBidi"/>
          <w:szCs w:val="24"/>
        </w:rPr>
        <w:t>. Seda teavet ei kuvata krediidiandjale siiski lõputult.</w:t>
      </w:r>
      <w:r w:rsidR="00892EB1">
        <w:rPr>
          <w:rFonts w:asciiTheme="majorBidi" w:hAnsiTheme="majorBidi" w:cstheme="majorBidi"/>
          <w:szCs w:val="24"/>
        </w:rPr>
        <w:t xml:space="preserve"> </w:t>
      </w:r>
      <w:r w:rsidR="00BB53B2">
        <w:rPr>
          <w:rFonts w:asciiTheme="majorBidi" w:hAnsiTheme="majorBidi" w:cstheme="majorBidi"/>
          <w:szCs w:val="24"/>
        </w:rPr>
        <w:t>Olukorras,</w:t>
      </w:r>
      <w:r w:rsidR="00892EB1">
        <w:rPr>
          <w:rFonts w:asciiTheme="majorBidi" w:hAnsiTheme="majorBidi" w:cstheme="majorBidi"/>
          <w:szCs w:val="24"/>
        </w:rPr>
        <w:t xml:space="preserve"> kus tarbija on nõude pärast selle võõrandamist täitnud, ent </w:t>
      </w:r>
      <w:r w:rsidR="00BB53B2">
        <w:rPr>
          <w:rFonts w:asciiTheme="majorBidi" w:hAnsiTheme="majorBidi" w:cstheme="majorBidi"/>
          <w:szCs w:val="24"/>
        </w:rPr>
        <w:t>nii krediidiandjal kui ka registripidajal puudub</w:t>
      </w:r>
      <w:r w:rsidR="00892EB1">
        <w:rPr>
          <w:rFonts w:asciiTheme="majorBidi" w:hAnsiTheme="majorBidi" w:cstheme="majorBidi"/>
          <w:szCs w:val="24"/>
        </w:rPr>
        <w:t xml:space="preserve"> võimalus seda kontrollida, </w:t>
      </w:r>
      <w:r w:rsidR="001F1D62">
        <w:rPr>
          <w:rFonts w:asciiTheme="majorBidi" w:hAnsiTheme="majorBidi" w:cstheme="majorBidi"/>
          <w:szCs w:val="24"/>
        </w:rPr>
        <w:t>tuleb regulatsiooniga leida</w:t>
      </w:r>
      <w:r w:rsidR="00892EB1">
        <w:rPr>
          <w:rFonts w:asciiTheme="majorBidi" w:hAnsiTheme="majorBidi" w:cstheme="majorBidi"/>
          <w:szCs w:val="24"/>
        </w:rPr>
        <w:t xml:space="preserve"> mõistlik lahendus. Eelnõuga nähaksegi ette, et nõude </w:t>
      </w:r>
      <w:r w:rsidR="00D671B8">
        <w:rPr>
          <w:rFonts w:asciiTheme="majorBidi" w:hAnsiTheme="majorBidi" w:cstheme="majorBidi"/>
          <w:szCs w:val="24"/>
        </w:rPr>
        <w:t>kolmanda isiku poolt võõrandamise</w:t>
      </w:r>
      <w:r w:rsidR="00892EB1">
        <w:rPr>
          <w:rFonts w:asciiTheme="majorBidi" w:hAnsiTheme="majorBidi" w:cstheme="majorBidi"/>
          <w:szCs w:val="24"/>
        </w:rPr>
        <w:t xml:space="preserve"> faktile on krediidiandjal registris juurdepääs </w:t>
      </w:r>
      <w:r w:rsidR="00D671B8">
        <w:rPr>
          <w:szCs w:val="24"/>
        </w:rPr>
        <w:t>45</w:t>
      </w:r>
      <w:r w:rsidR="00892EB1">
        <w:rPr>
          <w:szCs w:val="24"/>
        </w:rPr>
        <w:t xml:space="preserve"> päeva jooksul andmete krediiditeaberegistrisse kandmisest arvates</w:t>
      </w:r>
      <w:r w:rsidR="00892EB1">
        <w:rPr>
          <w:rFonts w:asciiTheme="majorBidi" w:hAnsiTheme="majorBidi" w:cstheme="majorBidi"/>
          <w:szCs w:val="24"/>
        </w:rPr>
        <w:t xml:space="preserve"> (eelnõu § 10 lõige </w:t>
      </w:r>
      <w:r w:rsidR="008E70D6">
        <w:rPr>
          <w:rFonts w:asciiTheme="majorBidi" w:hAnsiTheme="majorBidi" w:cstheme="majorBidi"/>
          <w:szCs w:val="24"/>
        </w:rPr>
        <w:t>5</w:t>
      </w:r>
      <w:r w:rsidR="00892EB1">
        <w:rPr>
          <w:rFonts w:asciiTheme="majorBidi" w:hAnsiTheme="majorBidi" w:cstheme="majorBidi"/>
          <w:szCs w:val="24"/>
        </w:rPr>
        <w:t xml:space="preserve">).  </w:t>
      </w:r>
      <w:r w:rsidR="00BB53B2">
        <w:rPr>
          <w:rFonts w:asciiTheme="majorBidi" w:hAnsiTheme="majorBidi" w:cstheme="majorBidi"/>
          <w:szCs w:val="24"/>
        </w:rPr>
        <w:t xml:space="preserve"> </w:t>
      </w:r>
      <w:r>
        <w:rPr>
          <w:rFonts w:asciiTheme="majorBidi" w:hAnsiTheme="majorBidi" w:cstheme="majorBidi"/>
          <w:szCs w:val="24"/>
        </w:rPr>
        <w:t xml:space="preserve"> </w:t>
      </w:r>
    </w:p>
    <w:p w14:paraId="2CB96AF0" w14:textId="17E8EB0A" w:rsidR="00B36CE4" w:rsidRDefault="00B36CE4" w:rsidP="00DF3708">
      <w:pPr>
        <w:spacing w:after="0" w:line="240" w:lineRule="auto"/>
        <w:jc w:val="both"/>
        <w:rPr>
          <w:rFonts w:asciiTheme="majorBidi" w:hAnsiTheme="majorBidi" w:cstheme="majorBidi"/>
          <w:szCs w:val="24"/>
        </w:rPr>
      </w:pPr>
    </w:p>
    <w:p w14:paraId="19FA5B8E" w14:textId="4CCCC851" w:rsidR="00892EB1" w:rsidRDefault="00892EB1" w:rsidP="00DF3708">
      <w:pPr>
        <w:spacing w:after="0" w:line="240" w:lineRule="auto"/>
        <w:jc w:val="both"/>
        <w:rPr>
          <w:rFonts w:asciiTheme="majorBidi" w:hAnsiTheme="majorBidi" w:cstheme="majorBidi"/>
          <w:szCs w:val="24"/>
        </w:rPr>
      </w:pPr>
      <w:r w:rsidRPr="00892EB1">
        <w:rPr>
          <w:rFonts w:asciiTheme="majorBidi" w:hAnsiTheme="majorBidi" w:cstheme="majorBidi"/>
          <w:b/>
          <w:bCs/>
          <w:szCs w:val="24"/>
        </w:rPr>
        <w:t>Lõige 2</w:t>
      </w:r>
      <w:r>
        <w:rPr>
          <w:rFonts w:asciiTheme="majorBidi" w:hAnsiTheme="majorBidi" w:cstheme="majorBidi"/>
          <w:szCs w:val="24"/>
        </w:rPr>
        <w:t xml:space="preserve"> sätestab, et</w:t>
      </w:r>
      <w:r w:rsidR="00DE1D12">
        <w:rPr>
          <w:rFonts w:asciiTheme="majorBidi" w:hAnsiTheme="majorBidi" w:cstheme="majorBidi"/>
          <w:szCs w:val="24"/>
        </w:rPr>
        <w:t xml:space="preserve"> sama paragrahvi</w:t>
      </w:r>
      <w:r>
        <w:rPr>
          <w:rFonts w:asciiTheme="majorBidi" w:hAnsiTheme="majorBidi" w:cstheme="majorBidi"/>
          <w:szCs w:val="24"/>
        </w:rPr>
        <w:t xml:space="preserve"> </w:t>
      </w:r>
      <w:r>
        <w:rPr>
          <w:szCs w:val="24"/>
        </w:rPr>
        <w:t>lõike 1 punktis 13 nimetatud andmed</w:t>
      </w:r>
      <w:r w:rsidR="00DE1D12">
        <w:rPr>
          <w:szCs w:val="24"/>
        </w:rPr>
        <w:t xml:space="preserve"> (k</w:t>
      </w:r>
      <w:r w:rsidR="00DE1D12">
        <w:rPr>
          <w:rFonts w:asciiTheme="majorBidi" w:hAnsiTheme="majorBidi" w:cstheme="majorBidi"/>
          <w:szCs w:val="24"/>
        </w:rPr>
        <w:t xml:space="preserve">rediidilepingust tuleneva kohustuse täitmisega </w:t>
      </w:r>
      <w:r w:rsidR="00DE1D12" w:rsidRPr="00E1732A">
        <w:rPr>
          <w:rFonts w:asciiTheme="majorBidi" w:hAnsiTheme="majorBidi" w:cstheme="majorBidi"/>
          <w:szCs w:val="24"/>
        </w:rPr>
        <w:t>viivit</w:t>
      </w:r>
      <w:r w:rsidR="00DE1D12">
        <w:rPr>
          <w:rFonts w:asciiTheme="majorBidi" w:hAnsiTheme="majorBidi" w:cstheme="majorBidi"/>
          <w:szCs w:val="24"/>
        </w:rPr>
        <w:t>ami</w:t>
      </w:r>
      <w:r w:rsidR="00DE1D12" w:rsidRPr="00E1732A">
        <w:rPr>
          <w:rFonts w:asciiTheme="majorBidi" w:hAnsiTheme="majorBidi" w:cstheme="majorBidi"/>
          <w:szCs w:val="24"/>
        </w:rPr>
        <w:t>se</w:t>
      </w:r>
      <w:r w:rsidR="00DE1D12">
        <w:rPr>
          <w:rFonts w:asciiTheme="majorBidi" w:hAnsiTheme="majorBidi" w:cstheme="majorBidi"/>
          <w:szCs w:val="24"/>
        </w:rPr>
        <w:t xml:space="preserve"> aeg)</w:t>
      </w:r>
      <w:r>
        <w:rPr>
          <w:szCs w:val="24"/>
        </w:rPr>
        <w:t xml:space="preserve"> edastab krediidiandja registripidajale üksnes juhul, kui kohustuse täitmisega viivitamisest on möödunud </w:t>
      </w:r>
      <w:r w:rsidR="008E70D6">
        <w:rPr>
          <w:szCs w:val="24"/>
        </w:rPr>
        <w:t>14</w:t>
      </w:r>
      <w:r w:rsidRPr="00D93F73">
        <w:rPr>
          <w:rFonts w:asciiTheme="majorBidi" w:hAnsiTheme="majorBidi" w:cstheme="majorBidi"/>
          <w:szCs w:val="24"/>
        </w:rPr>
        <w:t xml:space="preserve"> päeva</w:t>
      </w:r>
      <w:r w:rsidR="00DE1D12">
        <w:rPr>
          <w:rFonts w:asciiTheme="majorBidi" w:hAnsiTheme="majorBidi" w:cstheme="majorBidi"/>
          <w:szCs w:val="24"/>
        </w:rPr>
        <w:t xml:space="preserve">. </w:t>
      </w:r>
    </w:p>
    <w:p w14:paraId="1C996408" w14:textId="77777777" w:rsidR="00DE1D12" w:rsidRDefault="00DE1D12" w:rsidP="00DF3708">
      <w:pPr>
        <w:spacing w:after="0" w:line="240" w:lineRule="auto"/>
        <w:jc w:val="both"/>
        <w:rPr>
          <w:rFonts w:asciiTheme="majorBidi" w:hAnsiTheme="majorBidi" w:cstheme="majorBidi"/>
          <w:szCs w:val="24"/>
        </w:rPr>
      </w:pPr>
    </w:p>
    <w:p w14:paraId="51F0CC58" w14:textId="4535900D" w:rsidR="00DE1D12" w:rsidRDefault="00DE1D12"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Sätte mõte on </w:t>
      </w:r>
      <w:r w:rsidR="00C56019">
        <w:rPr>
          <w:rFonts w:asciiTheme="majorBidi" w:hAnsiTheme="majorBidi" w:cstheme="majorBidi"/>
          <w:szCs w:val="24"/>
        </w:rPr>
        <w:t xml:space="preserve">kehtestada mõistlik aeg, mille jooksul võiks tarbija oma kohustuse veel täita enne, kui andmed kohustuse täitmisega viivitamise kohta registrisse kantakse ja teistele krediidiandjatele kättesaadavaks tehakse. Eelnõus on sellise mõistliku ajana nähtud </w:t>
      </w:r>
      <w:r w:rsidR="008E70D6">
        <w:rPr>
          <w:rFonts w:asciiTheme="majorBidi" w:hAnsiTheme="majorBidi" w:cstheme="majorBidi"/>
          <w:szCs w:val="24"/>
        </w:rPr>
        <w:t>14</w:t>
      </w:r>
      <w:r w:rsidR="00C56019">
        <w:rPr>
          <w:rFonts w:asciiTheme="majorBidi" w:hAnsiTheme="majorBidi" w:cstheme="majorBidi"/>
          <w:szCs w:val="24"/>
        </w:rPr>
        <w:t xml:space="preserve"> päeva. </w:t>
      </w:r>
    </w:p>
    <w:p w14:paraId="325225A1" w14:textId="77777777" w:rsidR="00EF6522" w:rsidRDefault="00EF6522" w:rsidP="00DF3708">
      <w:pPr>
        <w:spacing w:after="0" w:line="240" w:lineRule="auto"/>
        <w:jc w:val="both"/>
        <w:rPr>
          <w:rFonts w:cs="Times New Roman"/>
          <w:b/>
          <w:bCs/>
          <w:szCs w:val="24"/>
        </w:rPr>
      </w:pPr>
    </w:p>
    <w:p w14:paraId="77943048" w14:textId="02051B05" w:rsidR="00327735" w:rsidRDefault="00327735" w:rsidP="00DF3708">
      <w:pPr>
        <w:spacing w:after="0" w:line="240" w:lineRule="auto"/>
        <w:jc w:val="both"/>
        <w:rPr>
          <w:szCs w:val="24"/>
        </w:rPr>
      </w:pPr>
      <w:r>
        <w:rPr>
          <w:rFonts w:cs="Times New Roman"/>
          <w:b/>
          <w:bCs/>
          <w:szCs w:val="24"/>
        </w:rPr>
        <w:t>Lõikega 3</w:t>
      </w:r>
      <w:r>
        <w:rPr>
          <w:rFonts w:cs="Times New Roman"/>
          <w:szCs w:val="24"/>
        </w:rPr>
        <w:t xml:space="preserve"> kohustatakse </w:t>
      </w:r>
      <w:r>
        <w:rPr>
          <w:szCs w:val="24"/>
        </w:rPr>
        <w:t xml:space="preserve">registripidajat pidama </w:t>
      </w:r>
      <w:r w:rsidRPr="000C6DBB">
        <w:rPr>
          <w:szCs w:val="24"/>
        </w:rPr>
        <w:t xml:space="preserve">andmete töötlemise kohta </w:t>
      </w:r>
      <w:r w:rsidRPr="00A7009A">
        <w:rPr>
          <w:szCs w:val="24"/>
        </w:rPr>
        <w:t>logi</w:t>
      </w:r>
      <w:r>
        <w:rPr>
          <w:szCs w:val="24"/>
        </w:rPr>
        <w:t>sid. Logid</w:t>
      </w:r>
      <w:r w:rsidRPr="00A7009A">
        <w:rPr>
          <w:szCs w:val="24"/>
        </w:rPr>
        <w:t xml:space="preserve"> peavad </w:t>
      </w:r>
      <w:r>
        <w:rPr>
          <w:szCs w:val="24"/>
        </w:rPr>
        <w:t>sisaldama teavet krediiditeabe töötlemise</w:t>
      </w:r>
      <w:r w:rsidRPr="00A7009A">
        <w:rPr>
          <w:szCs w:val="24"/>
        </w:rPr>
        <w:t xml:space="preserve"> põhjenduse, </w:t>
      </w:r>
      <w:r>
        <w:rPr>
          <w:szCs w:val="24"/>
        </w:rPr>
        <w:t>aja ja</w:t>
      </w:r>
      <w:r w:rsidRPr="00A7009A">
        <w:rPr>
          <w:szCs w:val="24"/>
        </w:rPr>
        <w:t xml:space="preserve"> </w:t>
      </w:r>
      <w:r>
        <w:rPr>
          <w:szCs w:val="24"/>
        </w:rPr>
        <w:t>andmeid töödelnud</w:t>
      </w:r>
      <w:r w:rsidRPr="00A7009A">
        <w:rPr>
          <w:szCs w:val="24"/>
        </w:rPr>
        <w:t xml:space="preserve"> isiku kohta</w:t>
      </w:r>
      <w:r>
        <w:rPr>
          <w:szCs w:val="24"/>
        </w:rPr>
        <w:t xml:space="preserve">. </w:t>
      </w:r>
    </w:p>
    <w:p w14:paraId="6B6326EC" w14:textId="77777777" w:rsidR="00327735" w:rsidRDefault="00327735" w:rsidP="00DF3708">
      <w:pPr>
        <w:spacing w:after="0" w:line="240" w:lineRule="auto"/>
        <w:jc w:val="both"/>
        <w:rPr>
          <w:szCs w:val="24"/>
        </w:rPr>
      </w:pPr>
    </w:p>
    <w:p w14:paraId="4D1FF262" w14:textId="77777777" w:rsidR="00FD4861" w:rsidRDefault="00FD4861" w:rsidP="00DF3708">
      <w:pPr>
        <w:spacing w:after="0" w:line="240" w:lineRule="auto"/>
        <w:jc w:val="both"/>
      </w:pPr>
      <w:r w:rsidRPr="00FD4861">
        <w:rPr>
          <w:szCs w:val="24"/>
        </w:rPr>
        <w:t xml:space="preserve">Inimese õiguse tutvuda enda andmetega tagab IKÜM artikkel 15. </w:t>
      </w:r>
      <w:r>
        <w:rPr>
          <w:szCs w:val="24"/>
        </w:rPr>
        <w:t xml:space="preserve">IKÜM ei kohusta vastutavat töötlejat pidama logisid. Samas on tegemist efektiivse meetmega, mis suurendab isikuandmete töötlemise läbipaistvust ja toetab vastutavat töötlejat isikuandmete töötlemise seaduslikkuse tõendamiskohustuse täitmisel. Logide pidamine on tulemuslik, kui logides sisaldub piisav info. Seetõttu sätestatakse ka logides kohustuslikuna sisalduv teave –  </w:t>
      </w:r>
      <w:r w:rsidRPr="00B6020D">
        <w:rPr>
          <w:szCs w:val="24"/>
        </w:rPr>
        <w:t xml:space="preserve"> </w:t>
      </w:r>
      <w:r>
        <w:rPr>
          <w:szCs w:val="24"/>
        </w:rPr>
        <w:t>krediiditeabe töötlemise</w:t>
      </w:r>
      <w:r w:rsidRPr="00A7009A">
        <w:rPr>
          <w:szCs w:val="24"/>
        </w:rPr>
        <w:t xml:space="preserve"> põhjendus, </w:t>
      </w:r>
      <w:r>
        <w:rPr>
          <w:szCs w:val="24"/>
        </w:rPr>
        <w:t>aeg ja</w:t>
      </w:r>
      <w:r w:rsidRPr="00A7009A">
        <w:rPr>
          <w:szCs w:val="24"/>
        </w:rPr>
        <w:t xml:space="preserve"> </w:t>
      </w:r>
      <w:r>
        <w:rPr>
          <w:szCs w:val="24"/>
        </w:rPr>
        <w:t>andmeid töödelnud</w:t>
      </w:r>
      <w:r w:rsidRPr="00A7009A">
        <w:rPr>
          <w:szCs w:val="24"/>
        </w:rPr>
        <w:t xml:space="preserve"> isik</w:t>
      </w:r>
      <w:r>
        <w:rPr>
          <w:szCs w:val="24"/>
        </w:rPr>
        <w:t>.</w:t>
      </w:r>
      <w:r w:rsidRPr="00FD4861">
        <w:t xml:space="preserve"> </w:t>
      </w:r>
    </w:p>
    <w:p w14:paraId="3D97F7B0" w14:textId="77777777" w:rsidR="00FD4861" w:rsidRDefault="00FD4861" w:rsidP="00DF3708">
      <w:pPr>
        <w:spacing w:after="0" w:line="240" w:lineRule="auto"/>
        <w:jc w:val="both"/>
      </w:pPr>
    </w:p>
    <w:p w14:paraId="650A4195" w14:textId="1EFF617E" w:rsidR="002F6803" w:rsidRDefault="00FD4861" w:rsidP="00DF3708">
      <w:pPr>
        <w:spacing w:after="0" w:line="240" w:lineRule="auto"/>
        <w:jc w:val="both"/>
        <w:rPr>
          <w:szCs w:val="24"/>
        </w:rPr>
      </w:pPr>
      <w:r w:rsidRPr="00FD4861">
        <w:rPr>
          <w:szCs w:val="24"/>
        </w:rPr>
        <w:t>Kuna logiandmed on ka isikuandmed, siis on tarbijale</w:t>
      </w:r>
      <w:r>
        <w:rPr>
          <w:szCs w:val="24"/>
        </w:rPr>
        <w:t xml:space="preserve"> ja käendajale kui andmesubjektidele</w:t>
      </w:r>
      <w:r w:rsidRPr="00FD4861">
        <w:rPr>
          <w:szCs w:val="24"/>
        </w:rPr>
        <w:t xml:space="preserve"> IKÜM art 15 alusel tagatud võimalus tutvuda ka </w:t>
      </w:r>
      <w:r>
        <w:rPr>
          <w:szCs w:val="24"/>
        </w:rPr>
        <w:t xml:space="preserve">registri </w:t>
      </w:r>
      <w:r w:rsidRPr="00FD4861">
        <w:rPr>
          <w:szCs w:val="24"/>
        </w:rPr>
        <w:t xml:space="preserve">logiandmetega. </w:t>
      </w:r>
    </w:p>
    <w:p w14:paraId="4FF7C72F" w14:textId="77777777" w:rsidR="00FD4861" w:rsidRDefault="00FD4861" w:rsidP="00DF3708">
      <w:pPr>
        <w:spacing w:after="0" w:line="240" w:lineRule="auto"/>
        <w:jc w:val="both"/>
        <w:rPr>
          <w:szCs w:val="24"/>
        </w:rPr>
      </w:pPr>
    </w:p>
    <w:p w14:paraId="7B8922AE" w14:textId="45A41935" w:rsidR="00D56EC0" w:rsidRDefault="002F6803" w:rsidP="00D56EC0">
      <w:pPr>
        <w:spacing w:after="0" w:line="240" w:lineRule="auto"/>
        <w:jc w:val="both"/>
        <w:rPr>
          <w:szCs w:val="24"/>
        </w:rPr>
      </w:pPr>
      <w:r w:rsidRPr="00D54393">
        <w:rPr>
          <w:b/>
          <w:bCs/>
          <w:szCs w:val="24"/>
        </w:rPr>
        <w:t>Lõikega 4</w:t>
      </w:r>
      <w:r>
        <w:rPr>
          <w:szCs w:val="24"/>
        </w:rPr>
        <w:t xml:space="preserve"> kehtestatakse volitu</w:t>
      </w:r>
      <w:r w:rsidR="00B52E9F">
        <w:rPr>
          <w:szCs w:val="24"/>
        </w:rPr>
        <w:t>s</w:t>
      </w:r>
      <w:r>
        <w:rPr>
          <w:szCs w:val="24"/>
        </w:rPr>
        <w:t>norm rahandusministrile krediiditeaber</w:t>
      </w:r>
      <w:r w:rsidRPr="009E4814">
        <w:rPr>
          <w:szCs w:val="24"/>
        </w:rPr>
        <w:t>egistrisse kantavate andmete</w:t>
      </w:r>
      <w:r>
        <w:rPr>
          <w:szCs w:val="24"/>
        </w:rPr>
        <w:t xml:space="preserve"> täpsema</w:t>
      </w:r>
      <w:r w:rsidRPr="009E4814">
        <w:rPr>
          <w:szCs w:val="24"/>
        </w:rPr>
        <w:t xml:space="preserve"> koosseisu</w:t>
      </w:r>
      <w:r>
        <w:rPr>
          <w:szCs w:val="24"/>
        </w:rPr>
        <w:t xml:space="preserve"> ja </w:t>
      </w:r>
      <w:r w:rsidRPr="00AB2443">
        <w:rPr>
          <w:szCs w:val="24"/>
        </w:rPr>
        <w:t>registri pidamise korra</w:t>
      </w:r>
      <w:r w:rsidRPr="009E4814">
        <w:rPr>
          <w:szCs w:val="24"/>
        </w:rPr>
        <w:t xml:space="preserve"> kehtest</w:t>
      </w:r>
      <w:r>
        <w:rPr>
          <w:szCs w:val="24"/>
        </w:rPr>
        <w:t xml:space="preserve">amiseks. Määruses </w:t>
      </w:r>
      <w:r w:rsidR="00D56EC0">
        <w:rPr>
          <w:szCs w:val="24"/>
        </w:rPr>
        <w:t xml:space="preserve"> sätestatakse:</w:t>
      </w:r>
    </w:p>
    <w:p w14:paraId="6B869873" w14:textId="78FC20F4" w:rsidR="00D56EC0" w:rsidRDefault="00D56EC0" w:rsidP="00D56EC0">
      <w:pPr>
        <w:spacing w:after="0" w:line="240" w:lineRule="auto"/>
        <w:jc w:val="both"/>
        <w:rPr>
          <w:szCs w:val="24"/>
        </w:rPr>
      </w:pPr>
      <w:r>
        <w:rPr>
          <w:szCs w:val="24"/>
        </w:rPr>
        <w:t xml:space="preserve">1) </w:t>
      </w:r>
      <w:r w:rsidRPr="004F0B42">
        <w:rPr>
          <w:szCs w:val="24"/>
        </w:rPr>
        <w:t>infosüsteemi kogutavate andmete</w:t>
      </w:r>
      <w:r>
        <w:rPr>
          <w:szCs w:val="24"/>
        </w:rPr>
        <w:t xml:space="preserve"> täpsem</w:t>
      </w:r>
      <w:r w:rsidRPr="004F0B42">
        <w:rPr>
          <w:szCs w:val="24"/>
        </w:rPr>
        <w:t xml:space="preserve"> koosseis</w:t>
      </w:r>
      <w:r>
        <w:rPr>
          <w:szCs w:val="24"/>
        </w:rPr>
        <w:t>;</w:t>
      </w:r>
    </w:p>
    <w:p w14:paraId="2593721C" w14:textId="77777777" w:rsidR="00D56EC0" w:rsidRDefault="00D56EC0" w:rsidP="00D56EC0">
      <w:pPr>
        <w:spacing w:after="0" w:line="240" w:lineRule="auto"/>
        <w:jc w:val="both"/>
        <w:rPr>
          <w:szCs w:val="24"/>
        </w:rPr>
      </w:pPr>
      <w:r>
        <w:rPr>
          <w:szCs w:val="24"/>
        </w:rPr>
        <w:t xml:space="preserve">2) </w:t>
      </w:r>
      <w:r w:rsidRPr="004F0B42">
        <w:rPr>
          <w:szCs w:val="24"/>
        </w:rPr>
        <w:t>andmete</w:t>
      </w:r>
      <w:r>
        <w:rPr>
          <w:szCs w:val="24"/>
        </w:rPr>
        <w:t xml:space="preserve"> </w:t>
      </w:r>
      <w:r w:rsidRPr="004F0B42">
        <w:rPr>
          <w:szCs w:val="24"/>
        </w:rPr>
        <w:t>õigsuse tagamise kord</w:t>
      </w:r>
      <w:r>
        <w:rPr>
          <w:szCs w:val="24"/>
        </w:rPr>
        <w:t>;</w:t>
      </w:r>
    </w:p>
    <w:p w14:paraId="248D593E" w14:textId="77777777" w:rsidR="00D56EC0" w:rsidRDefault="00D56EC0" w:rsidP="00D56EC0">
      <w:pPr>
        <w:spacing w:after="0" w:line="240" w:lineRule="auto"/>
        <w:jc w:val="both"/>
        <w:rPr>
          <w:szCs w:val="24"/>
        </w:rPr>
      </w:pPr>
      <w:r>
        <w:rPr>
          <w:szCs w:val="24"/>
        </w:rPr>
        <w:t xml:space="preserve">3) </w:t>
      </w:r>
      <w:r w:rsidRPr="004F0B42">
        <w:rPr>
          <w:szCs w:val="24"/>
        </w:rPr>
        <w:t xml:space="preserve">andmetele juurdepääsu </w:t>
      </w:r>
      <w:r>
        <w:rPr>
          <w:szCs w:val="24"/>
        </w:rPr>
        <w:t>võimaldamise</w:t>
      </w:r>
      <w:r w:rsidRPr="004F0B42">
        <w:rPr>
          <w:szCs w:val="24"/>
        </w:rPr>
        <w:t xml:space="preserve"> täpsem kord</w:t>
      </w:r>
      <w:r>
        <w:rPr>
          <w:szCs w:val="24"/>
        </w:rPr>
        <w:t>;</w:t>
      </w:r>
    </w:p>
    <w:p w14:paraId="1854DF60" w14:textId="570458BB" w:rsidR="002F6803" w:rsidRDefault="00D56EC0" w:rsidP="00D56EC0">
      <w:pPr>
        <w:spacing w:after="0" w:line="240" w:lineRule="auto"/>
        <w:jc w:val="both"/>
        <w:rPr>
          <w:szCs w:val="24"/>
        </w:rPr>
      </w:pPr>
      <w:r>
        <w:rPr>
          <w:szCs w:val="24"/>
        </w:rPr>
        <w:t>4) m</w:t>
      </w:r>
      <w:r w:rsidRPr="004F0B42">
        <w:rPr>
          <w:szCs w:val="24"/>
        </w:rPr>
        <w:t>uud korraldusküsimused</w:t>
      </w:r>
      <w:r>
        <w:rPr>
          <w:szCs w:val="24"/>
        </w:rPr>
        <w:t>.</w:t>
      </w:r>
    </w:p>
    <w:p w14:paraId="50E21331" w14:textId="77777777" w:rsidR="002F6803" w:rsidRDefault="002F6803" w:rsidP="00DF3708">
      <w:pPr>
        <w:spacing w:after="0" w:line="240" w:lineRule="auto"/>
        <w:jc w:val="both"/>
        <w:rPr>
          <w:szCs w:val="24"/>
        </w:rPr>
      </w:pPr>
    </w:p>
    <w:p w14:paraId="059710C8" w14:textId="253235DB" w:rsidR="002F6803" w:rsidRPr="002F6803" w:rsidRDefault="002F6803" w:rsidP="00DF3708">
      <w:pPr>
        <w:spacing w:after="0" w:line="240" w:lineRule="auto"/>
        <w:jc w:val="both"/>
        <w:rPr>
          <w:b/>
          <w:bCs/>
          <w:szCs w:val="24"/>
        </w:rPr>
      </w:pPr>
      <w:r>
        <w:rPr>
          <w:b/>
          <w:bCs/>
          <w:szCs w:val="24"/>
        </w:rPr>
        <w:t>Paragrahv 8 – krediiditeabe edastamine krediiditeaberegistrisse</w:t>
      </w:r>
    </w:p>
    <w:p w14:paraId="7096E238" w14:textId="74AA026B" w:rsidR="00D91B37" w:rsidRDefault="00D91B37" w:rsidP="00DF3708">
      <w:pPr>
        <w:spacing w:after="0" w:line="240" w:lineRule="auto"/>
        <w:jc w:val="both"/>
        <w:rPr>
          <w:szCs w:val="24"/>
        </w:rPr>
      </w:pPr>
      <w:r w:rsidRPr="00D91B37">
        <w:rPr>
          <w:b/>
          <w:bCs/>
          <w:szCs w:val="24"/>
        </w:rPr>
        <w:t>Lõige 1</w:t>
      </w:r>
      <w:r>
        <w:rPr>
          <w:szCs w:val="24"/>
        </w:rPr>
        <w:t xml:space="preserve"> reguleerib krediiditeabe registripidajale edastamise </w:t>
      </w:r>
      <w:r w:rsidR="00B22FCB">
        <w:rPr>
          <w:szCs w:val="24"/>
        </w:rPr>
        <w:t>juhtusid</w:t>
      </w:r>
      <w:r>
        <w:rPr>
          <w:szCs w:val="24"/>
        </w:rPr>
        <w:t xml:space="preserve"> ja</w:t>
      </w:r>
      <w:r w:rsidR="00B22FCB">
        <w:rPr>
          <w:szCs w:val="24"/>
        </w:rPr>
        <w:t xml:space="preserve"> andmete uuendamise</w:t>
      </w:r>
      <w:r>
        <w:rPr>
          <w:szCs w:val="24"/>
        </w:rPr>
        <w:t xml:space="preserve"> sagedust.</w:t>
      </w:r>
    </w:p>
    <w:p w14:paraId="090D873B" w14:textId="77777777" w:rsidR="00D91B37" w:rsidRDefault="00D91B37" w:rsidP="00DF3708">
      <w:pPr>
        <w:spacing w:after="0" w:line="240" w:lineRule="auto"/>
        <w:jc w:val="both"/>
        <w:rPr>
          <w:szCs w:val="24"/>
        </w:rPr>
      </w:pPr>
    </w:p>
    <w:p w14:paraId="0CA42FC8" w14:textId="79F5F197" w:rsidR="008468D6" w:rsidRDefault="00D91B37" w:rsidP="00DF3708">
      <w:pPr>
        <w:spacing w:after="0" w:line="240" w:lineRule="auto"/>
        <w:jc w:val="both"/>
        <w:rPr>
          <w:szCs w:val="24"/>
        </w:rPr>
      </w:pPr>
      <w:r>
        <w:rPr>
          <w:szCs w:val="24"/>
        </w:rPr>
        <w:t>Krediidi</w:t>
      </w:r>
      <w:r w:rsidR="001B6D3A">
        <w:rPr>
          <w:szCs w:val="24"/>
        </w:rPr>
        <w:t xml:space="preserve">teabe </w:t>
      </w:r>
      <w:r>
        <w:rPr>
          <w:szCs w:val="24"/>
        </w:rPr>
        <w:t xml:space="preserve">andja kohustus edastada krediidilepingu sõlmimisel selle kohta teave registripidajale </w:t>
      </w:r>
      <w:r w:rsidR="00235A3E">
        <w:rPr>
          <w:szCs w:val="24"/>
        </w:rPr>
        <w:t>kehtestatakse</w:t>
      </w:r>
      <w:r>
        <w:rPr>
          <w:szCs w:val="24"/>
        </w:rPr>
        <w:t xml:space="preserve"> </w:t>
      </w:r>
      <w:proofErr w:type="spellStart"/>
      <w:r w:rsidR="001B6D3A">
        <w:rPr>
          <w:szCs w:val="24"/>
        </w:rPr>
        <w:t>KAVS-iga</w:t>
      </w:r>
      <w:proofErr w:type="spellEnd"/>
      <w:r w:rsidR="001B6D3A">
        <w:rPr>
          <w:szCs w:val="24"/>
        </w:rPr>
        <w:t xml:space="preserve"> (§ 47 uus lõige 4</w:t>
      </w:r>
      <w:r w:rsidR="001B6D3A">
        <w:rPr>
          <w:szCs w:val="24"/>
          <w:vertAlign w:val="superscript"/>
        </w:rPr>
        <w:t>2</w:t>
      </w:r>
      <w:r w:rsidR="001B6D3A">
        <w:rPr>
          <w:szCs w:val="24"/>
        </w:rPr>
        <w:t>; kohaldub tulenevalt KAS § 83 lõikele 3</w:t>
      </w:r>
      <w:r w:rsidR="001B6D3A">
        <w:rPr>
          <w:szCs w:val="24"/>
          <w:vertAlign w:val="superscript"/>
        </w:rPr>
        <w:t>1</w:t>
      </w:r>
      <w:r w:rsidR="001B6D3A">
        <w:rPr>
          <w:szCs w:val="24"/>
        </w:rPr>
        <w:t xml:space="preserve"> ka krediidiasutusele)</w:t>
      </w:r>
      <w:r>
        <w:rPr>
          <w:szCs w:val="24"/>
        </w:rPr>
        <w:t>. Krediiditeabe jagamise seadusega reguleeritakse selle kohustuse täitmise</w:t>
      </w:r>
      <w:r w:rsidR="00A65468">
        <w:rPr>
          <w:szCs w:val="24"/>
        </w:rPr>
        <w:t xml:space="preserve"> juhtusid ja</w:t>
      </w:r>
      <w:r>
        <w:rPr>
          <w:szCs w:val="24"/>
        </w:rPr>
        <w:t xml:space="preserve"> sagedust. Eelnõuga nähakse ette, et k</w:t>
      </w:r>
      <w:r w:rsidRPr="00D91B37">
        <w:rPr>
          <w:szCs w:val="24"/>
        </w:rPr>
        <w:t>rediidi</w:t>
      </w:r>
      <w:r w:rsidR="001B6D3A">
        <w:rPr>
          <w:szCs w:val="24"/>
        </w:rPr>
        <w:t xml:space="preserve">teabe </w:t>
      </w:r>
      <w:r w:rsidRPr="00D91B37">
        <w:rPr>
          <w:szCs w:val="24"/>
        </w:rPr>
        <w:t>andja edastab registripidajale § 7 lõikes 1 sätestatud krediiditeabe</w:t>
      </w:r>
      <w:r w:rsidR="00A65468">
        <w:rPr>
          <w:szCs w:val="24"/>
        </w:rPr>
        <w:t xml:space="preserve"> </w:t>
      </w:r>
      <w:r w:rsidR="001B6D3A">
        <w:rPr>
          <w:szCs w:val="24"/>
        </w:rPr>
        <w:t>ühe kalendripäeva jooksul</w:t>
      </w:r>
      <w:r w:rsidR="001B6D3A" w:rsidRPr="00562190">
        <w:rPr>
          <w:szCs w:val="24"/>
        </w:rPr>
        <w:t xml:space="preserve"> </w:t>
      </w:r>
      <w:r w:rsidR="001B6D3A">
        <w:rPr>
          <w:szCs w:val="24"/>
        </w:rPr>
        <w:t xml:space="preserve">pärast krediidilepingu sõlmimist, krediidilepingu muutmist </w:t>
      </w:r>
      <w:r w:rsidR="001B6D3A" w:rsidRPr="00562190">
        <w:rPr>
          <w:szCs w:val="24"/>
        </w:rPr>
        <w:t xml:space="preserve">või § </w:t>
      </w:r>
      <w:r w:rsidR="001B6D3A">
        <w:rPr>
          <w:szCs w:val="24"/>
        </w:rPr>
        <w:t>7</w:t>
      </w:r>
      <w:r w:rsidR="001B6D3A" w:rsidRPr="00562190">
        <w:rPr>
          <w:szCs w:val="24"/>
        </w:rPr>
        <w:t xml:space="preserve"> lõike</w:t>
      </w:r>
      <w:r w:rsidR="001B6D3A">
        <w:rPr>
          <w:szCs w:val="24"/>
        </w:rPr>
        <w:t>s</w:t>
      </w:r>
      <w:r w:rsidR="001B6D3A" w:rsidRPr="00562190">
        <w:rPr>
          <w:szCs w:val="24"/>
        </w:rPr>
        <w:t xml:space="preserve"> 1 nimetatud andmete muutumis</w:t>
      </w:r>
      <w:r w:rsidR="001B6D3A">
        <w:rPr>
          <w:szCs w:val="24"/>
        </w:rPr>
        <w:t>t</w:t>
      </w:r>
      <w:r w:rsidRPr="00D91B37">
        <w:rPr>
          <w:szCs w:val="24"/>
        </w:rPr>
        <w:t>.</w:t>
      </w:r>
      <w:r w:rsidR="008468D6">
        <w:rPr>
          <w:szCs w:val="24"/>
        </w:rPr>
        <w:t xml:space="preserve"> Sel moel tagatakse</w:t>
      </w:r>
      <w:r w:rsidR="008468D6" w:rsidRPr="008468D6">
        <w:rPr>
          <w:szCs w:val="24"/>
        </w:rPr>
        <w:t xml:space="preserve"> </w:t>
      </w:r>
      <w:r w:rsidR="008468D6">
        <w:rPr>
          <w:szCs w:val="24"/>
        </w:rPr>
        <w:t xml:space="preserve">krediiditeaberegistris sisalduvate andmete ajakohasus. </w:t>
      </w:r>
      <w:r w:rsidR="00331D26">
        <w:rPr>
          <w:szCs w:val="24"/>
        </w:rPr>
        <w:t>Info tarbija finantskohustuste</w:t>
      </w:r>
      <w:r w:rsidR="001B6D3A">
        <w:rPr>
          <w:szCs w:val="24"/>
        </w:rPr>
        <w:t xml:space="preserve"> </w:t>
      </w:r>
      <w:r w:rsidR="00331D26">
        <w:rPr>
          <w:szCs w:val="24"/>
        </w:rPr>
        <w:t>kohta peab krediidiandjani jõudma piisavalt kiiresti, et vältida infopuuduse tingimustes tarbijale</w:t>
      </w:r>
      <w:r w:rsidR="008468D6">
        <w:rPr>
          <w:szCs w:val="24"/>
        </w:rPr>
        <w:t xml:space="preserve"> </w:t>
      </w:r>
      <w:r w:rsidR="00331D26">
        <w:rPr>
          <w:szCs w:val="24"/>
        </w:rPr>
        <w:t>uute laenude andmist. Arvestades laenuandmise protsessi automatiseeritus</w:t>
      </w:r>
      <w:r w:rsidR="00235A3E">
        <w:rPr>
          <w:szCs w:val="24"/>
        </w:rPr>
        <w:t>e taset</w:t>
      </w:r>
      <w:r w:rsidR="00331D26">
        <w:rPr>
          <w:szCs w:val="24"/>
        </w:rPr>
        <w:t xml:space="preserve"> ja kiirust, on </w:t>
      </w:r>
      <w:r w:rsidR="001B6D3A">
        <w:rPr>
          <w:szCs w:val="24"/>
        </w:rPr>
        <w:t xml:space="preserve">põhjendatud </w:t>
      </w:r>
      <w:r w:rsidR="00235A3E">
        <w:rPr>
          <w:szCs w:val="24"/>
        </w:rPr>
        <w:t xml:space="preserve">uuendada </w:t>
      </w:r>
      <w:r w:rsidR="00331D26">
        <w:rPr>
          <w:szCs w:val="24"/>
        </w:rPr>
        <w:t>andme</w:t>
      </w:r>
      <w:r w:rsidR="00235A3E">
        <w:rPr>
          <w:szCs w:val="24"/>
        </w:rPr>
        <w:t>id</w:t>
      </w:r>
      <w:r w:rsidR="001B6D3A">
        <w:rPr>
          <w:szCs w:val="24"/>
        </w:rPr>
        <w:t xml:space="preserve"> nende muutumisel</w:t>
      </w:r>
      <w:r w:rsidR="00331D26">
        <w:rPr>
          <w:szCs w:val="24"/>
        </w:rPr>
        <w:t xml:space="preserve"> kord </w:t>
      </w:r>
      <w:r w:rsidR="001B6D3A">
        <w:rPr>
          <w:szCs w:val="24"/>
        </w:rPr>
        <w:t>kalendripäevas</w:t>
      </w:r>
      <w:r w:rsidR="00331D26">
        <w:rPr>
          <w:szCs w:val="24"/>
        </w:rPr>
        <w:t>.</w:t>
      </w:r>
    </w:p>
    <w:p w14:paraId="4B755B7E" w14:textId="77777777" w:rsidR="00254671" w:rsidRDefault="00254671" w:rsidP="00DF3708">
      <w:pPr>
        <w:spacing w:after="0" w:line="240" w:lineRule="auto"/>
        <w:jc w:val="both"/>
        <w:rPr>
          <w:b/>
          <w:bCs/>
          <w:szCs w:val="24"/>
        </w:rPr>
      </w:pPr>
    </w:p>
    <w:p w14:paraId="0AE9E497" w14:textId="09C7A799" w:rsidR="00331D26" w:rsidRDefault="001B6D3A" w:rsidP="00DF3708">
      <w:pPr>
        <w:spacing w:after="0" w:line="240" w:lineRule="auto"/>
        <w:jc w:val="both"/>
        <w:rPr>
          <w:szCs w:val="24"/>
        </w:rPr>
      </w:pPr>
      <w:r w:rsidRPr="001B6D3A">
        <w:rPr>
          <w:b/>
          <w:bCs/>
          <w:szCs w:val="24"/>
        </w:rPr>
        <w:t>Lõike 2</w:t>
      </w:r>
      <w:r>
        <w:rPr>
          <w:szCs w:val="24"/>
        </w:rPr>
        <w:t xml:space="preserve"> kohaselt lõppeb andmete edastamise kohustus krediidilepingu lõppemisel või nõude omandamisel kolmanda isiku poolt. Nimetatud andmed edastab krediiditeabe andja registripidajale ühe kalendripäeva jooksul arvates krediidilepingu lõppemisest või nõude </w:t>
      </w:r>
      <w:r w:rsidRPr="00E13F17">
        <w:rPr>
          <w:szCs w:val="24"/>
        </w:rPr>
        <w:t>omandamisest</w:t>
      </w:r>
      <w:r>
        <w:rPr>
          <w:szCs w:val="24"/>
        </w:rPr>
        <w:t xml:space="preserve"> kolmanda isiku poolt. Eesmärk on tagada ajakohaste andmete olemasolu registris.</w:t>
      </w:r>
    </w:p>
    <w:p w14:paraId="4F5DE757" w14:textId="77777777" w:rsidR="001B6D3A" w:rsidRDefault="001B6D3A" w:rsidP="00DF3708">
      <w:pPr>
        <w:spacing w:after="0" w:line="240" w:lineRule="auto"/>
        <w:jc w:val="both"/>
        <w:rPr>
          <w:b/>
          <w:bCs/>
          <w:szCs w:val="24"/>
        </w:rPr>
      </w:pPr>
    </w:p>
    <w:p w14:paraId="13A62CCD" w14:textId="7891B5B0" w:rsidR="001F46E7" w:rsidRPr="00254671" w:rsidRDefault="001F46E7" w:rsidP="00DF3708">
      <w:pPr>
        <w:spacing w:after="0" w:line="240" w:lineRule="auto"/>
        <w:jc w:val="both"/>
        <w:rPr>
          <w:szCs w:val="24"/>
        </w:rPr>
      </w:pPr>
      <w:r w:rsidRPr="001F46E7">
        <w:rPr>
          <w:b/>
          <w:bCs/>
          <w:szCs w:val="24"/>
        </w:rPr>
        <w:t>Lõi</w:t>
      </w:r>
      <w:r>
        <w:rPr>
          <w:b/>
          <w:bCs/>
          <w:szCs w:val="24"/>
        </w:rPr>
        <w:t>ke</w:t>
      </w:r>
      <w:r w:rsidRPr="001F46E7">
        <w:rPr>
          <w:b/>
          <w:bCs/>
          <w:szCs w:val="24"/>
        </w:rPr>
        <w:t xml:space="preserve"> </w:t>
      </w:r>
      <w:r w:rsidR="001B6D3A">
        <w:rPr>
          <w:b/>
          <w:bCs/>
          <w:szCs w:val="24"/>
        </w:rPr>
        <w:t>3</w:t>
      </w:r>
      <w:r>
        <w:rPr>
          <w:szCs w:val="24"/>
        </w:rPr>
        <w:t xml:space="preserve"> kohaselt vabaneb krediidiandja andmete edastamise kohustusest</w:t>
      </w:r>
      <w:r w:rsidR="00A65468">
        <w:rPr>
          <w:szCs w:val="24"/>
        </w:rPr>
        <w:t xml:space="preserve"> ajal</w:t>
      </w:r>
      <w:r>
        <w:rPr>
          <w:szCs w:val="24"/>
        </w:rPr>
        <w:t xml:space="preserve">, </w:t>
      </w:r>
      <w:r w:rsidR="00A65468">
        <w:rPr>
          <w:szCs w:val="24"/>
        </w:rPr>
        <w:t>mil</w:t>
      </w:r>
      <w:r>
        <w:rPr>
          <w:szCs w:val="24"/>
        </w:rPr>
        <w:t xml:space="preserve"> registriteenuse osutamine ei ole temast sõltumatutel põhjustel võimalik, nt</w:t>
      </w:r>
      <w:r w:rsidR="004153DF">
        <w:rPr>
          <w:szCs w:val="24"/>
        </w:rPr>
        <w:t xml:space="preserve"> </w:t>
      </w:r>
      <w:r w:rsidR="00444A5C">
        <w:rPr>
          <w:szCs w:val="24"/>
        </w:rPr>
        <w:t>andmeid ei saa edastada registripidaja poolsete tehniliste tõrgete tõttu</w:t>
      </w:r>
      <w:r>
        <w:rPr>
          <w:szCs w:val="24"/>
        </w:rPr>
        <w:t>.</w:t>
      </w:r>
      <w:r w:rsidR="00444A5C">
        <w:rPr>
          <w:szCs w:val="24"/>
        </w:rPr>
        <w:t xml:space="preserve"> </w:t>
      </w:r>
      <w:r w:rsidR="0044000B">
        <w:rPr>
          <w:szCs w:val="24"/>
        </w:rPr>
        <w:t>Kas ja millises ulatuses on tõrge tekkinud  registriteenuse osutamisel registripidaja tegevuse või tegevusetuse tõttu, sõltub konkreetsest juhtumist.</w:t>
      </w:r>
      <w:r w:rsidR="00FD4861">
        <w:rPr>
          <w:szCs w:val="24"/>
        </w:rPr>
        <w:t xml:space="preserve"> Eelnõu </w:t>
      </w:r>
      <w:r w:rsidR="00FD4861">
        <w:t>§ 7 lõike 4 alusel kehtestavad andmekogu põhimääruses nähakse ette reeglid, kuidas registripidaja peab tõrkest turuosalisi teavitama.</w:t>
      </w:r>
    </w:p>
    <w:p w14:paraId="6D344B09" w14:textId="77777777" w:rsidR="001F46E7" w:rsidRDefault="001F46E7" w:rsidP="00DF3708">
      <w:pPr>
        <w:spacing w:after="0" w:line="240" w:lineRule="auto"/>
        <w:jc w:val="both"/>
        <w:rPr>
          <w:szCs w:val="24"/>
        </w:rPr>
      </w:pPr>
    </w:p>
    <w:p w14:paraId="248E0F38" w14:textId="0C93945A" w:rsidR="001F46E7" w:rsidRPr="00527823" w:rsidRDefault="00527823" w:rsidP="00DF3708">
      <w:pPr>
        <w:spacing w:after="0" w:line="240" w:lineRule="auto"/>
        <w:jc w:val="both"/>
        <w:rPr>
          <w:b/>
          <w:bCs/>
          <w:szCs w:val="24"/>
        </w:rPr>
      </w:pPr>
      <w:r>
        <w:rPr>
          <w:b/>
          <w:bCs/>
          <w:szCs w:val="24"/>
        </w:rPr>
        <w:t>Paragrahv 9 – k</w:t>
      </w:r>
      <w:r w:rsidR="00444A5C" w:rsidRPr="000B7AAA">
        <w:rPr>
          <w:b/>
          <w:bCs/>
          <w:szCs w:val="24"/>
        </w:rPr>
        <w:t xml:space="preserve">rediidilepingu sõlmimise piirangutega </w:t>
      </w:r>
      <w:r w:rsidR="001B6D3A">
        <w:rPr>
          <w:b/>
          <w:bCs/>
          <w:szCs w:val="24"/>
        </w:rPr>
        <w:t>tarbijate</w:t>
      </w:r>
      <w:r w:rsidR="00444A5C" w:rsidRPr="000B7AAA">
        <w:rPr>
          <w:b/>
          <w:bCs/>
          <w:szCs w:val="24"/>
        </w:rPr>
        <w:t xml:space="preserve"> nimekiri</w:t>
      </w:r>
    </w:p>
    <w:p w14:paraId="3B7A5EC5" w14:textId="29897E38" w:rsidR="00DA7F8B" w:rsidRDefault="00527823" w:rsidP="00DF3708">
      <w:pPr>
        <w:spacing w:after="0" w:line="240" w:lineRule="auto"/>
        <w:jc w:val="both"/>
        <w:rPr>
          <w:szCs w:val="24"/>
        </w:rPr>
      </w:pPr>
      <w:r>
        <w:rPr>
          <w:szCs w:val="24"/>
        </w:rPr>
        <w:t xml:space="preserve">Sättega luuakse </w:t>
      </w:r>
      <w:r w:rsidR="00FC3D57">
        <w:rPr>
          <w:szCs w:val="24"/>
        </w:rPr>
        <w:t>regulatsioon, mis võimaldab</w:t>
      </w:r>
      <w:r>
        <w:rPr>
          <w:szCs w:val="24"/>
        </w:rPr>
        <w:t xml:space="preserve"> kohaldada </w:t>
      </w:r>
      <w:r w:rsidR="00D82AED">
        <w:rPr>
          <w:szCs w:val="24"/>
        </w:rPr>
        <w:t>inimesele</w:t>
      </w:r>
      <w:r>
        <w:rPr>
          <w:szCs w:val="24"/>
        </w:rPr>
        <w:t xml:space="preserve"> tema taotlusel laenukeeldu. Regulatsiooni loomisel on eeskujuks võetud hasartmänguseaduses sisalduv hasartmängukeeld</w:t>
      </w:r>
      <w:r w:rsidR="00265115">
        <w:rPr>
          <w:szCs w:val="24"/>
        </w:rPr>
        <w:t xml:space="preserve"> (hasartmänguseaduse § 39)</w:t>
      </w:r>
      <w:r>
        <w:rPr>
          <w:szCs w:val="24"/>
        </w:rPr>
        <w:t>.</w:t>
      </w:r>
    </w:p>
    <w:p w14:paraId="1B0D6CA0" w14:textId="77777777" w:rsidR="00527823" w:rsidRDefault="00527823" w:rsidP="00DF3708">
      <w:pPr>
        <w:spacing w:after="0" w:line="240" w:lineRule="auto"/>
        <w:jc w:val="both"/>
      </w:pPr>
    </w:p>
    <w:p w14:paraId="20965E7E" w14:textId="324811F7" w:rsidR="00527823" w:rsidRDefault="00527823" w:rsidP="00DF3708">
      <w:pPr>
        <w:spacing w:after="0" w:line="240" w:lineRule="auto"/>
        <w:jc w:val="both"/>
        <w:rPr>
          <w:szCs w:val="24"/>
        </w:rPr>
      </w:pPr>
      <w:r>
        <w:rPr>
          <w:rFonts w:cs="Times New Roman"/>
          <w:b/>
          <w:bCs/>
          <w:szCs w:val="24"/>
        </w:rPr>
        <w:t xml:space="preserve">Lõikega 1 </w:t>
      </w:r>
      <w:r w:rsidRPr="00527823">
        <w:rPr>
          <w:rFonts w:cs="Times New Roman"/>
          <w:szCs w:val="24"/>
        </w:rPr>
        <w:t>sätestatakse</w:t>
      </w:r>
      <w:r>
        <w:rPr>
          <w:rFonts w:cs="Times New Roman"/>
          <w:b/>
          <w:bCs/>
          <w:szCs w:val="24"/>
        </w:rPr>
        <w:t xml:space="preserve"> </w:t>
      </w:r>
      <w:r>
        <w:rPr>
          <w:szCs w:val="24"/>
        </w:rPr>
        <w:t xml:space="preserve">krediidilepingu sõlmimise </w:t>
      </w:r>
      <w:r w:rsidRPr="000B7AAA">
        <w:rPr>
          <w:szCs w:val="24"/>
        </w:rPr>
        <w:t xml:space="preserve">piirangutega </w:t>
      </w:r>
      <w:r w:rsidR="001B6D3A">
        <w:rPr>
          <w:szCs w:val="24"/>
        </w:rPr>
        <w:t>tarbijate</w:t>
      </w:r>
      <w:r w:rsidRPr="000B7AAA">
        <w:rPr>
          <w:szCs w:val="24"/>
        </w:rPr>
        <w:t xml:space="preserve"> nimekir</w:t>
      </w:r>
      <w:r w:rsidR="00483CD5">
        <w:rPr>
          <w:szCs w:val="24"/>
        </w:rPr>
        <w:t>ja</w:t>
      </w:r>
      <w:r w:rsidRPr="000B7AAA">
        <w:rPr>
          <w:szCs w:val="24"/>
        </w:rPr>
        <w:t xml:space="preserve"> (edaspidi </w:t>
      </w:r>
      <w:r w:rsidR="00D82AED">
        <w:rPr>
          <w:szCs w:val="24"/>
        </w:rPr>
        <w:t xml:space="preserve">ka </w:t>
      </w:r>
      <w:r w:rsidRPr="000B7AAA">
        <w:rPr>
          <w:i/>
          <w:iCs/>
          <w:szCs w:val="24"/>
        </w:rPr>
        <w:t>nimekiri</w:t>
      </w:r>
      <w:r w:rsidRPr="000B7AAA">
        <w:rPr>
          <w:szCs w:val="24"/>
        </w:rPr>
        <w:t>) eesmärk</w:t>
      </w:r>
      <w:r w:rsidR="00483CD5">
        <w:rPr>
          <w:szCs w:val="24"/>
        </w:rPr>
        <w:t xml:space="preserve">: </w:t>
      </w:r>
      <w:r w:rsidRPr="000B7AAA">
        <w:rPr>
          <w:szCs w:val="24"/>
        </w:rPr>
        <w:t xml:space="preserve">pakkuda isikule võimalust piirata enda poolt </w:t>
      </w:r>
      <w:r>
        <w:rPr>
          <w:szCs w:val="24"/>
        </w:rPr>
        <w:t>krediidilepingu sõlmimist</w:t>
      </w:r>
      <w:r w:rsidRPr="000B7AAA">
        <w:rPr>
          <w:szCs w:val="24"/>
        </w:rPr>
        <w:t xml:space="preserve">, et vähendada isikule ja ühiskonnale </w:t>
      </w:r>
      <w:r>
        <w:rPr>
          <w:szCs w:val="24"/>
        </w:rPr>
        <w:t>ülemäärase laenamisega</w:t>
      </w:r>
      <w:r w:rsidRPr="000B7AAA">
        <w:rPr>
          <w:szCs w:val="24"/>
        </w:rPr>
        <w:t xml:space="preserve"> kaasneda võivaid negatiivseid sotsiaalseid ja majanduslikke tagajärgi</w:t>
      </w:r>
      <w:r>
        <w:rPr>
          <w:szCs w:val="24"/>
        </w:rPr>
        <w:t>.</w:t>
      </w:r>
      <w:r w:rsidR="00D82AED">
        <w:rPr>
          <w:szCs w:val="24"/>
        </w:rPr>
        <w:t xml:space="preserve"> Sisuliselt on tegemist inimesele enda seatud laenukeeluga.</w:t>
      </w:r>
      <w:r w:rsidR="00483CD5">
        <w:rPr>
          <w:szCs w:val="24"/>
        </w:rPr>
        <w:t xml:space="preserve"> Nimekiri on krediiditeaberegistri alamregister.</w:t>
      </w:r>
    </w:p>
    <w:p w14:paraId="1BBBAB39" w14:textId="77777777" w:rsidR="00483CD5" w:rsidRDefault="00483CD5" w:rsidP="00DF3708">
      <w:pPr>
        <w:spacing w:after="0" w:line="240" w:lineRule="auto"/>
        <w:jc w:val="both"/>
        <w:rPr>
          <w:szCs w:val="24"/>
        </w:rPr>
      </w:pPr>
    </w:p>
    <w:p w14:paraId="02697C4F" w14:textId="101F5B69" w:rsidR="00483CD5" w:rsidRDefault="00483CD5" w:rsidP="00DF3708">
      <w:pPr>
        <w:spacing w:after="0" w:line="240" w:lineRule="auto"/>
        <w:jc w:val="both"/>
        <w:rPr>
          <w:szCs w:val="24"/>
        </w:rPr>
      </w:pPr>
      <w:r>
        <w:rPr>
          <w:szCs w:val="24"/>
        </w:rPr>
        <w:t xml:space="preserve">Isikule enda seatud laenukeeld </w:t>
      </w:r>
      <w:r w:rsidR="0093364E">
        <w:rPr>
          <w:szCs w:val="24"/>
        </w:rPr>
        <w:t xml:space="preserve">aitab kaasa </w:t>
      </w:r>
      <w:proofErr w:type="spellStart"/>
      <w:r w:rsidR="0093364E">
        <w:rPr>
          <w:szCs w:val="24"/>
        </w:rPr>
        <w:t>ülelaenamise</w:t>
      </w:r>
      <w:proofErr w:type="spellEnd"/>
      <w:r w:rsidR="00366B64">
        <w:rPr>
          <w:szCs w:val="24"/>
        </w:rPr>
        <w:t xml:space="preserve"> riskide vähendamisele.</w:t>
      </w:r>
      <w:r w:rsidR="0093364E">
        <w:rPr>
          <w:szCs w:val="24"/>
        </w:rPr>
        <w:t xml:space="preserve"> </w:t>
      </w:r>
      <w:r w:rsidR="00FC3D57">
        <w:rPr>
          <w:szCs w:val="24"/>
        </w:rPr>
        <w:t xml:space="preserve">Inimene, kes </w:t>
      </w:r>
      <w:proofErr w:type="spellStart"/>
      <w:r w:rsidR="00FC3D57">
        <w:rPr>
          <w:szCs w:val="24"/>
        </w:rPr>
        <w:t>ülelaenamise</w:t>
      </w:r>
      <w:proofErr w:type="spellEnd"/>
      <w:r w:rsidR="00FC3D57">
        <w:rPr>
          <w:szCs w:val="24"/>
        </w:rPr>
        <w:t xml:space="preserve"> tõttu on sattunud laenuorjusesse, võttes uusi laene vanade laenude tasumiseks, on sattunud justkui nõiaringi, millest väljumine on keeruline. Uute laenude võtmisega halveneb inimese majanduslik olukord</w:t>
      </w:r>
      <w:r w:rsidR="00DA1D74">
        <w:rPr>
          <w:szCs w:val="24"/>
        </w:rPr>
        <w:t xml:space="preserve"> järk-järgult. </w:t>
      </w:r>
      <w:r w:rsidR="00E112D1">
        <w:rPr>
          <w:szCs w:val="24"/>
        </w:rPr>
        <w:t xml:space="preserve">Laenukeeld võimaldab inimesel astuda samme, et olukord ei muutuks </w:t>
      </w:r>
      <w:r w:rsidR="002F1E6F">
        <w:rPr>
          <w:szCs w:val="24"/>
        </w:rPr>
        <w:t>lootusetuks</w:t>
      </w:r>
      <w:r w:rsidR="00E112D1">
        <w:rPr>
          <w:szCs w:val="24"/>
        </w:rPr>
        <w:t xml:space="preserve">. </w:t>
      </w:r>
      <w:r w:rsidR="002F1E6F">
        <w:rPr>
          <w:szCs w:val="24"/>
        </w:rPr>
        <w:t xml:space="preserve">Uute laenude mittesaamine </w:t>
      </w:r>
      <w:r w:rsidR="00E112D1">
        <w:rPr>
          <w:szCs w:val="24"/>
        </w:rPr>
        <w:t xml:space="preserve">sunnib inimest </w:t>
      </w:r>
      <w:r w:rsidR="002F1E6F">
        <w:rPr>
          <w:szCs w:val="24"/>
        </w:rPr>
        <w:t>otsima muid lahendusi oma majandusliku olukorra parandamiseks.</w:t>
      </w:r>
    </w:p>
    <w:p w14:paraId="27E13059" w14:textId="77777777" w:rsidR="002F1E6F" w:rsidRDefault="002F1E6F" w:rsidP="00DF3708">
      <w:pPr>
        <w:spacing w:after="0" w:line="240" w:lineRule="auto"/>
        <w:jc w:val="both"/>
        <w:rPr>
          <w:szCs w:val="24"/>
        </w:rPr>
      </w:pPr>
    </w:p>
    <w:p w14:paraId="32695E09" w14:textId="1A08E5CD" w:rsidR="002F1E6F" w:rsidRDefault="002F1E6F" w:rsidP="00DF3708">
      <w:pPr>
        <w:spacing w:after="0" w:line="240" w:lineRule="auto"/>
        <w:jc w:val="both"/>
        <w:rPr>
          <w:szCs w:val="24"/>
        </w:rPr>
      </w:pPr>
      <w:r>
        <w:rPr>
          <w:szCs w:val="24"/>
        </w:rPr>
        <w:t>Ehkki krediiditeaberegistri loomine peaks vältima uute laenude andmist laenuorjusesse sattunud isikutele, on laenukeeld teatavas mõttes ka preventiivse iseloomuga.</w:t>
      </w:r>
      <w:r w:rsidR="00E4775E">
        <w:rPr>
          <w:szCs w:val="24"/>
        </w:rPr>
        <w:t xml:space="preserve"> L</w:t>
      </w:r>
      <w:r>
        <w:rPr>
          <w:szCs w:val="24"/>
        </w:rPr>
        <w:t xml:space="preserve">aenukeelu </w:t>
      </w:r>
      <w:r w:rsidR="00417A83">
        <w:rPr>
          <w:szCs w:val="24"/>
        </w:rPr>
        <w:t>kehtivuse ajal võib inimese majanduslik olukord paraned</w:t>
      </w:r>
      <w:r w:rsidR="00682881">
        <w:rPr>
          <w:szCs w:val="24"/>
        </w:rPr>
        <w:t xml:space="preserve">a sedavõrd, et ta muutub taas krediidivõimeliseks. </w:t>
      </w:r>
      <w:r w:rsidR="00D44E55">
        <w:rPr>
          <w:szCs w:val="24"/>
        </w:rPr>
        <w:t>Varasemalt laenust-laenuni eluviisiga harjunud inimese soov</w:t>
      </w:r>
      <w:r w:rsidR="00C1068C">
        <w:rPr>
          <w:szCs w:val="24"/>
        </w:rPr>
        <w:t xml:space="preserve"> selles olukorras</w:t>
      </w:r>
      <w:r w:rsidR="00D44E55">
        <w:rPr>
          <w:szCs w:val="24"/>
        </w:rPr>
        <w:t xml:space="preserve"> taas laenu</w:t>
      </w:r>
      <w:r w:rsidR="00C1068C">
        <w:rPr>
          <w:szCs w:val="24"/>
        </w:rPr>
        <w:t xml:space="preserve"> võtta, võib olla suur. Laenukeeld aitab </w:t>
      </w:r>
      <w:r w:rsidR="001B6D3A">
        <w:rPr>
          <w:szCs w:val="24"/>
        </w:rPr>
        <w:t>sel juhul</w:t>
      </w:r>
      <w:r w:rsidR="00C1068C">
        <w:rPr>
          <w:szCs w:val="24"/>
        </w:rPr>
        <w:t xml:space="preserve"> vältida sattumast taas laenuorjusesse.</w:t>
      </w:r>
      <w:r>
        <w:rPr>
          <w:szCs w:val="24"/>
        </w:rPr>
        <w:t xml:space="preserve"> </w:t>
      </w:r>
    </w:p>
    <w:p w14:paraId="0BE7C221" w14:textId="77777777" w:rsidR="00C1068C" w:rsidRDefault="00C1068C" w:rsidP="00DF3708">
      <w:pPr>
        <w:spacing w:after="0" w:line="240" w:lineRule="auto"/>
        <w:jc w:val="both"/>
        <w:rPr>
          <w:szCs w:val="24"/>
        </w:rPr>
      </w:pPr>
    </w:p>
    <w:p w14:paraId="1ADF0E9A" w14:textId="3B5F14E7" w:rsidR="00C1068C" w:rsidRDefault="00C1068C" w:rsidP="00DF3708">
      <w:pPr>
        <w:spacing w:after="0" w:line="240" w:lineRule="auto"/>
        <w:jc w:val="both"/>
        <w:rPr>
          <w:szCs w:val="24"/>
        </w:rPr>
      </w:pPr>
      <w:r w:rsidRPr="00C1068C">
        <w:rPr>
          <w:b/>
          <w:bCs/>
          <w:szCs w:val="24"/>
        </w:rPr>
        <w:t>Lõi</w:t>
      </w:r>
      <w:r w:rsidR="00D82AED">
        <w:rPr>
          <w:b/>
          <w:bCs/>
          <w:szCs w:val="24"/>
        </w:rPr>
        <w:t>k</w:t>
      </w:r>
      <w:r w:rsidRPr="00C1068C">
        <w:rPr>
          <w:b/>
          <w:bCs/>
          <w:szCs w:val="24"/>
        </w:rPr>
        <w:t>e</w:t>
      </w:r>
      <w:r w:rsidR="00D82AED">
        <w:rPr>
          <w:b/>
          <w:bCs/>
          <w:szCs w:val="24"/>
        </w:rPr>
        <w:t>ga</w:t>
      </w:r>
      <w:r w:rsidRPr="00C1068C">
        <w:rPr>
          <w:b/>
          <w:bCs/>
          <w:szCs w:val="24"/>
        </w:rPr>
        <w:t xml:space="preserve"> 2</w:t>
      </w:r>
      <w:r>
        <w:rPr>
          <w:szCs w:val="24"/>
        </w:rPr>
        <w:t xml:space="preserve"> </w:t>
      </w:r>
      <w:r w:rsidR="00D82AED">
        <w:rPr>
          <w:szCs w:val="24"/>
        </w:rPr>
        <w:t>sätestatakse</w:t>
      </w:r>
      <w:r>
        <w:rPr>
          <w:szCs w:val="24"/>
        </w:rPr>
        <w:t>, et is</w:t>
      </w:r>
      <w:r w:rsidRPr="000B7AAA">
        <w:rPr>
          <w:szCs w:val="24"/>
        </w:rPr>
        <w:t xml:space="preserve">ik kantakse </w:t>
      </w:r>
      <w:r>
        <w:rPr>
          <w:szCs w:val="24"/>
        </w:rPr>
        <w:t>n</w:t>
      </w:r>
      <w:r w:rsidRPr="000B7AAA">
        <w:rPr>
          <w:szCs w:val="24"/>
        </w:rPr>
        <w:t>imekirja</w:t>
      </w:r>
      <w:r>
        <w:rPr>
          <w:szCs w:val="24"/>
        </w:rPr>
        <w:t xml:space="preserve"> tema</w:t>
      </w:r>
      <w:r w:rsidRPr="000B7AAA">
        <w:rPr>
          <w:szCs w:val="24"/>
        </w:rPr>
        <w:t xml:space="preserve"> </w:t>
      </w:r>
      <w:r>
        <w:rPr>
          <w:szCs w:val="24"/>
        </w:rPr>
        <w:t>k</w:t>
      </w:r>
      <w:r w:rsidRPr="000B7AAA">
        <w:rPr>
          <w:szCs w:val="24"/>
        </w:rPr>
        <w:t>irjaliku avalduse alusel</w:t>
      </w:r>
      <w:r>
        <w:rPr>
          <w:szCs w:val="24"/>
        </w:rPr>
        <w:t xml:space="preserve"> tähtajatult. </w:t>
      </w:r>
      <w:r w:rsidR="001B6D3A">
        <w:rPr>
          <w:szCs w:val="24"/>
        </w:rPr>
        <w:t>Kuue kuu</w:t>
      </w:r>
      <w:r>
        <w:rPr>
          <w:szCs w:val="24"/>
        </w:rPr>
        <w:t xml:space="preserve"> möödumisel nimekirja kandmisest arvates on isikul</w:t>
      </w:r>
      <w:r w:rsidR="00D82AED">
        <w:rPr>
          <w:szCs w:val="24"/>
        </w:rPr>
        <w:t xml:space="preserve"> siiski</w:t>
      </w:r>
      <w:r>
        <w:rPr>
          <w:szCs w:val="24"/>
        </w:rPr>
        <w:t xml:space="preserve"> õigus teha avaldus nimekirjast kustutamiseks.</w:t>
      </w:r>
      <w:r w:rsidR="00D82AED">
        <w:rPr>
          <w:szCs w:val="24"/>
        </w:rPr>
        <w:t xml:space="preserve"> </w:t>
      </w:r>
    </w:p>
    <w:p w14:paraId="4829C405" w14:textId="77777777" w:rsidR="00265115" w:rsidRDefault="00265115" w:rsidP="00DF3708">
      <w:pPr>
        <w:spacing w:after="0" w:line="240" w:lineRule="auto"/>
        <w:jc w:val="both"/>
        <w:rPr>
          <w:szCs w:val="24"/>
        </w:rPr>
      </w:pPr>
    </w:p>
    <w:p w14:paraId="2D6E21AA" w14:textId="6D557E78" w:rsidR="00265115" w:rsidRPr="000B7AAA" w:rsidRDefault="00265115" w:rsidP="00DF3708">
      <w:pPr>
        <w:spacing w:after="0" w:line="240" w:lineRule="auto"/>
        <w:jc w:val="both"/>
        <w:rPr>
          <w:szCs w:val="24"/>
        </w:rPr>
      </w:pPr>
      <w:r>
        <w:rPr>
          <w:szCs w:val="24"/>
        </w:rPr>
        <w:t xml:space="preserve">Laenukeelu kehtivus peab olema piisavalt pikk, et inimene </w:t>
      </w:r>
      <w:r w:rsidR="00237E4B">
        <w:rPr>
          <w:szCs w:val="24"/>
        </w:rPr>
        <w:t xml:space="preserve">saaks kogeda sellest tulenevat mõju. </w:t>
      </w:r>
      <w:r w:rsidR="001B6D3A">
        <w:rPr>
          <w:szCs w:val="24"/>
        </w:rPr>
        <w:t xml:space="preserve">Kuus kuud </w:t>
      </w:r>
      <w:r w:rsidR="00237E4B">
        <w:rPr>
          <w:szCs w:val="24"/>
        </w:rPr>
        <w:t xml:space="preserve">on piisavalt pikk periood, et inimesel tekiksid </w:t>
      </w:r>
      <w:r w:rsidR="001B6D3A">
        <w:rPr>
          <w:szCs w:val="24"/>
        </w:rPr>
        <w:t>paremad</w:t>
      </w:r>
      <w:r w:rsidR="00237E4B">
        <w:rPr>
          <w:szCs w:val="24"/>
        </w:rPr>
        <w:t xml:space="preserve"> </w:t>
      </w:r>
      <w:r w:rsidR="001B6D3A">
        <w:rPr>
          <w:szCs w:val="24"/>
        </w:rPr>
        <w:t>tarbimis</w:t>
      </w:r>
      <w:r w:rsidR="00237E4B">
        <w:rPr>
          <w:szCs w:val="24"/>
        </w:rPr>
        <w:t xml:space="preserve">harjumused </w:t>
      </w:r>
      <w:r w:rsidR="001B6D3A">
        <w:rPr>
          <w:szCs w:val="24"/>
        </w:rPr>
        <w:t xml:space="preserve">ja suureneksid </w:t>
      </w:r>
      <w:r w:rsidR="00237E4B">
        <w:rPr>
          <w:szCs w:val="24"/>
        </w:rPr>
        <w:t>rahaga ümberkäimise</w:t>
      </w:r>
      <w:r w:rsidR="001B6D3A">
        <w:rPr>
          <w:szCs w:val="24"/>
        </w:rPr>
        <w:t xml:space="preserve"> oskused</w:t>
      </w:r>
      <w:r w:rsidR="0078702E">
        <w:rPr>
          <w:szCs w:val="24"/>
        </w:rPr>
        <w:t xml:space="preserve">. </w:t>
      </w:r>
      <w:r w:rsidR="00AC7F25">
        <w:rPr>
          <w:szCs w:val="24"/>
        </w:rPr>
        <w:t xml:space="preserve">Laenukeelu </w:t>
      </w:r>
      <w:r w:rsidR="00E5529E">
        <w:rPr>
          <w:szCs w:val="24"/>
        </w:rPr>
        <w:t>suurema mõju</w:t>
      </w:r>
      <w:r w:rsidR="00AC7F25">
        <w:rPr>
          <w:szCs w:val="24"/>
        </w:rPr>
        <w:t xml:space="preserve"> </w:t>
      </w:r>
      <w:r w:rsidR="00E5529E">
        <w:rPr>
          <w:szCs w:val="24"/>
        </w:rPr>
        <w:t xml:space="preserve">esiletoomiseks nähakse sättes ette inimese proaktiivse tegutsemise kohustus nimekirjast </w:t>
      </w:r>
      <w:r w:rsidR="001B6D3A">
        <w:rPr>
          <w:szCs w:val="24"/>
        </w:rPr>
        <w:t>eemaldamiseks</w:t>
      </w:r>
      <w:r w:rsidR="00E5529E">
        <w:rPr>
          <w:szCs w:val="24"/>
        </w:rPr>
        <w:t>.</w:t>
      </w:r>
    </w:p>
    <w:p w14:paraId="42FCE9F5" w14:textId="7A3FE31D" w:rsidR="00C1068C" w:rsidRPr="000B7AAA" w:rsidRDefault="00C1068C" w:rsidP="00DF3708">
      <w:pPr>
        <w:spacing w:after="0" w:line="240" w:lineRule="auto"/>
        <w:jc w:val="both"/>
        <w:rPr>
          <w:szCs w:val="24"/>
        </w:rPr>
      </w:pPr>
    </w:p>
    <w:p w14:paraId="45E93EA6" w14:textId="4E1445B6" w:rsidR="001B6D3A" w:rsidRDefault="00E5529E" w:rsidP="00DF3708">
      <w:pPr>
        <w:spacing w:after="0" w:line="240" w:lineRule="auto"/>
        <w:jc w:val="both"/>
        <w:rPr>
          <w:szCs w:val="24"/>
        </w:rPr>
      </w:pPr>
      <w:r w:rsidRPr="00A53CDF">
        <w:rPr>
          <w:rFonts w:cs="Times New Roman"/>
          <w:b/>
          <w:bCs/>
          <w:szCs w:val="24"/>
        </w:rPr>
        <w:t>Lõike</w:t>
      </w:r>
      <w:r w:rsidR="00A53CDF" w:rsidRPr="00A53CDF">
        <w:rPr>
          <w:rFonts w:cs="Times New Roman"/>
          <w:b/>
          <w:bCs/>
          <w:szCs w:val="24"/>
        </w:rPr>
        <w:t>s</w:t>
      </w:r>
      <w:r w:rsidRPr="00A53CDF">
        <w:rPr>
          <w:rFonts w:cs="Times New Roman"/>
          <w:b/>
          <w:bCs/>
          <w:szCs w:val="24"/>
        </w:rPr>
        <w:t xml:space="preserve"> 3</w:t>
      </w:r>
      <w:r w:rsidR="00A53CDF">
        <w:rPr>
          <w:rFonts w:cs="Times New Roman"/>
          <w:szCs w:val="24"/>
        </w:rPr>
        <w:t xml:space="preserve"> sätestatakse, et a</w:t>
      </w:r>
      <w:r w:rsidRPr="000B7AAA">
        <w:rPr>
          <w:szCs w:val="24"/>
        </w:rPr>
        <w:t>valdus</w:t>
      </w:r>
      <w:r>
        <w:rPr>
          <w:szCs w:val="24"/>
        </w:rPr>
        <w:t xml:space="preserve"> nimekirja kandmiseks ja nimekirjast </w:t>
      </w:r>
      <w:r w:rsidR="001B6D3A">
        <w:rPr>
          <w:szCs w:val="24"/>
        </w:rPr>
        <w:t>eemaldamiseks</w:t>
      </w:r>
      <w:r w:rsidRPr="000B7AAA">
        <w:rPr>
          <w:szCs w:val="24"/>
        </w:rPr>
        <w:t xml:space="preserve"> esitatakse </w:t>
      </w:r>
      <w:r>
        <w:rPr>
          <w:szCs w:val="24"/>
        </w:rPr>
        <w:t>registripidajale</w:t>
      </w:r>
      <w:r w:rsidRPr="000B7AAA">
        <w:rPr>
          <w:szCs w:val="24"/>
        </w:rPr>
        <w:t xml:space="preserve">. </w:t>
      </w:r>
      <w:r>
        <w:rPr>
          <w:szCs w:val="24"/>
        </w:rPr>
        <w:t>Registripidaja on kohustatud viivitamatult arvates avalduse saamisest kandma isiku nimekirja või ta sealt kustutama.</w:t>
      </w:r>
      <w:r w:rsidR="001B6D3A">
        <w:rPr>
          <w:szCs w:val="24"/>
        </w:rPr>
        <w:t xml:space="preserve"> </w:t>
      </w:r>
    </w:p>
    <w:p w14:paraId="3C95BA07" w14:textId="329BEE66" w:rsidR="005148DD" w:rsidRPr="00527823" w:rsidRDefault="005148DD" w:rsidP="00DF3708">
      <w:pPr>
        <w:spacing w:after="0" w:line="240" w:lineRule="auto"/>
        <w:jc w:val="both"/>
        <w:rPr>
          <w:rFonts w:cs="Times New Roman"/>
          <w:szCs w:val="24"/>
        </w:rPr>
      </w:pPr>
    </w:p>
    <w:p w14:paraId="34C01211" w14:textId="37F707C0" w:rsidR="00A53CDF" w:rsidRPr="000B7AAA" w:rsidRDefault="00A53CDF" w:rsidP="00DF3708">
      <w:pPr>
        <w:spacing w:after="0" w:line="240" w:lineRule="auto"/>
        <w:jc w:val="both"/>
        <w:rPr>
          <w:szCs w:val="24"/>
        </w:rPr>
      </w:pPr>
      <w:r w:rsidRPr="00A53CDF">
        <w:rPr>
          <w:b/>
          <w:bCs/>
          <w:szCs w:val="24"/>
        </w:rPr>
        <w:t>Lõikega 4</w:t>
      </w:r>
      <w:r>
        <w:rPr>
          <w:szCs w:val="24"/>
        </w:rPr>
        <w:t xml:space="preserve"> kehtestatakse loetelu </w:t>
      </w:r>
      <w:r w:rsidRPr="000B7AAA">
        <w:rPr>
          <w:szCs w:val="24"/>
        </w:rPr>
        <w:t>isiku kohta</w:t>
      </w:r>
      <w:r>
        <w:rPr>
          <w:szCs w:val="24"/>
        </w:rPr>
        <w:t xml:space="preserve"> nimekirja kantavatest andmetest, lähtudes andmete minimaalsuse põhimõttest</w:t>
      </w:r>
      <w:r w:rsidRPr="000B7AAA">
        <w:rPr>
          <w:szCs w:val="24"/>
        </w:rPr>
        <w:t>:</w:t>
      </w:r>
    </w:p>
    <w:p w14:paraId="4781E7FF" w14:textId="77777777" w:rsidR="00A53CDF" w:rsidRPr="000B7AAA" w:rsidRDefault="00A53CDF" w:rsidP="00DF3708">
      <w:pPr>
        <w:spacing w:after="0" w:line="240" w:lineRule="auto"/>
        <w:jc w:val="both"/>
        <w:rPr>
          <w:szCs w:val="24"/>
        </w:rPr>
      </w:pPr>
      <w:r w:rsidRPr="000B7AAA">
        <w:rPr>
          <w:szCs w:val="24"/>
        </w:rPr>
        <w:t>1) ees- ja perekonnanimi;</w:t>
      </w:r>
    </w:p>
    <w:p w14:paraId="5DAE08F6" w14:textId="77777777" w:rsidR="00A53CDF" w:rsidRPr="000B7AAA" w:rsidRDefault="00A53CDF" w:rsidP="00DF3708">
      <w:pPr>
        <w:spacing w:after="0" w:line="240" w:lineRule="auto"/>
        <w:jc w:val="both"/>
        <w:rPr>
          <w:szCs w:val="24"/>
        </w:rPr>
      </w:pPr>
      <w:r w:rsidRPr="000B7AAA">
        <w:rPr>
          <w:szCs w:val="24"/>
        </w:rPr>
        <w:t xml:space="preserve">2) isikukood või selle puudumise korral </w:t>
      </w:r>
      <w:r>
        <w:rPr>
          <w:szCs w:val="24"/>
        </w:rPr>
        <w:t>sünniaeg</w:t>
      </w:r>
      <w:r w:rsidRPr="000B7AAA">
        <w:rPr>
          <w:szCs w:val="24"/>
        </w:rPr>
        <w:t>;</w:t>
      </w:r>
    </w:p>
    <w:p w14:paraId="789AB1B6" w14:textId="77777777" w:rsidR="00A53CDF" w:rsidRPr="000B7AAA" w:rsidRDefault="00A53CDF" w:rsidP="00DF3708">
      <w:pPr>
        <w:spacing w:after="0" w:line="240" w:lineRule="auto"/>
        <w:jc w:val="both"/>
        <w:rPr>
          <w:szCs w:val="24"/>
        </w:rPr>
      </w:pPr>
      <w:r w:rsidRPr="000B7AAA">
        <w:rPr>
          <w:szCs w:val="24"/>
        </w:rPr>
        <w:t>3) avalduse esitamise kuupäev</w:t>
      </w:r>
      <w:r>
        <w:rPr>
          <w:szCs w:val="24"/>
        </w:rPr>
        <w:t>.</w:t>
      </w:r>
    </w:p>
    <w:p w14:paraId="1657AA56" w14:textId="77777777" w:rsidR="00A53CDF" w:rsidRDefault="00A53CDF" w:rsidP="00DF3708">
      <w:pPr>
        <w:spacing w:after="0" w:line="240" w:lineRule="auto"/>
        <w:jc w:val="both"/>
        <w:rPr>
          <w:szCs w:val="24"/>
        </w:rPr>
      </w:pPr>
    </w:p>
    <w:p w14:paraId="4A8453B6" w14:textId="184B2969" w:rsidR="008468D6" w:rsidRDefault="00A53CDF" w:rsidP="00DF3708">
      <w:pPr>
        <w:spacing w:after="0" w:line="240" w:lineRule="auto"/>
        <w:jc w:val="both"/>
        <w:rPr>
          <w:szCs w:val="24"/>
        </w:rPr>
      </w:pPr>
      <w:r w:rsidRPr="00C474C8">
        <w:rPr>
          <w:b/>
          <w:bCs/>
          <w:szCs w:val="24"/>
        </w:rPr>
        <w:t>Lõike</w:t>
      </w:r>
      <w:r w:rsidR="00C474C8">
        <w:rPr>
          <w:b/>
          <w:bCs/>
          <w:szCs w:val="24"/>
        </w:rPr>
        <w:t>ga</w:t>
      </w:r>
      <w:r w:rsidRPr="00C474C8">
        <w:rPr>
          <w:b/>
          <w:bCs/>
          <w:szCs w:val="24"/>
        </w:rPr>
        <w:t xml:space="preserve"> 5</w:t>
      </w:r>
      <w:r>
        <w:rPr>
          <w:szCs w:val="24"/>
        </w:rPr>
        <w:t xml:space="preserve"> </w:t>
      </w:r>
      <w:r w:rsidR="00C474C8">
        <w:rPr>
          <w:szCs w:val="24"/>
        </w:rPr>
        <w:t>reguleeritakse i</w:t>
      </w:r>
      <w:r w:rsidRPr="000B7AAA">
        <w:rPr>
          <w:szCs w:val="24"/>
        </w:rPr>
        <w:t>siku avaldus</w:t>
      </w:r>
      <w:r w:rsidR="00C474C8">
        <w:rPr>
          <w:szCs w:val="24"/>
        </w:rPr>
        <w:t>e mõju:</w:t>
      </w:r>
      <w:r w:rsidRPr="000B7AAA">
        <w:rPr>
          <w:szCs w:val="24"/>
        </w:rPr>
        <w:t xml:space="preserve"> nimekirja kandmise või nimekirjast </w:t>
      </w:r>
      <w:r w:rsidR="0094366C">
        <w:rPr>
          <w:szCs w:val="24"/>
        </w:rPr>
        <w:t>eemaldamise</w:t>
      </w:r>
      <w:r w:rsidR="00C474C8">
        <w:rPr>
          <w:szCs w:val="24"/>
        </w:rPr>
        <w:t xml:space="preserve"> avaldust</w:t>
      </w:r>
      <w:r w:rsidRPr="000B7AAA">
        <w:rPr>
          <w:szCs w:val="24"/>
        </w:rPr>
        <w:t xml:space="preserve"> ei saa tagasi võtta ja sellel ei ole tagasiulatuvat jõudu.</w:t>
      </w:r>
      <w:r w:rsidR="00C474C8">
        <w:rPr>
          <w:szCs w:val="24"/>
        </w:rPr>
        <w:t xml:space="preserve"> Sellega välistatakse võimalus, et isik järgmisel päeval pärast nimekirja kandmise avalduse esitamist </w:t>
      </w:r>
      <w:r w:rsidR="00D54393">
        <w:rPr>
          <w:szCs w:val="24"/>
        </w:rPr>
        <w:t>selle tagasi võtab ja nii laenukukeelu kehtestamise eesmärgi sisutühjaks muudab.</w:t>
      </w:r>
    </w:p>
    <w:p w14:paraId="5BE46F0A" w14:textId="77777777" w:rsidR="00D54393" w:rsidRDefault="00D54393" w:rsidP="00DF3708">
      <w:pPr>
        <w:spacing w:after="0" w:line="240" w:lineRule="auto"/>
        <w:jc w:val="both"/>
        <w:rPr>
          <w:szCs w:val="24"/>
        </w:rPr>
      </w:pPr>
    </w:p>
    <w:p w14:paraId="2EE4C39A" w14:textId="6F3A4A7D" w:rsidR="00D54393" w:rsidRDefault="00D54393" w:rsidP="00DF3708">
      <w:pPr>
        <w:spacing w:after="0" w:line="240" w:lineRule="auto"/>
        <w:jc w:val="both"/>
        <w:rPr>
          <w:rFonts w:cs="Times New Roman"/>
          <w:b/>
          <w:bCs/>
          <w:szCs w:val="24"/>
        </w:rPr>
      </w:pPr>
      <w:r w:rsidRPr="00D54393">
        <w:rPr>
          <w:b/>
          <w:bCs/>
          <w:szCs w:val="24"/>
        </w:rPr>
        <w:t>Lõikega 6</w:t>
      </w:r>
      <w:r>
        <w:rPr>
          <w:szCs w:val="24"/>
        </w:rPr>
        <w:t xml:space="preserve"> pannakse registripidajale kohustus pidama laenukeeluga seotud </w:t>
      </w:r>
      <w:r w:rsidRPr="000C6DBB">
        <w:rPr>
          <w:szCs w:val="24"/>
        </w:rPr>
        <w:t xml:space="preserve">andmete töötlemise kohta </w:t>
      </w:r>
      <w:r w:rsidRPr="00A7009A">
        <w:rPr>
          <w:szCs w:val="24"/>
        </w:rPr>
        <w:t>logi</w:t>
      </w:r>
      <w:r>
        <w:rPr>
          <w:szCs w:val="24"/>
        </w:rPr>
        <w:t>sid.</w:t>
      </w:r>
      <w:r w:rsidRPr="00922620">
        <w:rPr>
          <w:szCs w:val="24"/>
        </w:rPr>
        <w:t xml:space="preserve"> </w:t>
      </w:r>
      <w:r>
        <w:rPr>
          <w:szCs w:val="24"/>
        </w:rPr>
        <w:t>Logid</w:t>
      </w:r>
      <w:r w:rsidRPr="00A7009A">
        <w:rPr>
          <w:szCs w:val="24"/>
        </w:rPr>
        <w:t xml:space="preserve"> peavad </w:t>
      </w:r>
      <w:r>
        <w:rPr>
          <w:szCs w:val="24"/>
        </w:rPr>
        <w:t>sisaldama teavet andmete töötlemise</w:t>
      </w:r>
      <w:r w:rsidRPr="00A7009A">
        <w:rPr>
          <w:szCs w:val="24"/>
        </w:rPr>
        <w:t xml:space="preserve"> põhjenduse, </w:t>
      </w:r>
      <w:r>
        <w:rPr>
          <w:szCs w:val="24"/>
        </w:rPr>
        <w:t>aja ja</w:t>
      </w:r>
      <w:r w:rsidRPr="00A7009A">
        <w:rPr>
          <w:szCs w:val="24"/>
        </w:rPr>
        <w:t xml:space="preserve"> </w:t>
      </w:r>
      <w:r>
        <w:rPr>
          <w:szCs w:val="24"/>
        </w:rPr>
        <w:t>andmeid töödelnud</w:t>
      </w:r>
      <w:r w:rsidRPr="00A7009A">
        <w:rPr>
          <w:szCs w:val="24"/>
        </w:rPr>
        <w:t xml:space="preserve"> isiku kohta</w:t>
      </w:r>
      <w:r>
        <w:rPr>
          <w:szCs w:val="24"/>
        </w:rPr>
        <w:t>. Logide pidamise eesmärgi kohta vt selgitust eelnõu §</w:t>
      </w:r>
      <w:r>
        <w:t xml:space="preserve"> </w:t>
      </w:r>
      <w:r w:rsidR="00542846">
        <w:rPr>
          <w:szCs w:val="24"/>
        </w:rPr>
        <w:t>7 lõike 3 kohta.</w:t>
      </w:r>
    </w:p>
    <w:p w14:paraId="0BE189D2" w14:textId="03DEFA6D" w:rsidR="008468D6" w:rsidRDefault="008468D6" w:rsidP="00DF3708">
      <w:pPr>
        <w:spacing w:after="0" w:line="240" w:lineRule="auto"/>
        <w:jc w:val="both"/>
        <w:rPr>
          <w:rFonts w:cs="Times New Roman"/>
          <w:b/>
          <w:bCs/>
          <w:szCs w:val="24"/>
        </w:rPr>
      </w:pPr>
    </w:p>
    <w:p w14:paraId="2BDAE867" w14:textId="2C5A13B6" w:rsidR="00E86AF6" w:rsidRDefault="00E86AF6" w:rsidP="00DF3708">
      <w:pPr>
        <w:spacing w:after="0" w:line="240" w:lineRule="auto"/>
        <w:rPr>
          <w:b/>
          <w:bCs/>
          <w:szCs w:val="24"/>
        </w:rPr>
      </w:pPr>
      <w:r>
        <w:rPr>
          <w:rFonts w:cs="Times New Roman"/>
          <w:b/>
          <w:bCs/>
          <w:szCs w:val="24"/>
        </w:rPr>
        <w:t xml:space="preserve">Paragrahv 10 – </w:t>
      </w:r>
      <w:r>
        <w:rPr>
          <w:b/>
          <w:bCs/>
          <w:szCs w:val="24"/>
        </w:rPr>
        <w:t>Krediiditeaberegistri andmete</w:t>
      </w:r>
      <w:r w:rsidR="0094366C">
        <w:rPr>
          <w:b/>
          <w:bCs/>
          <w:szCs w:val="24"/>
        </w:rPr>
        <w:t>le juurdepääsu</w:t>
      </w:r>
      <w:r>
        <w:rPr>
          <w:b/>
          <w:bCs/>
          <w:szCs w:val="24"/>
        </w:rPr>
        <w:t xml:space="preserve"> </w:t>
      </w:r>
      <w:r w:rsidR="0094366C">
        <w:rPr>
          <w:b/>
          <w:bCs/>
          <w:szCs w:val="24"/>
        </w:rPr>
        <w:t>võimaldamine</w:t>
      </w:r>
    </w:p>
    <w:p w14:paraId="4AE37D99" w14:textId="18E1631C" w:rsidR="00E86AF6" w:rsidRDefault="000E380F" w:rsidP="00DF3708">
      <w:pPr>
        <w:spacing w:after="0" w:line="240" w:lineRule="auto"/>
        <w:jc w:val="both"/>
        <w:rPr>
          <w:rFonts w:cs="Times New Roman"/>
          <w:szCs w:val="24"/>
        </w:rPr>
      </w:pPr>
      <w:r w:rsidRPr="000E380F">
        <w:rPr>
          <w:rFonts w:cs="Times New Roman"/>
          <w:b/>
          <w:bCs/>
          <w:szCs w:val="24"/>
        </w:rPr>
        <w:t xml:space="preserve">Lõikes 1 </w:t>
      </w:r>
      <w:r>
        <w:rPr>
          <w:rFonts w:cs="Times New Roman"/>
          <w:szCs w:val="24"/>
        </w:rPr>
        <w:t>sätestatakse kellele ja millisel eesmärgil võib registripidaja andmeid avaldada:</w:t>
      </w:r>
    </w:p>
    <w:p w14:paraId="40A1B681" w14:textId="78A2DA8B" w:rsidR="000E380F" w:rsidRDefault="000E380F" w:rsidP="00DF3708">
      <w:pPr>
        <w:spacing w:after="0" w:line="240" w:lineRule="auto"/>
        <w:jc w:val="both"/>
        <w:rPr>
          <w:szCs w:val="24"/>
        </w:rPr>
      </w:pPr>
      <w:r>
        <w:rPr>
          <w:szCs w:val="24"/>
        </w:rPr>
        <w:t xml:space="preserve">1) </w:t>
      </w:r>
      <w:r w:rsidR="0094366C">
        <w:rPr>
          <w:szCs w:val="24"/>
        </w:rPr>
        <w:t>k</w:t>
      </w:r>
      <w:r w:rsidR="0094366C" w:rsidRPr="00037B20">
        <w:rPr>
          <w:szCs w:val="24"/>
        </w:rPr>
        <w:t xml:space="preserve">rediidiandjate ja </w:t>
      </w:r>
      <w:r w:rsidR="0094366C">
        <w:rPr>
          <w:szCs w:val="24"/>
        </w:rPr>
        <w:t>–</w:t>
      </w:r>
      <w:r w:rsidR="0094366C" w:rsidRPr="00037B20">
        <w:rPr>
          <w:szCs w:val="24"/>
        </w:rPr>
        <w:t>vahendajate seadus</w:t>
      </w:r>
      <w:r w:rsidR="0094366C">
        <w:rPr>
          <w:szCs w:val="24"/>
        </w:rPr>
        <w:t>e §-des 5 ja 6 nimetatud krediidiandjale ja krediidivahendajale, krediidiasutusele krediidiasutuste seaduses tähenduses ning h</w:t>
      </w:r>
      <w:r w:rsidR="0094366C" w:rsidRPr="0085348E">
        <w:rPr>
          <w:szCs w:val="24"/>
        </w:rPr>
        <w:t>oiu-laenuühistu seadus</w:t>
      </w:r>
      <w:r w:rsidR="0094366C">
        <w:rPr>
          <w:szCs w:val="24"/>
        </w:rPr>
        <w:t>e §-s 3 nimetatud hoiu-laenuühistule</w:t>
      </w:r>
      <w:r w:rsidR="0094366C">
        <w:rPr>
          <w:rFonts w:cs="Times New Roman"/>
          <w:szCs w:val="24"/>
        </w:rPr>
        <w:t xml:space="preserve"> </w:t>
      </w:r>
      <w:r w:rsidR="0094366C">
        <w:rPr>
          <w:szCs w:val="24"/>
        </w:rPr>
        <w:t>krediidilepingu sõlmimiseks või võla ümberkujundamiseks võlaõigusseaduse</w:t>
      </w:r>
      <w:r w:rsidR="0094366C" w:rsidRPr="00ED54D7">
        <w:rPr>
          <w:szCs w:val="24"/>
        </w:rPr>
        <w:t xml:space="preserve"> § 416</w:t>
      </w:r>
      <w:r w:rsidR="0094366C" w:rsidRPr="00ED54D7">
        <w:rPr>
          <w:szCs w:val="24"/>
          <w:vertAlign w:val="superscript"/>
        </w:rPr>
        <w:t>1</w:t>
      </w:r>
      <w:r w:rsidR="0094366C" w:rsidRPr="00ED54D7">
        <w:rPr>
          <w:szCs w:val="24"/>
        </w:rPr>
        <w:t xml:space="preserve"> tähenduses</w:t>
      </w:r>
      <w:r w:rsidR="0094366C">
        <w:rPr>
          <w:szCs w:val="24"/>
        </w:rPr>
        <w:t xml:space="preserve"> tahteavalduse esitanud </w:t>
      </w:r>
      <w:r w:rsidR="0094366C" w:rsidRPr="009F27DC">
        <w:rPr>
          <w:szCs w:val="24"/>
        </w:rPr>
        <w:t>või sõlmitud krediidilepingu alusel täiendavat krediiti taotleva</w:t>
      </w:r>
      <w:r w:rsidR="0094366C">
        <w:rPr>
          <w:szCs w:val="24"/>
        </w:rPr>
        <w:t xml:space="preserve"> tarbija krediidivõimelisuse hindamise eesmärgil</w:t>
      </w:r>
      <w:r>
        <w:rPr>
          <w:szCs w:val="24"/>
        </w:rPr>
        <w:t>;</w:t>
      </w:r>
    </w:p>
    <w:p w14:paraId="16E34C8E" w14:textId="330DC7B5" w:rsidR="000E380F" w:rsidRDefault="000E380F" w:rsidP="00DF3708">
      <w:pPr>
        <w:spacing w:after="0" w:line="240" w:lineRule="auto"/>
        <w:jc w:val="both"/>
        <w:rPr>
          <w:szCs w:val="24"/>
        </w:rPr>
      </w:pPr>
      <w:r>
        <w:rPr>
          <w:szCs w:val="24"/>
        </w:rPr>
        <w:t>2) tarbijale</w:t>
      </w:r>
      <w:r w:rsidR="0094366C">
        <w:rPr>
          <w:szCs w:val="24"/>
        </w:rPr>
        <w:t xml:space="preserve"> ja käendajale</w:t>
      </w:r>
      <w:r>
        <w:rPr>
          <w:szCs w:val="24"/>
        </w:rPr>
        <w:t xml:space="preserve"> tema kohta käiva</w:t>
      </w:r>
      <w:r w:rsidR="006238E7">
        <w:rPr>
          <w:szCs w:val="24"/>
        </w:rPr>
        <w:t>id</w:t>
      </w:r>
      <w:r>
        <w:rPr>
          <w:szCs w:val="24"/>
        </w:rPr>
        <w:t xml:space="preserve"> andme</w:t>
      </w:r>
      <w:r w:rsidR="006238E7">
        <w:rPr>
          <w:szCs w:val="24"/>
        </w:rPr>
        <w:t>id</w:t>
      </w:r>
      <w:r>
        <w:rPr>
          <w:szCs w:val="24"/>
        </w:rPr>
        <w:t>;</w:t>
      </w:r>
      <w:r w:rsidRPr="00216C75">
        <w:rPr>
          <w:szCs w:val="24"/>
        </w:rPr>
        <w:t xml:space="preserve"> </w:t>
      </w:r>
    </w:p>
    <w:p w14:paraId="28FCA753" w14:textId="77777777" w:rsidR="000E380F" w:rsidRDefault="000E380F" w:rsidP="00DF3708">
      <w:pPr>
        <w:spacing w:after="0" w:line="240" w:lineRule="auto"/>
        <w:jc w:val="both"/>
        <w:rPr>
          <w:szCs w:val="24"/>
        </w:rPr>
      </w:pPr>
      <w:r>
        <w:rPr>
          <w:szCs w:val="24"/>
        </w:rPr>
        <w:t>3</w:t>
      </w:r>
      <w:r w:rsidRPr="00216C75">
        <w:rPr>
          <w:szCs w:val="24"/>
        </w:rPr>
        <w:t xml:space="preserve">) </w:t>
      </w:r>
      <w:r w:rsidRPr="00140942">
        <w:rPr>
          <w:szCs w:val="24"/>
        </w:rPr>
        <w:t>kohtule kohtumenetlust reguleerivates seadustes ettenähtud juhtudel ja korras</w:t>
      </w:r>
      <w:r>
        <w:rPr>
          <w:szCs w:val="24"/>
        </w:rPr>
        <w:t>;</w:t>
      </w:r>
    </w:p>
    <w:p w14:paraId="7FABD66B" w14:textId="77777777" w:rsidR="000E380F" w:rsidRDefault="000E380F" w:rsidP="00DF3708">
      <w:pPr>
        <w:spacing w:after="0" w:line="240" w:lineRule="auto"/>
        <w:jc w:val="both"/>
        <w:rPr>
          <w:szCs w:val="24"/>
        </w:rPr>
      </w:pPr>
      <w:r>
        <w:rPr>
          <w:szCs w:val="24"/>
        </w:rPr>
        <w:t xml:space="preserve">4) </w:t>
      </w:r>
      <w:r w:rsidRPr="00140942">
        <w:rPr>
          <w:szCs w:val="24"/>
        </w:rPr>
        <w:t xml:space="preserve">kohtueelse uurimise asutusele ja prokuratuurile alustatud kriminaalmenetluses, sealhulgas </w:t>
      </w:r>
      <w:proofErr w:type="spellStart"/>
      <w:r w:rsidRPr="00140942">
        <w:rPr>
          <w:szCs w:val="24"/>
        </w:rPr>
        <w:t>välislepingus</w:t>
      </w:r>
      <w:proofErr w:type="spellEnd"/>
      <w:r w:rsidRPr="00140942">
        <w:rPr>
          <w:szCs w:val="24"/>
        </w:rPr>
        <w:t xml:space="preserve"> sätestatud korras välisriigist saabunud õigusabi taotluse alusel või Euroopa Liidu õiguses sätestatud kohustuse täitmiseks rahvusvahelise konventsiooni või muu </w:t>
      </w:r>
      <w:proofErr w:type="spellStart"/>
      <w:r w:rsidRPr="00140942">
        <w:rPr>
          <w:szCs w:val="24"/>
        </w:rPr>
        <w:t>välislepingu</w:t>
      </w:r>
      <w:proofErr w:type="spellEnd"/>
      <w:r w:rsidRPr="00140942">
        <w:rPr>
          <w:szCs w:val="24"/>
        </w:rPr>
        <w:t xml:space="preserve"> või politsei või muu sellesarnase pädeva asutuse koostöölepingu täitmiseks;</w:t>
      </w:r>
    </w:p>
    <w:p w14:paraId="7E4DBAB5" w14:textId="77777777" w:rsidR="000E380F" w:rsidRPr="00140942" w:rsidRDefault="000E380F" w:rsidP="00DF3708">
      <w:pPr>
        <w:spacing w:after="0" w:line="240" w:lineRule="auto"/>
        <w:jc w:val="both"/>
        <w:rPr>
          <w:szCs w:val="24"/>
        </w:rPr>
      </w:pPr>
      <w:r>
        <w:rPr>
          <w:szCs w:val="24"/>
        </w:rPr>
        <w:t xml:space="preserve">5) </w:t>
      </w:r>
      <w:r w:rsidRPr="00140942">
        <w:rPr>
          <w:szCs w:val="24"/>
        </w:rPr>
        <w:t>julgeolekuasutusele julgeolekuasutuste seaduses sätestatud ülesannete täitmiseks ning riigisaladuse ja salastatud välisteabe seaduses nimetatud julgeolekukontrolli teostamiseks;</w:t>
      </w:r>
    </w:p>
    <w:p w14:paraId="4641F92B" w14:textId="2F1108E6" w:rsidR="000E380F" w:rsidRDefault="000E380F" w:rsidP="00DF3708">
      <w:pPr>
        <w:spacing w:after="0" w:line="240" w:lineRule="auto"/>
        <w:jc w:val="both"/>
        <w:rPr>
          <w:szCs w:val="24"/>
        </w:rPr>
      </w:pPr>
      <w:r>
        <w:rPr>
          <w:szCs w:val="24"/>
        </w:rPr>
        <w:t>6</w:t>
      </w:r>
      <w:r w:rsidRPr="00140942">
        <w:rPr>
          <w:szCs w:val="24"/>
        </w:rPr>
        <w:t xml:space="preserve">) </w:t>
      </w:r>
      <w:r w:rsidR="0094366C">
        <w:rPr>
          <w:szCs w:val="24"/>
        </w:rPr>
        <w:t>notarile pärimismenetluse läbiviimiseks ja kohtutäiturile pärandi inventuuri tegemiseks</w:t>
      </w:r>
      <w:r>
        <w:rPr>
          <w:szCs w:val="24"/>
        </w:rPr>
        <w:t>;</w:t>
      </w:r>
    </w:p>
    <w:p w14:paraId="6C00B49E" w14:textId="7D3B5028" w:rsidR="000E380F" w:rsidRDefault="001F53E6" w:rsidP="00DF3708">
      <w:pPr>
        <w:spacing w:after="0" w:line="240" w:lineRule="auto"/>
        <w:jc w:val="both"/>
        <w:rPr>
          <w:szCs w:val="24"/>
        </w:rPr>
      </w:pPr>
      <w:r>
        <w:rPr>
          <w:szCs w:val="24"/>
        </w:rPr>
        <w:t>7</w:t>
      </w:r>
      <w:r w:rsidR="000E380F">
        <w:rPr>
          <w:szCs w:val="24"/>
        </w:rPr>
        <w:t xml:space="preserve">) </w:t>
      </w:r>
      <w:r w:rsidR="000E380F" w:rsidRPr="006A517D">
        <w:rPr>
          <w:szCs w:val="24"/>
        </w:rPr>
        <w:t>ajutisele haldurile, pankrotihaldurile ja Konkurentsiameti maksejõuetuse teenistusele pankrotiseaduses sätestatud ülesannete täitmiseks</w:t>
      </w:r>
      <w:r w:rsidR="000E380F">
        <w:rPr>
          <w:szCs w:val="24"/>
        </w:rPr>
        <w:t>;</w:t>
      </w:r>
    </w:p>
    <w:p w14:paraId="721E14F8" w14:textId="6D304577" w:rsidR="000E380F" w:rsidRDefault="001F53E6" w:rsidP="00DF3708">
      <w:pPr>
        <w:spacing w:after="0" w:line="240" w:lineRule="auto"/>
        <w:jc w:val="both"/>
        <w:rPr>
          <w:szCs w:val="24"/>
        </w:rPr>
      </w:pPr>
      <w:r>
        <w:rPr>
          <w:szCs w:val="24"/>
        </w:rPr>
        <w:t>8</w:t>
      </w:r>
      <w:r w:rsidR="000E380F">
        <w:rPr>
          <w:szCs w:val="24"/>
        </w:rPr>
        <w:t xml:space="preserve">) </w:t>
      </w:r>
      <w:r w:rsidR="000E380F" w:rsidRPr="006A517D">
        <w:rPr>
          <w:szCs w:val="24"/>
        </w:rPr>
        <w:t>füüsilise isiku maksejõuetuse seaduses nimetatud usaldusisikule füüsilise isiku maksejõuetuse seaduses või pankrotiseaduses sätestatud ülesannete täitmiseks</w:t>
      </w:r>
      <w:r>
        <w:rPr>
          <w:szCs w:val="24"/>
        </w:rPr>
        <w:t>;</w:t>
      </w:r>
    </w:p>
    <w:p w14:paraId="20FB57B9" w14:textId="77777777" w:rsidR="00C32E79" w:rsidRDefault="001F53E6" w:rsidP="00DF3708">
      <w:pPr>
        <w:spacing w:after="0" w:line="240" w:lineRule="auto"/>
        <w:jc w:val="both"/>
        <w:rPr>
          <w:szCs w:val="24"/>
        </w:rPr>
      </w:pPr>
      <w:r>
        <w:rPr>
          <w:szCs w:val="24"/>
        </w:rPr>
        <w:t xml:space="preserve">9) </w:t>
      </w:r>
      <w:r w:rsidRPr="000E4E63">
        <w:rPr>
          <w:szCs w:val="24"/>
        </w:rPr>
        <w:t>riikliku statistika tegijale riikliku statistika seaduses sätestatud ülesannete täitmiseks statistikatöö tegemisel</w:t>
      </w:r>
      <w:r w:rsidR="00C32E79">
        <w:rPr>
          <w:szCs w:val="24"/>
        </w:rPr>
        <w:t>;</w:t>
      </w:r>
    </w:p>
    <w:p w14:paraId="5F2B2013" w14:textId="65610EE0" w:rsidR="001F53E6" w:rsidRDefault="00C32E79" w:rsidP="00DF3708">
      <w:pPr>
        <w:spacing w:after="0" w:line="240" w:lineRule="auto"/>
        <w:jc w:val="both"/>
        <w:rPr>
          <w:szCs w:val="24"/>
        </w:rPr>
      </w:pPr>
      <w:r>
        <w:rPr>
          <w:szCs w:val="24"/>
        </w:rPr>
        <w:t>10) Tarbijakaitse ja Tehnilise Järelevalve Ametil tarbijakaitseseadusest tuleneva riikliku järelevalve teostamiseks</w:t>
      </w:r>
      <w:r w:rsidR="001F53E6">
        <w:rPr>
          <w:szCs w:val="24"/>
        </w:rPr>
        <w:t>.</w:t>
      </w:r>
    </w:p>
    <w:p w14:paraId="3BE7A495" w14:textId="77777777" w:rsidR="000E380F" w:rsidRDefault="000E380F" w:rsidP="00DF3708">
      <w:pPr>
        <w:spacing w:after="0" w:line="240" w:lineRule="auto"/>
        <w:jc w:val="both"/>
        <w:rPr>
          <w:rFonts w:cs="Times New Roman"/>
          <w:szCs w:val="24"/>
        </w:rPr>
      </w:pPr>
    </w:p>
    <w:p w14:paraId="6EDD45ED" w14:textId="486BAABB" w:rsidR="00767EC5" w:rsidRDefault="00767EC5" w:rsidP="00DF3708">
      <w:pPr>
        <w:spacing w:after="0" w:line="240" w:lineRule="auto"/>
        <w:jc w:val="both"/>
        <w:rPr>
          <w:rFonts w:cs="Times New Roman"/>
          <w:szCs w:val="24"/>
        </w:rPr>
      </w:pPr>
      <w:r>
        <w:rPr>
          <w:rFonts w:cs="Times New Roman"/>
          <w:szCs w:val="24"/>
        </w:rPr>
        <w:t xml:space="preserve">Punktis 1 sätestatud juhul andmete avaldamine on krediidiregistri loomise peamine eesmärk. </w:t>
      </w:r>
      <w:r w:rsidR="003C2E7D">
        <w:rPr>
          <w:rFonts w:cs="Times New Roman"/>
          <w:szCs w:val="24"/>
        </w:rPr>
        <w:t>Tegemist on finantsjärelevalvesubjektideks olevate isikutega (va hoiu-laenuühistu), kellel lasub kohustus rakendada vastutustundliku laenamise põhimõtet</w:t>
      </w:r>
      <w:r w:rsidR="001F53E6">
        <w:rPr>
          <w:rFonts w:cs="Times New Roman"/>
          <w:szCs w:val="24"/>
        </w:rPr>
        <w:t>, mille osaks oleva krediidivõimelisuse hindamise käigus on registriandmed vältimatult vajalikud.</w:t>
      </w:r>
    </w:p>
    <w:p w14:paraId="6DEF3221" w14:textId="77777777" w:rsidR="00767EC5" w:rsidRDefault="00767EC5" w:rsidP="00DF3708">
      <w:pPr>
        <w:spacing w:after="0" w:line="240" w:lineRule="auto"/>
        <w:jc w:val="both"/>
        <w:rPr>
          <w:rFonts w:cs="Times New Roman"/>
          <w:szCs w:val="24"/>
        </w:rPr>
      </w:pPr>
    </w:p>
    <w:p w14:paraId="4E073A89" w14:textId="346A5F64" w:rsidR="00767EC5" w:rsidRDefault="00767EC5" w:rsidP="00DF3708">
      <w:pPr>
        <w:spacing w:after="0" w:line="240" w:lineRule="auto"/>
        <w:jc w:val="both"/>
        <w:rPr>
          <w:rFonts w:cs="Times New Roman"/>
          <w:szCs w:val="24"/>
        </w:rPr>
      </w:pPr>
      <w:r>
        <w:rPr>
          <w:rFonts w:cs="Times New Roman"/>
          <w:szCs w:val="24"/>
        </w:rPr>
        <w:t xml:space="preserve">Punktis 2 kirjeldatud juhul on tegemist IKÜM-ist tuleneva andmesubjekti õigusega tutvuda enda andmetega (art 15). </w:t>
      </w:r>
    </w:p>
    <w:p w14:paraId="1FA44B17" w14:textId="77777777" w:rsidR="00767EC5" w:rsidRDefault="00767EC5" w:rsidP="00DF3708">
      <w:pPr>
        <w:spacing w:after="0" w:line="240" w:lineRule="auto"/>
        <w:jc w:val="both"/>
        <w:rPr>
          <w:rFonts w:cs="Times New Roman"/>
          <w:szCs w:val="24"/>
        </w:rPr>
      </w:pPr>
    </w:p>
    <w:p w14:paraId="164EB6B1" w14:textId="58718807" w:rsidR="000E380F" w:rsidRDefault="000E380F" w:rsidP="00DF3708">
      <w:pPr>
        <w:spacing w:after="0" w:line="240" w:lineRule="auto"/>
        <w:jc w:val="both"/>
        <w:rPr>
          <w:rFonts w:cs="Times New Roman"/>
          <w:szCs w:val="24"/>
        </w:rPr>
      </w:pPr>
      <w:r>
        <w:rPr>
          <w:rFonts w:cs="Times New Roman"/>
          <w:szCs w:val="24"/>
        </w:rPr>
        <w:t>Punktides 3–</w:t>
      </w:r>
      <w:r w:rsidR="00F864CD">
        <w:rPr>
          <w:rFonts w:cs="Times New Roman"/>
          <w:szCs w:val="24"/>
        </w:rPr>
        <w:t>5</w:t>
      </w:r>
      <w:r>
        <w:rPr>
          <w:rFonts w:cs="Times New Roman"/>
          <w:szCs w:val="24"/>
        </w:rPr>
        <w:t xml:space="preserve"> nimetatud asutustel on oma ülesannete täitmisel ulatuslikud volitused andmete kogumiseks.</w:t>
      </w:r>
      <w:r w:rsidR="006238E7">
        <w:rPr>
          <w:rFonts w:cs="Times New Roman"/>
          <w:szCs w:val="24"/>
        </w:rPr>
        <w:t xml:space="preserve"> Krediiditeaberegistris sisalduvad andmed võivad olla vajalikud nende ülesannete täitmisel. Kõnesolevate asutuste</w:t>
      </w:r>
      <w:r>
        <w:rPr>
          <w:rFonts w:cs="Times New Roman"/>
          <w:szCs w:val="24"/>
        </w:rPr>
        <w:t xml:space="preserve"> tegevuse laiaulatusliku iseloomu tõttu ei ole võimalik eesmärke kitsendavalt määratleda. </w:t>
      </w:r>
      <w:r w:rsidR="00645A56">
        <w:rPr>
          <w:rFonts w:cs="Times New Roman"/>
          <w:szCs w:val="24"/>
        </w:rPr>
        <w:t>A</w:t>
      </w:r>
      <w:r w:rsidR="006238E7">
        <w:rPr>
          <w:rFonts w:cs="Times New Roman"/>
          <w:szCs w:val="24"/>
        </w:rPr>
        <w:t>sutus</w:t>
      </w:r>
      <w:r w:rsidR="00645A56">
        <w:rPr>
          <w:rFonts w:cs="Times New Roman"/>
          <w:szCs w:val="24"/>
        </w:rPr>
        <w:t xml:space="preserve"> peab oma taotlust registrist </w:t>
      </w:r>
      <w:r w:rsidR="006238E7">
        <w:rPr>
          <w:rFonts w:cs="Times New Roman"/>
          <w:szCs w:val="24"/>
        </w:rPr>
        <w:t>andmete saamise</w:t>
      </w:r>
      <w:r w:rsidR="00645A56">
        <w:rPr>
          <w:rFonts w:cs="Times New Roman"/>
          <w:szCs w:val="24"/>
        </w:rPr>
        <w:t>ks</w:t>
      </w:r>
      <w:r w:rsidR="006238E7">
        <w:rPr>
          <w:rFonts w:cs="Times New Roman"/>
          <w:szCs w:val="24"/>
        </w:rPr>
        <w:t xml:space="preserve"> </w:t>
      </w:r>
      <w:r w:rsidR="00F864CD">
        <w:rPr>
          <w:rFonts w:cs="Times New Roman"/>
          <w:szCs w:val="24"/>
        </w:rPr>
        <w:t xml:space="preserve">siiski konkreetselt </w:t>
      </w:r>
      <w:r w:rsidR="006238E7">
        <w:rPr>
          <w:rFonts w:cs="Times New Roman"/>
          <w:szCs w:val="24"/>
        </w:rPr>
        <w:t>põhjendama</w:t>
      </w:r>
      <w:r w:rsidR="00645A56">
        <w:rPr>
          <w:rFonts w:cs="Times New Roman"/>
          <w:szCs w:val="24"/>
        </w:rPr>
        <w:t>.</w:t>
      </w:r>
    </w:p>
    <w:p w14:paraId="27817331" w14:textId="77777777" w:rsidR="00767EC5" w:rsidRDefault="00767EC5" w:rsidP="00DF3708">
      <w:pPr>
        <w:spacing w:after="0" w:line="240" w:lineRule="auto"/>
        <w:jc w:val="both"/>
        <w:rPr>
          <w:rFonts w:cs="Times New Roman"/>
          <w:szCs w:val="24"/>
        </w:rPr>
      </w:pPr>
    </w:p>
    <w:p w14:paraId="216BF9E5" w14:textId="2CD95998" w:rsidR="00E86AF6" w:rsidRDefault="00646C95" w:rsidP="00DF3708">
      <w:pPr>
        <w:spacing w:after="0" w:line="240" w:lineRule="auto"/>
        <w:jc w:val="both"/>
        <w:rPr>
          <w:rFonts w:cs="Times New Roman"/>
          <w:szCs w:val="24"/>
        </w:rPr>
      </w:pPr>
      <w:r>
        <w:rPr>
          <w:rFonts w:cs="Times New Roman"/>
          <w:szCs w:val="24"/>
        </w:rPr>
        <w:t>Punkti</w:t>
      </w:r>
      <w:r w:rsidR="00BD7EF7">
        <w:rPr>
          <w:rFonts w:cs="Times New Roman"/>
          <w:szCs w:val="24"/>
        </w:rPr>
        <w:t xml:space="preserve">ga </w:t>
      </w:r>
      <w:r w:rsidR="00F864CD">
        <w:rPr>
          <w:rFonts w:cs="Times New Roman"/>
          <w:szCs w:val="24"/>
        </w:rPr>
        <w:t>6</w:t>
      </w:r>
      <w:r w:rsidR="00BD7EF7">
        <w:rPr>
          <w:rFonts w:cs="Times New Roman"/>
          <w:szCs w:val="24"/>
        </w:rPr>
        <w:t xml:space="preserve"> antakse</w:t>
      </w:r>
      <w:r>
        <w:rPr>
          <w:rFonts w:cs="Times New Roman"/>
          <w:szCs w:val="24"/>
        </w:rPr>
        <w:t xml:space="preserve"> </w:t>
      </w:r>
      <w:r w:rsidR="001F53E6">
        <w:rPr>
          <w:szCs w:val="24"/>
        </w:rPr>
        <w:t>notarile pärimismenetluse läbiviimiseks ja kohtutäiturile pärandi inventuuri tegemiseks</w:t>
      </w:r>
      <w:r w:rsidR="00BD7EF7">
        <w:rPr>
          <w:rFonts w:cs="Times New Roman"/>
          <w:szCs w:val="24"/>
        </w:rPr>
        <w:t xml:space="preserve"> saada registrist andmeid. Pärandi inventuuri tegemise eesmärk on selgitada välja pärandaja õigused ja kohustused.</w:t>
      </w:r>
      <w:r w:rsidR="00331ACA">
        <w:rPr>
          <w:rFonts w:cs="Times New Roman"/>
          <w:szCs w:val="24"/>
        </w:rPr>
        <w:t xml:space="preserve"> Pärandvara inventuur viiakse läbi pärimisseaduse alusel ja seal sätestatud juhtudel notari eestvedamisel.</w:t>
      </w:r>
      <w:r w:rsidR="00BD7EF7">
        <w:rPr>
          <w:rFonts w:cs="Times New Roman"/>
          <w:szCs w:val="24"/>
        </w:rPr>
        <w:t xml:space="preserve"> </w:t>
      </w:r>
      <w:r w:rsidR="00331ACA">
        <w:rPr>
          <w:rFonts w:cs="Times New Roman"/>
          <w:szCs w:val="24"/>
        </w:rPr>
        <w:t xml:space="preserve">Krediiditeaberegistrisse koondatud andmed inimese finantskohustuste kohta hõlbustaksid olulisel määral ülevaate saamist pärandaja kohustuste kohta. </w:t>
      </w:r>
    </w:p>
    <w:p w14:paraId="103168BB" w14:textId="77777777" w:rsidR="00AB7651" w:rsidRDefault="00AB7651" w:rsidP="00DF3708">
      <w:pPr>
        <w:spacing w:after="0" w:line="240" w:lineRule="auto"/>
        <w:jc w:val="both"/>
        <w:rPr>
          <w:rFonts w:cs="Times New Roman"/>
          <w:szCs w:val="24"/>
        </w:rPr>
      </w:pPr>
    </w:p>
    <w:p w14:paraId="6E4EBB2D" w14:textId="4B0BE56E" w:rsidR="00AB7651" w:rsidRDefault="00AB7651" w:rsidP="00DF3708">
      <w:pPr>
        <w:spacing w:after="0" w:line="240" w:lineRule="auto"/>
        <w:jc w:val="both"/>
        <w:rPr>
          <w:rFonts w:cs="Times New Roman"/>
          <w:szCs w:val="24"/>
        </w:rPr>
      </w:pPr>
      <w:r>
        <w:rPr>
          <w:rFonts w:cs="Times New Roman"/>
          <w:szCs w:val="24"/>
        </w:rPr>
        <w:t xml:space="preserve">Punktiga </w:t>
      </w:r>
      <w:r w:rsidR="00F864CD">
        <w:rPr>
          <w:rFonts w:cs="Times New Roman"/>
          <w:szCs w:val="24"/>
        </w:rPr>
        <w:t>7</w:t>
      </w:r>
      <w:r>
        <w:rPr>
          <w:rFonts w:cs="Times New Roman"/>
          <w:szCs w:val="24"/>
        </w:rPr>
        <w:t xml:space="preserve"> antakse </w:t>
      </w:r>
      <w:r w:rsidRPr="006A517D">
        <w:rPr>
          <w:szCs w:val="24"/>
        </w:rPr>
        <w:t>ajutisele haldurile, pankrotihaldurile ja Konkurentsiameti maksejõuetuse teenistusele</w:t>
      </w:r>
      <w:r>
        <w:rPr>
          <w:szCs w:val="24"/>
        </w:rPr>
        <w:t xml:space="preserve"> õigus saada krediiditeavet</w:t>
      </w:r>
      <w:r w:rsidRPr="006A517D">
        <w:rPr>
          <w:szCs w:val="24"/>
        </w:rPr>
        <w:t xml:space="preserve"> pankrotiseaduses sätestatud ülesannete täitmiseks</w:t>
      </w:r>
      <w:r>
        <w:rPr>
          <w:szCs w:val="24"/>
        </w:rPr>
        <w:t xml:space="preserve">. Pankrotimenetluse läbiviimise käigus on oluline saada ülevaade võlgniku kohustustuste ulatusest. </w:t>
      </w:r>
      <w:r>
        <w:rPr>
          <w:rFonts w:cs="Times New Roman"/>
          <w:szCs w:val="24"/>
        </w:rPr>
        <w:t xml:space="preserve">Krediiditeaberegistrisse koondatud andmed finantskohustuste kohta hõlbustaksid olulisel määral ülevaate saamist inimesel lasuvate finantskohustuste kohta. </w:t>
      </w:r>
    </w:p>
    <w:p w14:paraId="2036ADD6" w14:textId="77777777" w:rsidR="00AB7651" w:rsidRDefault="00AB7651" w:rsidP="00DF3708">
      <w:pPr>
        <w:spacing w:after="0" w:line="240" w:lineRule="auto"/>
        <w:jc w:val="both"/>
        <w:rPr>
          <w:rFonts w:cs="Times New Roman"/>
          <w:szCs w:val="24"/>
        </w:rPr>
      </w:pPr>
    </w:p>
    <w:p w14:paraId="703AF03D" w14:textId="4513C254" w:rsidR="00AB7651" w:rsidRDefault="00AB7651" w:rsidP="00DF3708">
      <w:pPr>
        <w:spacing w:after="0" w:line="240" w:lineRule="auto"/>
        <w:jc w:val="both"/>
        <w:rPr>
          <w:szCs w:val="24"/>
        </w:rPr>
      </w:pPr>
      <w:r>
        <w:rPr>
          <w:szCs w:val="24"/>
        </w:rPr>
        <w:t xml:space="preserve">Punktis </w:t>
      </w:r>
      <w:r w:rsidR="00F864CD">
        <w:rPr>
          <w:szCs w:val="24"/>
        </w:rPr>
        <w:t>8</w:t>
      </w:r>
      <w:r>
        <w:rPr>
          <w:szCs w:val="24"/>
        </w:rPr>
        <w:t xml:space="preserve"> antakse krediiditeaberegistrist andmete saamise õigus ka </w:t>
      </w:r>
      <w:r w:rsidRPr="006A517D">
        <w:rPr>
          <w:szCs w:val="24"/>
        </w:rPr>
        <w:t>füüsilise isiku maksejõuetuse seaduses nimetatud usaldusisikule füüsilise isiku maksejõuetuse seaduses või pankrotiseaduses sätestatud ülesannete täitmiseks</w:t>
      </w:r>
      <w:r>
        <w:rPr>
          <w:szCs w:val="24"/>
        </w:rPr>
        <w:t xml:space="preserve">. Põhjendused selleks kattuvad punktis </w:t>
      </w:r>
      <w:r w:rsidR="00F864CD">
        <w:rPr>
          <w:szCs w:val="24"/>
        </w:rPr>
        <w:t>7</w:t>
      </w:r>
      <w:r>
        <w:rPr>
          <w:szCs w:val="24"/>
        </w:rPr>
        <w:t xml:space="preserve"> toodud kaalutlustega.</w:t>
      </w:r>
    </w:p>
    <w:p w14:paraId="796DFBCF" w14:textId="77777777" w:rsidR="00D51B4A" w:rsidRDefault="00D51B4A" w:rsidP="00DF3708">
      <w:pPr>
        <w:spacing w:after="0" w:line="240" w:lineRule="auto"/>
        <w:jc w:val="both"/>
        <w:rPr>
          <w:szCs w:val="24"/>
        </w:rPr>
      </w:pPr>
    </w:p>
    <w:p w14:paraId="4E90070C" w14:textId="40EEDA7A" w:rsidR="00D51B4A" w:rsidRDefault="00D51B4A" w:rsidP="00DF3708">
      <w:pPr>
        <w:spacing w:after="0" w:line="240" w:lineRule="auto"/>
        <w:jc w:val="both"/>
        <w:rPr>
          <w:szCs w:val="24"/>
        </w:rPr>
      </w:pPr>
      <w:r>
        <w:rPr>
          <w:szCs w:val="24"/>
        </w:rPr>
        <w:t xml:space="preserve">Punktiga 9 sätestatakse </w:t>
      </w:r>
      <w:bookmarkStart w:id="6" w:name="_Hlk190380213"/>
      <w:r w:rsidRPr="000E4E63">
        <w:rPr>
          <w:szCs w:val="24"/>
        </w:rPr>
        <w:t>riikliku statistika tegijale</w:t>
      </w:r>
      <w:r>
        <w:rPr>
          <w:szCs w:val="24"/>
        </w:rPr>
        <w:t xml:space="preserve"> õigus saada juurdepääs registriandmetele</w:t>
      </w:r>
      <w:r w:rsidRPr="000E4E63">
        <w:rPr>
          <w:szCs w:val="24"/>
        </w:rPr>
        <w:t xml:space="preserve"> riikliku statistika seaduses sätestatud ülesannete täitmiseks statistikatöö tegemisel</w:t>
      </w:r>
      <w:bookmarkEnd w:id="6"/>
      <w:r>
        <w:rPr>
          <w:szCs w:val="24"/>
        </w:rPr>
        <w:t xml:space="preserve">. Vastavalt riikliku statistika seaduse § 8 lõikele 1 on riikliku statistika tegijad </w:t>
      </w:r>
      <w:r w:rsidRPr="00D51B4A">
        <w:rPr>
          <w:szCs w:val="24"/>
        </w:rPr>
        <w:t>Statistikaamet ja Eesti Panga seaduse § 34 lõikes 1 sätestatud ulatuses Eesti Pank</w:t>
      </w:r>
      <w:r>
        <w:rPr>
          <w:szCs w:val="24"/>
        </w:rPr>
        <w:t>.</w:t>
      </w:r>
    </w:p>
    <w:p w14:paraId="0E08EDA3" w14:textId="77777777" w:rsidR="00D51B4A" w:rsidRDefault="00D51B4A" w:rsidP="00DF3708">
      <w:pPr>
        <w:spacing w:after="0" w:line="240" w:lineRule="auto"/>
        <w:jc w:val="both"/>
        <w:rPr>
          <w:szCs w:val="24"/>
        </w:rPr>
      </w:pPr>
    </w:p>
    <w:p w14:paraId="6AC93CAD" w14:textId="4D9AE7C9" w:rsidR="00D51B4A" w:rsidRDefault="00D51B4A" w:rsidP="00DF3708">
      <w:pPr>
        <w:spacing w:after="0" w:line="240" w:lineRule="auto"/>
        <w:jc w:val="both"/>
        <w:rPr>
          <w:szCs w:val="24"/>
        </w:rPr>
      </w:pPr>
      <w:r>
        <w:rPr>
          <w:szCs w:val="24"/>
        </w:rPr>
        <w:t xml:space="preserve">Ka Tarbijakaitse ja Tehnilise Järelevalve Ametil (edaspidi </w:t>
      </w:r>
      <w:r w:rsidRPr="00D51B4A">
        <w:rPr>
          <w:i/>
          <w:iCs/>
          <w:szCs w:val="24"/>
        </w:rPr>
        <w:t>TTJA</w:t>
      </w:r>
      <w:r>
        <w:rPr>
          <w:szCs w:val="24"/>
        </w:rPr>
        <w:t xml:space="preserve">) on õigus saada põhjendatud juhtudel andmeid krediiditeaberegistrist (punkt 10). </w:t>
      </w:r>
      <w:r w:rsidRPr="00D51B4A">
        <w:rPr>
          <w:szCs w:val="24"/>
        </w:rPr>
        <w:t>TTJA teostab tarbijakaitseseaduse (</w:t>
      </w:r>
      <w:r w:rsidR="00EC2483">
        <w:rPr>
          <w:szCs w:val="24"/>
        </w:rPr>
        <w:t xml:space="preserve">edaspidi </w:t>
      </w:r>
      <w:r w:rsidRPr="00EC2483">
        <w:rPr>
          <w:i/>
          <w:iCs/>
          <w:szCs w:val="24"/>
        </w:rPr>
        <w:t>TKS</w:t>
      </w:r>
      <w:r w:rsidRPr="00D51B4A">
        <w:rPr>
          <w:szCs w:val="24"/>
        </w:rPr>
        <w:t xml:space="preserve">) § 21 lõike 2 punkti 1 kohaselt ja </w:t>
      </w:r>
      <w:r>
        <w:rPr>
          <w:szCs w:val="24"/>
        </w:rPr>
        <w:t>seeläbi</w:t>
      </w:r>
      <w:r w:rsidRPr="00D51B4A">
        <w:rPr>
          <w:szCs w:val="24"/>
        </w:rPr>
        <w:t xml:space="preserve"> ka </w:t>
      </w:r>
      <w:proofErr w:type="spellStart"/>
      <w:r w:rsidRPr="00D51B4A">
        <w:rPr>
          <w:szCs w:val="24"/>
        </w:rPr>
        <w:t>VÕS</w:t>
      </w:r>
      <w:r w:rsidR="00EC2483">
        <w:rPr>
          <w:szCs w:val="24"/>
        </w:rPr>
        <w:t>-ist</w:t>
      </w:r>
      <w:proofErr w:type="spellEnd"/>
      <w:r w:rsidRPr="00D51B4A">
        <w:rPr>
          <w:szCs w:val="24"/>
        </w:rPr>
        <w:t xml:space="preserve"> tulenevate tarbija õiguste kaitseks sätestatud nõuete alusel riiklikku järelevalvet. TTJA järelevalvepädevuste hulka kuulub muu hulgas krediidiandjate kauplemisvõtete ning vastutustundliku laenamise põhimõtte (vastavalt VÕS §-le 403</w:t>
      </w:r>
      <w:r w:rsidRPr="00EC2483">
        <w:rPr>
          <w:szCs w:val="24"/>
          <w:vertAlign w:val="superscript"/>
        </w:rPr>
        <w:t>4</w:t>
      </w:r>
      <w:r w:rsidRPr="00D51B4A">
        <w:rPr>
          <w:szCs w:val="24"/>
        </w:rPr>
        <w:t>, mis hõlmab krediidivõimelisuse hindamist) rakendamise üle järelevalve teostamine. TTJA-l võib esineda vajadus registriandmete saamiseks selleks, et kontrollida, kas krediidiandja on oma kohustusi krediidivõimelisuse hindamisel järginud.</w:t>
      </w:r>
    </w:p>
    <w:p w14:paraId="0E08CF4D" w14:textId="77777777" w:rsidR="00ED47D0" w:rsidRDefault="00ED47D0" w:rsidP="00DF3708">
      <w:pPr>
        <w:spacing w:after="0" w:line="240" w:lineRule="auto"/>
        <w:jc w:val="both"/>
        <w:rPr>
          <w:szCs w:val="24"/>
        </w:rPr>
      </w:pPr>
    </w:p>
    <w:p w14:paraId="52250E77" w14:textId="5D89A22E" w:rsidR="00ED47D0" w:rsidRDefault="00ED47D0" w:rsidP="00ED47D0">
      <w:pPr>
        <w:spacing w:after="0" w:line="240" w:lineRule="auto"/>
        <w:jc w:val="both"/>
        <w:rPr>
          <w:rFonts w:cs="Times New Roman"/>
          <w:szCs w:val="24"/>
        </w:rPr>
      </w:pPr>
      <w:r>
        <w:rPr>
          <w:rFonts w:cs="Times New Roman"/>
          <w:szCs w:val="24"/>
        </w:rPr>
        <w:t xml:space="preserve">Lisaks lõikes 1 loetletud juhtudele peab registripidaja registris sisalduvaid andmeid avaldama ka järelevalve teostamiseks pädevale asutusele, kelle pädevus ja volitused tulenevad </w:t>
      </w:r>
      <w:r w:rsidR="00EC2483">
        <w:rPr>
          <w:rFonts w:cs="Times New Roman"/>
          <w:szCs w:val="24"/>
        </w:rPr>
        <w:t>asjakohasest seadusest</w:t>
      </w:r>
      <w:r>
        <w:rPr>
          <w:rFonts w:cs="Times New Roman"/>
          <w:szCs w:val="24"/>
        </w:rPr>
        <w:t>.</w:t>
      </w:r>
    </w:p>
    <w:p w14:paraId="72A8C895" w14:textId="77777777" w:rsidR="00ED47D0" w:rsidRDefault="00ED47D0" w:rsidP="00ED47D0">
      <w:pPr>
        <w:spacing w:after="0" w:line="240" w:lineRule="auto"/>
        <w:jc w:val="both"/>
        <w:rPr>
          <w:rFonts w:cs="Times New Roman"/>
          <w:szCs w:val="24"/>
        </w:rPr>
      </w:pPr>
    </w:p>
    <w:p w14:paraId="50240120" w14:textId="1BCF5AC9" w:rsidR="00ED47D0" w:rsidRDefault="00ED47D0" w:rsidP="00ED47D0">
      <w:pPr>
        <w:spacing w:after="0" w:line="240" w:lineRule="auto"/>
        <w:jc w:val="both"/>
        <w:rPr>
          <w:rFonts w:cs="Times New Roman"/>
          <w:szCs w:val="24"/>
        </w:rPr>
      </w:pPr>
      <w:r>
        <w:rPr>
          <w:rFonts w:cs="Times New Roman"/>
          <w:szCs w:val="24"/>
        </w:rPr>
        <w:t>Registripidajale esitatavate nõuete täitmise üle teostab järelevalvet Finantsinspektsioon (eelnõu § 43 jj). Teostatava kontrolli käigus võib Finantsinspektsioonil olla vajadus saada ka teavet, mis puudutab registris sisalduvaid andmeid. Finantsinspektsiooni volitused järelevalve teostamisel sätestatakse eelnõu 4. peatükis.</w:t>
      </w:r>
    </w:p>
    <w:p w14:paraId="104C125A" w14:textId="77777777" w:rsidR="00ED47D0" w:rsidRDefault="00ED47D0" w:rsidP="00ED47D0">
      <w:pPr>
        <w:spacing w:after="0" w:line="240" w:lineRule="auto"/>
        <w:jc w:val="both"/>
        <w:rPr>
          <w:rFonts w:cs="Times New Roman"/>
          <w:szCs w:val="24"/>
        </w:rPr>
      </w:pPr>
    </w:p>
    <w:p w14:paraId="5168C57C" w14:textId="61AE2879" w:rsidR="00ED47D0" w:rsidRDefault="00ED47D0" w:rsidP="00ED47D0">
      <w:pPr>
        <w:spacing w:after="0" w:line="240" w:lineRule="auto"/>
        <w:jc w:val="both"/>
        <w:rPr>
          <w:rFonts w:asciiTheme="majorBidi" w:hAnsiTheme="majorBidi" w:cstheme="majorBidi"/>
          <w:szCs w:val="24"/>
        </w:rPr>
      </w:pPr>
      <w:r>
        <w:rPr>
          <w:rFonts w:asciiTheme="majorBidi" w:hAnsiTheme="majorBidi" w:cstheme="majorBidi"/>
          <w:szCs w:val="24"/>
        </w:rPr>
        <w:t>Krediiditeabe kui isikuandmete töötlemise õiguspärasuse üle</w:t>
      </w:r>
      <w:r w:rsidR="002A4E41">
        <w:rPr>
          <w:rFonts w:asciiTheme="majorBidi" w:hAnsiTheme="majorBidi" w:cstheme="majorBidi"/>
          <w:szCs w:val="24"/>
        </w:rPr>
        <w:t xml:space="preserve"> registris</w:t>
      </w:r>
      <w:r>
        <w:rPr>
          <w:rFonts w:asciiTheme="majorBidi" w:hAnsiTheme="majorBidi" w:cstheme="majorBidi"/>
          <w:szCs w:val="24"/>
        </w:rPr>
        <w:t xml:space="preserve"> teostab järelevalvet Andmekaitse Inspektsioon, kelle vastav pädevus tuleneb IKÜM </w:t>
      </w:r>
      <w:r w:rsidRPr="00E07F21">
        <w:rPr>
          <w:rFonts w:asciiTheme="majorBidi" w:hAnsiTheme="majorBidi" w:cstheme="majorBidi"/>
          <w:szCs w:val="24"/>
        </w:rPr>
        <w:t>art 51 lõike 1</w:t>
      </w:r>
      <w:r w:rsidR="00EC2483">
        <w:rPr>
          <w:rFonts w:asciiTheme="majorBidi" w:hAnsiTheme="majorBidi" w:cstheme="majorBidi"/>
          <w:szCs w:val="24"/>
        </w:rPr>
        <w:t xml:space="preserve">, </w:t>
      </w:r>
      <w:r>
        <w:rPr>
          <w:rFonts w:asciiTheme="majorBidi" w:hAnsiTheme="majorBidi" w:cstheme="majorBidi"/>
          <w:szCs w:val="24"/>
        </w:rPr>
        <w:t>IKS § 51 lõike 1 ja §</w:t>
      </w:r>
      <w:r w:rsidR="002A4E41">
        <w:rPr>
          <w:rFonts w:asciiTheme="majorBidi" w:hAnsiTheme="majorBidi" w:cstheme="majorBidi"/>
          <w:szCs w:val="24"/>
        </w:rPr>
        <w:t xml:space="preserve"> </w:t>
      </w:r>
      <w:r>
        <w:t>56 lõike 1 omavahelisest koosmõjust</w:t>
      </w:r>
      <w:r w:rsidR="00EC2483">
        <w:t xml:space="preserve"> ning eelnõu § 43 lõikest 2</w:t>
      </w:r>
      <w:r>
        <w:t>.</w:t>
      </w:r>
      <w:r>
        <w:rPr>
          <w:rFonts w:asciiTheme="majorBidi" w:hAnsiTheme="majorBidi" w:cstheme="majorBidi"/>
          <w:szCs w:val="24"/>
        </w:rPr>
        <w:t xml:space="preserve"> Andmekaitse Inspektsiooni</w:t>
      </w:r>
      <w:r w:rsidR="00EC2483">
        <w:rPr>
          <w:rFonts w:asciiTheme="majorBidi" w:hAnsiTheme="majorBidi" w:cstheme="majorBidi"/>
          <w:szCs w:val="24"/>
        </w:rPr>
        <w:t xml:space="preserve"> volitused</w:t>
      </w:r>
      <w:r>
        <w:rPr>
          <w:rFonts w:asciiTheme="majorBidi" w:hAnsiTheme="majorBidi" w:cstheme="majorBidi"/>
          <w:szCs w:val="24"/>
        </w:rPr>
        <w:t xml:space="preserve"> </w:t>
      </w:r>
      <w:r w:rsidR="00EC2483">
        <w:rPr>
          <w:rFonts w:asciiTheme="majorBidi" w:hAnsiTheme="majorBidi" w:cstheme="majorBidi"/>
          <w:szCs w:val="24"/>
        </w:rPr>
        <w:t>tulenevad IKS 5. peatükist</w:t>
      </w:r>
      <w:r>
        <w:rPr>
          <w:rFonts w:asciiTheme="majorBidi" w:hAnsiTheme="majorBidi" w:cstheme="majorBidi"/>
          <w:szCs w:val="24"/>
        </w:rPr>
        <w:t>.</w:t>
      </w:r>
      <w:r w:rsidR="00EC2483">
        <w:rPr>
          <w:rFonts w:asciiTheme="majorBidi" w:hAnsiTheme="majorBidi" w:cstheme="majorBidi"/>
          <w:szCs w:val="24"/>
        </w:rPr>
        <w:t xml:space="preserve"> </w:t>
      </w:r>
    </w:p>
    <w:p w14:paraId="3B6D0821" w14:textId="77777777" w:rsidR="00ED47D0" w:rsidRDefault="00ED47D0" w:rsidP="00ED47D0">
      <w:pPr>
        <w:spacing w:after="0" w:line="240" w:lineRule="auto"/>
        <w:jc w:val="both"/>
        <w:rPr>
          <w:rFonts w:asciiTheme="majorBidi" w:hAnsiTheme="majorBidi" w:cstheme="majorBidi"/>
          <w:szCs w:val="24"/>
        </w:rPr>
      </w:pPr>
    </w:p>
    <w:p w14:paraId="60DDAAE9" w14:textId="27FF6764" w:rsidR="00ED47D0" w:rsidRDefault="00ED47D0" w:rsidP="00ED47D0">
      <w:pPr>
        <w:spacing w:after="0" w:line="240" w:lineRule="auto"/>
        <w:jc w:val="both"/>
        <w:rPr>
          <w:rFonts w:asciiTheme="majorBidi" w:hAnsiTheme="majorBidi" w:cstheme="majorBidi"/>
          <w:szCs w:val="24"/>
        </w:rPr>
      </w:pPr>
      <w:r>
        <w:rPr>
          <w:rFonts w:asciiTheme="majorBidi" w:hAnsiTheme="majorBidi" w:cstheme="majorBidi"/>
          <w:szCs w:val="24"/>
        </w:rPr>
        <w:t>Järelevalvet</w:t>
      </w:r>
      <w:r w:rsidR="00EC2483">
        <w:rPr>
          <w:rFonts w:asciiTheme="majorBidi" w:hAnsiTheme="majorBidi" w:cstheme="majorBidi"/>
          <w:szCs w:val="24"/>
        </w:rPr>
        <w:t xml:space="preserve"> </w:t>
      </w:r>
      <w:proofErr w:type="spellStart"/>
      <w:r w:rsidR="00EC2483">
        <w:rPr>
          <w:rFonts w:asciiTheme="majorBidi" w:hAnsiTheme="majorBidi" w:cstheme="majorBidi"/>
          <w:szCs w:val="24"/>
        </w:rPr>
        <w:t>KüTS-ist</w:t>
      </w:r>
      <w:proofErr w:type="spellEnd"/>
      <w:r w:rsidR="00EC2483">
        <w:rPr>
          <w:rFonts w:asciiTheme="majorBidi" w:hAnsiTheme="majorBidi" w:cstheme="majorBidi"/>
          <w:szCs w:val="24"/>
        </w:rPr>
        <w:t xml:space="preserve"> tulenevate nõuete täitmise üle</w:t>
      </w:r>
      <w:r>
        <w:rPr>
          <w:rFonts w:asciiTheme="majorBidi" w:hAnsiTheme="majorBidi" w:cstheme="majorBidi"/>
          <w:szCs w:val="24"/>
        </w:rPr>
        <w:t xml:space="preserve"> teostab Riigi Infosüsteemi Amet, kelle pädevus ja volitused tulenevad </w:t>
      </w:r>
      <w:proofErr w:type="spellStart"/>
      <w:r>
        <w:rPr>
          <w:rFonts w:asciiTheme="majorBidi" w:hAnsiTheme="majorBidi" w:cstheme="majorBidi"/>
          <w:szCs w:val="24"/>
        </w:rPr>
        <w:t>KüTS-ist</w:t>
      </w:r>
      <w:proofErr w:type="spellEnd"/>
      <w:r>
        <w:rPr>
          <w:rFonts w:asciiTheme="majorBidi" w:hAnsiTheme="majorBidi" w:cstheme="majorBidi"/>
          <w:szCs w:val="24"/>
        </w:rPr>
        <w:t>.</w:t>
      </w:r>
    </w:p>
    <w:p w14:paraId="2D34A798" w14:textId="77777777" w:rsidR="002A4E41" w:rsidRDefault="002A4E41" w:rsidP="00ED47D0">
      <w:pPr>
        <w:spacing w:after="0" w:line="240" w:lineRule="auto"/>
        <w:jc w:val="both"/>
        <w:rPr>
          <w:rFonts w:asciiTheme="majorBidi" w:hAnsiTheme="majorBidi" w:cstheme="majorBidi"/>
          <w:szCs w:val="24"/>
        </w:rPr>
      </w:pPr>
    </w:p>
    <w:p w14:paraId="0B9CB1C5" w14:textId="6334A78C" w:rsidR="00501C33" w:rsidRPr="00501C33" w:rsidRDefault="00501C33" w:rsidP="00DF3708">
      <w:pPr>
        <w:spacing w:after="0" w:line="240" w:lineRule="auto"/>
        <w:jc w:val="both"/>
        <w:rPr>
          <w:rFonts w:asciiTheme="majorBidi" w:hAnsiTheme="majorBidi" w:cstheme="majorBidi"/>
          <w:szCs w:val="24"/>
        </w:rPr>
      </w:pPr>
      <w:r w:rsidRPr="00501C33">
        <w:rPr>
          <w:b/>
          <w:bCs/>
          <w:szCs w:val="24"/>
        </w:rPr>
        <w:t>Lõige 2</w:t>
      </w:r>
      <w:r>
        <w:rPr>
          <w:szCs w:val="24"/>
        </w:rPr>
        <w:t xml:space="preserve"> sätestab andmetele juurdepääsu üldpõhimõtte: j</w:t>
      </w:r>
      <w:r>
        <w:rPr>
          <w:rFonts w:asciiTheme="majorBidi" w:hAnsiTheme="majorBidi" w:cstheme="majorBidi"/>
          <w:szCs w:val="24"/>
        </w:rPr>
        <w:t xml:space="preserve">uurdepääs võimaldatakse kõikidele eelnõu § 10 lg 1 punktides 1–10 loetletud isikutele ja asutustele kuni tarbijaga sõlmitud tarbijakrediidilepingu lõppemiseni </w:t>
      </w:r>
      <w:r w:rsidRPr="00E13F17">
        <w:rPr>
          <w:rFonts w:asciiTheme="majorBidi" w:hAnsiTheme="majorBidi" w:cstheme="majorBidi"/>
          <w:szCs w:val="24"/>
        </w:rPr>
        <w:t xml:space="preserve">või nõude </w:t>
      </w:r>
      <w:r w:rsidRPr="008D1D77">
        <w:rPr>
          <w:rFonts w:asciiTheme="majorBidi" w:hAnsiTheme="majorBidi" w:cstheme="majorBidi"/>
          <w:szCs w:val="24"/>
        </w:rPr>
        <w:t>kolmanda isiku poolt omandamise</w:t>
      </w:r>
      <w:r>
        <w:rPr>
          <w:rFonts w:asciiTheme="majorBidi" w:hAnsiTheme="majorBidi" w:cstheme="majorBidi"/>
          <w:szCs w:val="24"/>
        </w:rPr>
        <w:t>ni, arvestades  lõigetes 3–6 sätestatud erisusi.</w:t>
      </w:r>
    </w:p>
    <w:p w14:paraId="1BA5CD9E" w14:textId="77777777" w:rsidR="00501C33" w:rsidRDefault="00501C33" w:rsidP="00DF3708">
      <w:pPr>
        <w:spacing w:after="0" w:line="240" w:lineRule="auto"/>
        <w:jc w:val="both"/>
        <w:rPr>
          <w:b/>
          <w:bCs/>
          <w:szCs w:val="24"/>
        </w:rPr>
      </w:pPr>
    </w:p>
    <w:p w14:paraId="78E7CF08" w14:textId="18CB28EE" w:rsidR="00501C33" w:rsidRPr="00501C33" w:rsidRDefault="00501C33" w:rsidP="00501C33">
      <w:pPr>
        <w:spacing w:after="0" w:line="240" w:lineRule="auto"/>
        <w:jc w:val="both"/>
        <w:rPr>
          <w:szCs w:val="24"/>
        </w:rPr>
      </w:pPr>
      <w:r>
        <w:rPr>
          <w:b/>
          <w:bCs/>
          <w:szCs w:val="24"/>
        </w:rPr>
        <w:t xml:space="preserve">Lõikes 3 </w:t>
      </w:r>
      <w:r>
        <w:rPr>
          <w:szCs w:val="24"/>
        </w:rPr>
        <w:t>reguleeritakse käendusega seotud andmetele juurdepääsu. J</w:t>
      </w:r>
      <w:r>
        <w:rPr>
          <w:rFonts w:asciiTheme="majorBidi" w:hAnsiTheme="majorBidi" w:cstheme="majorBidi"/>
          <w:szCs w:val="24"/>
        </w:rPr>
        <w:t xml:space="preserve">uurdepääs võimaldatakse </w:t>
      </w:r>
      <w:r w:rsidRPr="00A92FB2">
        <w:rPr>
          <w:szCs w:val="24"/>
        </w:rPr>
        <w:t xml:space="preserve">kuni </w:t>
      </w:r>
      <w:r>
        <w:rPr>
          <w:szCs w:val="24"/>
        </w:rPr>
        <w:t xml:space="preserve">käenduse lõppemiseni. </w:t>
      </w:r>
      <w:r w:rsidRPr="00501C33">
        <w:rPr>
          <w:szCs w:val="24"/>
        </w:rPr>
        <w:t>Vastavalt VÕS § 153 lõikele 1 lõppeb käendus:</w:t>
      </w:r>
    </w:p>
    <w:p w14:paraId="6FFE5EB0" w14:textId="77777777" w:rsidR="00501C33" w:rsidRPr="00501C33" w:rsidRDefault="00501C33" w:rsidP="00501C33">
      <w:pPr>
        <w:spacing w:after="0" w:line="240" w:lineRule="auto"/>
        <w:jc w:val="both"/>
        <w:rPr>
          <w:szCs w:val="24"/>
        </w:rPr>
      </w:pPr>
      <w:r w:rsidRPr="00501C33">
        <w:rPr>
          <w:szCs w:val="24"/>
        </w:rPr>
        <w:t>1) käendusega tagatud kohustuse lõppemisega;</w:t>
      </w:r>
    </w:p>
    <w:p w14:paraId="0C837EA7" w14:textId="7960CE67" w:rsidR="00501C33" w:rsidRPr="00501C33" w:rsidRDefault="00501C33" w:rsidP="00501C33">
      <w:pPr>
        <w:spacing w:after="0" w:line="240" w:lineRule="auto"/>
        <w:jc w:val="both"/>
        <w:rPr>
          <w:szCs w:val="24"/>
        </w:rPr>
      </w:pPr>
      <w:r w:rsidRPr="00501C33">
        <w:rPr>
          <w:szCs w:val="24"/>
        </w:rPr>
        <w:t>2) kohustuse ülevõtmisega, kui käendaja ei andnud nõusolekut vastutada uue võlgniku eest;</w:t>
      </w:r>
    </w:p>
    <w:p w14:paraId="2B9E71C2" w14:textId="236F7D7F" w:rsidR="00501C33" w:rsidRPr="00501C33" w:rsidRDefault="00501C33" w:rsidP="00501C33">
      <w:pPr>
        <w:spacing w:after="0" w:line="240" w:lineRule="auto"/>
        <w:jc w:val="both"/>
        <w:rPr>
          <w:szCs w:val="24"/>
        </w:rPr>
      </w:pPr>
      <w:r w:rsidRPr="00501C33">
        <w:rPr>
          <w:szCs w:val="24"/>
        </w:rPr>
        <w:t>3) tähtajalise käenduse korral tähtaja möödumisega.</w:t>
      </w:r>
    </w:p>
    <w:p w14:paraId="787EF5F1" w14:textId="77777777" w:rsidR="00501C33" w:rsidRPr="00501C33" w:rsidRDefault="00501C33" w:rsidP="00501C33">
      <w:pPr>
        <w:spacing w:after="0" w:line="240" w:lineRule="auto"/>
        <w:jc w:val="both"/>
        <w:rPr>
          <w:szCs w:val="24"/>
        </w:rPr>
      </w:pPr>
    </w:p>
    <w:p w14:paraId="39AE0FEB" w14:textId="230746DB" w:rsidR="00501C33" w:rsidRPr="00501C33" w:rsidRDefault="00501C33" w:rsidP="00501C33">
      <w:pPr>
        <w:spacing w:after="0" w:line="240" w:lineRule="auto"/>
        <w:jc w:val="both"/>
        <w:rPr>
          <w:szCs w:val="24"/>
        </w:rPr>
      </w:pPr>
      <w:r w:rsidRPr="00501C33">
        <w:rPr>
          <w:szCs w:val="24"/>
        </w:rPr>
        <w:t>Eelnõu § 8 lõike 1 kohaselt edastab krediiditeabe andja registripidajale eelnõu § 7 lõikes 1 nimetatud andmed ühe kalendripäeva jooksul pärast krediidilepingu sõlmimist, krediidilepingu muutmist või § 7 lõikes 1 nimetatud andmete muutumisel. See tähendab, et olukorras, kus käenduse lõppemisel jääb krediidileping kehtima, edastab krediid</w:t>
      </w:r>
      <w:r>
        <w:rPr>
          <w:szCs w:val="24"/>
        </w:rPr>
        <w:t xml:space="preserve">iteabe </w:t>
      </w:r>
      <w:r w:rsidRPr="00501C33">
        <w:rPr>
          <w:szCs w:val="24"/>
        </w:rPr>
        <w:t>andja ka ühe kalendripäeva jooksul vastava info registripidajale</w:t>
      </w:r>
      <w:r>
        <w:rPr>
          <w:szCs w:val="24"/>
        </w:rPr>
        <w:t>.</w:t>
      </w:r>
      <w:r w:rsidRPr="00501C33">
        <w:rPr>
          <w:szCs w:val="24"/>
        </w:rPr>
        <w:t xml:space="preserve"> </w:t>
      </w:r>
    </w:p>
    <w:p w14:paraId="79668FFE" w14:textId="65A57D77" w:rsidR="00501C33" w:rsidRPr="00501C33" w:rsidRDefault="00501C33" w:rsidP="00DF3708">
      <w:pPr>
        <w:spacing w:after="0" w:line="240" w:lineRule="auto"/>
        <w:jc w:val="both"/>
        <w:rPr>
          <w:szCs w:val="24"/>
        </w:rPr>
      </w:pPr>
    </w:p>
    <w:p w14:paraId="025D6FA8" w14:textId="37DDBE86" w:rsidR="00AB7651" w:rsidRDefault="00AB7651" w:rsidP="00DF3708">
      <w:pPr>
        <w:spacing w:after="0" w:line="240" w:lineRule="auto"/>
        <w:jc w:val="both"/>
        <w:rPr>
          <w:szCs w:val="24"/>
        </w:rPr>
      </w:pPr>
      <w:r w:rsidRPr="00AB7651">
        <w:rPr>
          <w:b/>
          <w:bCs/>
          <w:szCs w:val="24"/>
        </w:rPr>
        <w:t xml:space="preserve">Lõikes </w:t>
      </w:r>
      <w:r w:rsidR="0010079A">
        <w:rPr>
          <w:b/>
          <w:bCs/>
          <w:szCs w:val="24"/>
        </w:rPr>
        <w:t>4</w:t>
      </w:r>
      <w:r w:rsidRPr="00AB7651">
        <w:rPr>
          <w:b/>
          <w:bCs/>
          <w:szCs w:val="24"/>
        </w:rPr>
        <w:t xml:space="preserve"> </w:t>
      </w:r>
      <w:r>
        <w:rPr>
          <w:szCs w:val="24"/>
        </w:rPr>
        <w:t xml:space="preserve">sätestatakse, et eelnõu § 7 lõike 1 punktis 13 </w:t>
      </w:r>
      <w:r>
        <w:rPr>
          <w:rFonts w:asciiTheme="majorBidi" w:hAnsiTheme="majorBidi" w:cstheme="majorBidi"/>
          <w:szCs w:val="24"/>
        </w:rPr>
        <w:t xml:space="preserve">nimetatud andmetele (krediidilepingust tuleneva kohustuse täitmisega </w:t>
      </w:r>
      <w:r w:rsidRPr="00E1732A">
        <w:rPr>
          <w:rFonts w:asciiTheme="majorBidi" w:hAnsiTheme="majorBidi" w:cstheme="majorBidi"/>
          <w:szCs w:val="24"/>
        </w:rPr>
        <w:t>viivit</w:t>
      </w:r>
      <w:r>
        <w:rPr>
          <w:rFonts w:asciiTheme="majorBidi" w:hAnsiTheme="majorBidi" w:cstheme="majorBidi"/>
          <w:szCs w:val="24"/>
        </w:rPr>
        <w:t>ami</w:t>
      </w:r>
      <w:r w:rsidRPr="00E1732A">
        <w:rPr>
          <w:rFonts w:asciiTheme="majorBidi" w:hAnsiTheme="majorBidi" w:cstheme="majorBidi"/>
          <w:szCs w:val="24"/>
        </w:rPr>
        <w:t>se</w:t>
      </w:r>
      <w:r>
        <w:rPr>
          <w:rFonts w:asciiTheme="majorBidi" w:hAnsiTheme="majorBidi" w:cstheme="majorBidi"/>
          <w:szCs w:val="24"/>
        </w:rPr>
        <w:t xml:space="preserve"> </w:t>
      </w:r>
      <w:r w:rsidR="00501C33">
        <w:rPr>
          <w:rFonts w:asciiTheme="majorBidi" w:hAnsiTheme="majorBidi" w:cstheme="majorBidi"/>
          <w:szCs w:val="24"/>
        </w:rPr>
        <w:t>fakt</w:t>
      </w:r>
      <w:r>
        <w:rPr>
          <w:rFonts w:asciiTheme="majorBidi" w:hAnsiTheme="majorBidi" w:cstheme="majorBidi"/>
          <w:szCs w:val="24"/>
        </w:rPr>
        <w:t xml:space="preserve">) on krediidiandjal juurdepääs </w:t>
      </w:r>
      <w:r w:rsidRPr="00A92FB2">
        <w:rPr>
          <w:szCs w:val="24"/>
        </w:rPr>
        <w:t xml:space="preserve">kuni </w:t>
      </w:r>
      <w:r>
        <w:rPr>
          <w:szCs w:val="24"/>
        </w:rPr>
        <w:t>tarbija poolt kohustuse täitmiseni, kuid mitte kauem</w:t>
      </w:r>
      <w:r>
        <w:rPr>
          <w:rFonts w:asciiTheme="majorBidi" w:hAnsiTheme="majorBidi" w:cstheme="majorBidi"/>
          <w:szCs w:val="24"/>
        </w:rPr>
        <w:t xml:space="preserve"> kui </w:t>
      </w:r>
      <w:r w:rsidR="00501C33">
        <w:rPr>
          <w:rFonts w:asciiTheme="majorBidi" w:hAnsiTheme="majorBidi" w:cstheme="majorBidi"/>
          <w:szCs w:val="24"/>
        </w:rPr>
        <w:t>45</w:t>
      </w:r>
      <w:r>
        <w:rPr>
          <w:rFonts w:asciiTheme="majorBidi" w:hAnsiTheme="majorBidi" w:cstheme="majorBidi"/>
          <w:szCs w:val="24"/>
        </w:rPr>
        <w:t xml:space="preserve"> päeva tarbija poolt </w:t>
      </w:r>
      <w:r>
        <w:rPr>
          <w:szCs w:val="24"/>
        </w:rPr>
        <w:t>kohustuse täitmisega viivitamisest</w:t>
      </w:r>
      <w:r w:rsidRPr="00562190">
        <w:rPr>
          <w:rFonts w:asciiTheme="majorBidi" w:hAnsiTheme="majorBidi" w:cstheme="majorBidi"/>
          <w:szCs w:val="24"/>
        </w:rPr>
        <w:t xml:space="preserve"> </w:t>
      </w:r>
      <w:r>
        <w:rPr>
          <w:rFonts w:asciiTheme="majorBidi" w:hAnsiTheme="majorBidi" w:cstheme="majorBidi"/>
          <w:szCs w:val="24"/>
        </w:rPr>
        <w:t>arvates</w:t>
      </w:r>
      <w:r>
        <w:rPr>
          <w:szCs w:val="24"/>
        </w:rPr>
        <w:t xml:space="preserve">. </w:t>
      </w:r>
    </w:p>
    <w:p w14:paraId="32D85185" w14:textId="77777777" w:rsidR="00AB7651" w:rsidRDefault="00AB7651" w:rsidP="00DF3708">
      <w:pPr>
        <w:spacing w:after="0" w:line="240" w:lineRule="auto"/>
        <w:jc w:val="both"/>
        <w:rPr>
          <w:szCs w:val="24"/>
        </w:rPr>
      </w:pPr>
    </w:p>
    <w:p w14:paraId="6F69C74F" w14:textId="635FB9E4" w:rsidR="00AB7651" w:rsidRDefault="00AB7651" w:rsidP="00DF3708">
      <w:pPr>
        <w:spacing w:after="0" w:line="240" w:lineRule="auto"/>
        <w:jc w:val="both"/>
        <w:rPr>
          <w:rFonts w:asciiTheme="majorBidi" w:hAnsiTheme="majorBidi" w:cstheme="majorBidi"/>
          <w:szCs w:val="24"/>
        </w:rPr>
      </w:pPr>
      <w:r>
        <w:rPr>
          <w:rFonts w:asciiTheme="majorBidi" w:hAnsiTheme="majorBidi" w:cstheme="majorBidi"/>
          <w:szCs w:val="24"/>
        </w:rPr>
        <w:t>Ajalise piirangu seadmi</w:t>
      </w:r>
      <w:r w:rsidR="00093711">
        <w:rPr>
          <w:rFonts w:asciiTheme="majorBidi" w:hAnsiTheme="majorBidi" w:cstheme="majorBidi"/>
          <w:szCs w:val="24"/>
        </w:rPr>
        <w:t xml:space="preserve">ne on tingitud soovist mitte sekkuda </w:t>
      </w:r>
      <w:r w:rsidR="00C45378">
        <w:rPr>
          <w:rFonts w:asciiTheme="majorBidi" w:hAnsiTheme="majorBidi" w:cstheme="majorBidi"/>
          <w:szCs w:val="24"/>
        </w:rPr>
        <w:t xml:space="preserve">põhjendamatult </w:t>
      </w:r>
      <w:r w:rsidR="00093711">
        <w:rPr>
          <w:rFonts w:asciiTheme="majorBidi" w:hAnsiTheme="majorBidi" w:cstheme="majorBidi"/>
          <w:szCs w:val="24"/>
        </w:rPr>
        <w:t>ettevõtlus</w:t>
      </w:r>
      <w:r w:rsidR="00C45378">
        <w:rPr>
          <w:rFonts w:asciiTheme="majorBidi" w:hAnsiTheme="majorBidi" w:cstheme="majorBidi"/>
          <w:szCs w:val="24"/>
        </w:rPr>
        <w:t>vabadusse.</w:t>
      </w:r>
      <w:r>
        <w:rPr>
          <w:rFonts w:asciiTheme="majorBidi" w:hAnsiTheme="majorBidi" w:cstheme="majorBidi"/>
          <w:szCs w:val="24"/>
        </w:rPr>
        <w:t xml:space="preserve"> </w:t>
      </w:r>
      <w:r w:rsidR="00C45378">
        <w:rPr>
          <w:rFonts w:asciiTheme="majorBidi" w:hAnsiTheme="majorBidi" w:cstheme="majorBidi"/>
          <w:szCs w:val="24"/>
        </w:rPr>
        <w:t xml:space="preserve">Teadaolevalt pakutakse turul vaba konkurentsi tingimustes </w:t>
      </w:r>
      <w:r w:rsidR="00A11A51">
        <w:rPr>
          <w:rFonts w:asciiTheme="majorBidi" w:hAnsiTheme="majorBidi" w:cstheme="majorBidi"/>
          <w:szCs w:val="24"/>
        </w:rPr>
        <w:t xml:space="preserve">ka </w:t>
      </w:r>
      <w:r>
        <w:rPr>
          <w:rFonts w:asciiTheme="majorBidi" w:hAnsiTheme="majorBidi" w:cstheme="majorBidi"/>
          <w:szCs w:val="24"/>
        </w:rPr>
        <w:t>maksehäireteenust</w:t>
      </w:r>
      <w:r w:rsidR="00C45378">
        <w:rPr>
          <w:rFonts w:asciiTheme="majorBidi" w:hAnsiTheme="majorBidi" w:cstheme="majorBidi"/>
          <w:szCs w:val="24"/>
        </w:rPr>
        <w:t>. See ärimudel</w:t>
      </w:r>
      <w:r>
        <w:rPr>
          <w:rFonts w:asciiTheme="majorBidi" w:hAnsiTheme="majorBidi" w:cstheme="majorBidi"/>
          <w:szCs w:val="24"/>
        </w:rPr>
        <w:t xml:space="preserve"> tugineb </w:t>
      </w:r>
      <w:proofErr w:type="spellStart"/>
      <w:r>
        <w:rPr>
          <w:rFonts w:asciiTheme="majorBidi" w:hAnsiTheme="majorBidi" w:cstheme="majorBidi"/>
          <w:szCs w:val="24"/>
        </w:rPr>
        <w:t>IKS-is</w:t>
      </w:r>
      <w:proofErr w:type="spellEnd"/>
      <w:r>
        <w:rPr>
          <w:rFonts w:asciiTheme="majorBidi" w:hAnsiTheme="majorBidi" w:cstheme="majorBidi"/>
          <w:szCs w:val="24"/>
        </w:rPr>
        <w:t xml:space="preserve"> sätestatud normidel, mis lubab võlakohustuse rikkumisega seotud andmete edastamist kolmandale isikule</w:t>
      </w:r>
      <w:r w:rsidR="00C45378">
        <w:rPr>
          <w:rFonts w:asciiTheme="majorBidi" w:hAnsiTheme="majorBidi" w:cstheme="majorBidi"/>
          <w:szCs w:val="24"/>
        </w:rPr>
        <w:t xml:space="preserve"> (maksehäireregistri pidajale)</w:t>
      </w:r>
      <w:r>
        <w:rPr>
          <w:rFonts w:asciiTheme="majorBidi" w:hAnsiTheme="majorBidi" w:cstheme="majorBidi"/>
          <w:szCs w:val="24"/>
        </w:rPr>
        <w:t xml:space="preserve"> ja selliste andmete töötlemist kolmanda isiku poolt juhul, kui lepingu rikkumisest on möödunud 30 päeva (IKS § 10 lõige 1 koosmõjus lg 2 punktiga 4). </w:t>
      </w:r>
    </w:p>
    <w:p w14:paraId="3603FD69" w14:textId="77777777" w:rsidR="00C45378" w:rsidRDefault="00C45378" w:rsidP="00DF3708">
      <w:pPr>
        <w:spacing w:after="0" w:line="240" w:lineRule="auto"/>
        <w:jc w:val="both"/>
        <w:rPr>
          <w:rFonts w:asciiTheme="majorBidi" w:hAnsiTheme="majorBidi" w:cstheme="majorBidi"/>
          <w:szCs w:val="24"/>
        </w:rPr>
      </w:pPr>
    </w:p>
    <w:p w14:paraId="48100654" w14:textId="4120AB6B" w:rsidR="00AB7651" w:rsidRDefault="00AB7651" w:rsidP="00DF3708">
      <w:pPr>
        <w:spacing w:after="0" w:line="240" w:lineRule="auto"/>
        <w:jc w:val="both"/>
        <w:rPr>
          <w:rFonts w:asciiTheme="majorBidi" w:hAnsiTheme="majorBidi" w:cstheme="majorBidi"/>
          <w:szCs w:val="24"/>
        </w:rPr>
      </w:pPr>
      <w:r>
        <w:rPr>
          <w:rFonts w:asciiTheme="majorBidi" w:hAnsiTheme="majorBidi" w:cstheme="majorBidi"/>
          <w:szCs w:val="24"/>
        </w:rPr>
        <w:t>Krediiditeaberegistrisse kogutud andmeid võlakohustuse rikkumise kohta avaldatakse</w:t>
      </w:r>
      <w:r w:rsidR="00C45378">
        <w:rPr>
          <w:rFonts w:asciiTheme="majorBidi" w:hAnsiTheme="majorBidi" w:cstheme="majorBidi"/>
          <w:szCs w:val="24"/>
        </w:rPr>
        <w:t xml:space="preserve"> </w:t>
      </w:r>
      <w:r>
        <w:rPr>
          <w:rFonts w:asciiTheme="majorBidi" w:hAnsiTheme="majorBidi" w:cstheme="majorBidi"/>
          <w:szCs w:val="24"/>
        </w:rPr>
        <w:t xml:space="preserve">krediidiandjale üksnes sel ajavahemikul, mil neid ei ole lubatud </w:t>
      </w:r>
      <w:proofErr w:type="spellStart"/>
      <w:r>
        <w:rPr>
          <w:rFonts w:asciiTheme="majorBidi" w:hAnsiTheme="majorBidi" w:cstheme="majorBidi"/>
          <w:szCs w:val="24"/>
        </w:rPr>
        <w:t>IKS-i</w:t>
      </w:r>
      <w:proofErr w:type="spellEnd"/>
      <w:r>
        <w:rPr>
          <w:rFonts w:asciiTheme="majorBidi" w:hAnsiTheme="majorBidi" w:cstheme="majorBidi"/>
          <w:szCs w:val="24"/>
        </w:rPr>
        <w:t xml:space="preserve"> kohaselt edastada maksehäireregistri pidajale. Sellise lahenduse aluseks on kaks kaalutlust:</w:t>
      </w:r>
    </w:p>
    <w:p w14:paraId="29CF9C42" w14:textId="0FB88E02" w:rsidR="00AB7651" w:rsidRPr="00C45378" w:rsidRDefault="00AB7651" w:rsidP="00DF3708">
      <w:pPr>
        <w:pStyle w:val="Loendilik"/>
        <w:numPr>
          <w:ilvl w:val="0"/>
          <w:numId w:val="24"/>
        </w:numPr>
        <w:spacing w:after="0" w:line="240" w:lineRule="auto"/>
        <w:jc w:val="both"/>
        <w:rPr>
          <w:rFonts w:asciiTheme="majorBidi" w:hAnsiTheme="majorBidi" w:cstheme="majorBidi"/>
          <w:szCs w:val="24"/>
        </w:rPr>
      </w:pPr>
      <w:r w:rsidRPr="00C45378">
        <w:rPr>
          <w:rFonts w:asciiTheme="majorBidi" w:hAnsiTheme="majorBidi" w:cstheme="majorBidi"/>
          <w:szCs w:val="24"/>
        </w:rPr>
        <w:t>riik ei tohi põhjendamatult sekkuda ettevõtlusvabadusse – maksehäireregistri pidaja tegutseb vaba turumajanduse tingimustes kujunenud ärimudeli alusel</w:t>
      </w:r>
      <w:r w:rsidR="006E68F8">
        <w:rPr>
          <w:rFonts w:asciiTheme="majorBidi" w:hAnsiTheme="majorBidi" w:cstheme="majorBidi"/>
          <w:szCs w:val="24"/>
        </w:rPr>
        <w:t xml:space="preserve"> ja turg toimib,</w:t>
      </w:r>
    </w:p>
    <w:p w14:paraId="57BC6C2E" w14:textId="19953354" w:rsidR="00AB7651" w:rsidRPr="00C45378" w:rsidRDefault="00C45378" w:rsidP="00DF3708">
      <w:pPr>
        <w:pStyle w:val="Loendilik"/>
        <w:numPr>
          <w:ilvl w:val="0"/>
          <w:numId w:val="24"/>
        </w:numPr>
        <w:spacing w:after="0" w:line="240" w:lineRule="auto"/>
        <w:jc w:val="both"/>
        <w:rPr>
          <w:rFonts w:asciiTheme="majorBidi" w:hAnsiTheme="majorBidi" w:cstheme="majorBidi"/>
          <w:szCs w:val="24"/>
        </w:rPr>
      </w:pPr>
      <w:r w:rsidRPr="00C45378">
        <w:rPr>
          <w:rFonts w:asciiTheme="majorBidi" w:hAnsiTheme="majorBidi" w:cstheme="majorBidi"/>
          <w:szCs w:val="24"/>
        </w:rPr>
        <w:t xml:space="preserve">perioodil, mil tarbija võlgnevus maksehäireregistris ei kajastu, on tarbija </w:t>
      </w:r>
      <w:r w:rsidR="006E68F8">
        <w:rPr>
          <w:rFonts w:asciiTheme="majorBidi" w:hAnsiTheme="majorBidi" w:cstheme="majorBidi"/>
          <w:szCs w:val="24"/>
        </w:rPr>
        <w:t>siiski võlgnevuses ja see võib omada tähendust krediidivõimelisuse hindamisel.</w:t>
      </w:r>
    </w:p>
    <w:p w14:paraId="5E425FE3" w14:textId="0FF234BC" w:rsidR="00AB7651" w:rsidRDefault="006E68F8" w:rsidP="00DF3708">
      <w:pPr>
        <w:spacing w:after="0" w:line="240" w:lineRule="auto"/>
        <w:jc w:val="both"/>
        <w:rPr>
          <w:rFonts w:cs="Times New Roman"/>
          <w:szCs w:val="24"/>
        </w:rPr>
      </w:pPr>
      <w:r>
        <w:rPr>
          <w:rFonts w:cs="Times New Roman"/>
          <w:szCs w:val="24"/>
        </w:rPr>
        <w:t>K</w:t>
      </w:r>
      <w:r w:rsidR="00C45378">
        <w:rPr>
          <w:rFonts w:cs="Times New Roman"/>
          <w:szCs w:val="24"/>
        </w:rPr>
        <w:t>as ja mil määral krediidiandja tarbija võlgnevust</w:t>
      </w:r>
      <w:r w:rsidR="001F1D62">
        <w:rPr>
          <w:rFonts w:cs="Times New Roman"/>
          <w:szCs w:val="24"/>
        </w:rPr>
        <w:t xml:space="preserve"> kui tarbija maksekäitumist</w:t>
      </w:r>
      <w:r w:rsidR="00C45378">
        <w:rPr>
          <w:rFonts w:cs="Times New Roman"/>
          <w:szCs w:val="24"/>
        </w:rPr>
        <w:t xml:space="preserve"> krediidivõimelisuse hindamisel arvesse võtab, </w:t>
      </w:r>
      <w:r w:rsidR="001F1D62">
        <w:rPr>
          <w:rFonts w:cs="Times New Roman"/>
          <w:szCs w:val="24"/>
        </w:rPr>
        <w:t>jääb</w:t>
      </w:r>
      <w:r w:rsidR="00C45378">
        <w:rPr>
          <w:rFonts w:cs="Times New Roman"/>
          <w:szCs w:val="24"/>
        </w:rPr>
        <w:t xml:space="preserve"> iga krediidiandja</w:t>
      </w:r>
      <w:r w:rsidR="001F1D62">
        <w:rPr>
          <w:rFonts w:cs="Times New Roman"/>
          <w:szCs w:val="24"/>
        </w:rPr>
        <w:t xml:space="preserve"> enda otsustada.</w:t>
      </w:r>
      <w:r w:rsidR="00C45378">
        <w:rPr>
          <w:rFonts w:cs="Times New Roman"/>
          <w:szCs w:val="24"/>
        </w:rPr>
        <w:t xml:space="preserve"> </w:t>
      </w:r>
    </w:p>
    <w:p w14:paraId="5452774E" w14:textId="77777777" w:rsidR="00316192" w:rsidRDefault="00316192" w:rsidP="00DF3708">
      <w:pPr>
        <w:spacing w:after="0" w:line="240" w:lineRule="auto"/>
        <w:jc w:val="both"/>
        <w:rPr>
          <w:rFonts w:cs="Times New Roman"/>
          <w:szCs w:val="24"/>
        </w:rPr>
      </w:pPr>
    </w:p>
    <w:p w14:paraId="6B2955E3" w14:textId="48072599" w:rsidR="00316192" w:rsidRPr="00646C95" w:rsidRDefault="0010079A" w:rsidP="00DF3708">
      <w:pPr>
        <w:spacing w:after="0" w:line="240" w:lineRule="auto"/>
        <w:jc w:val="both"/>
        <w:rPr>
          <w:rFonts w:cs="Times New Roman"/>
          <w:szCs w:val="24"/>
        </w:rPr>
      </w:pPr>
      <w:r>
        <w:rPr>
          <w:rFonts w:cs="Times New Roman"/>
          <w:szCs w:val="24"/>
        </w:rPr>
        <w:t>Perioodi</w:t>
      </w:r>
      <w:r w:rsidR="006443F6">
        <w:rPr>
          <w:rFonts w:cs="Times New Roman"/>
          <w:szCs w:val="24"/>
        </w:rPr>
        <w:t xml:space="preserve"> 45 päeva sätestamisel on a</w:t>
      </w:r>
      <w:r w:rsidR="00316192">
        <w:rPr>
          <w:rFonts w:cs="Times New Roman"/>
          <w:szCs w:val="24"/>
        </w:rPr>
        <w:t>rvess</w:t>
      </w:r>
      <w:r w:rsidR="006443F6">
        <w:rPr>
          <w:rFonts w:cs="Times New Roman"/>
          <w:szCs w:val="24"/>
        </w:rPr>
        <w:t>e võetud</w:t>
      </w:r>
      <w:r w:rsidR="00316192">
        <w:rPr>
          <w:rFonts w:cs="Times New Roman"/>
          <w:szCs w:val="24"/>
        </w:rPr>
        <w:t xml:space="preserve"> kujunenud praktikat maksehäirete avaldamisel – andmeid avaldatakse 45 päeva möödumisel kohustuse täitmisega viivitamise päevast arvates</w:t>
      </w:r>
      <w:r w:rsidR="006443F6">
        <w:rPr>
          <w:rFonts w:cs="Times New Roman"/>
          <w:szCs w:val="24"/>
        </w:rPr>
        <w:t>.</w:t>
      </w:r>
      <w:r w:rsidR="00316192">
        <w:rPr>
          <w:rFonts w:cs="Times New Roman"/>
          <w:szCs w:val="24"/>
        </w:rPr>
        <w:t xml:space="preserve">  </w:t>
      </w:r>
    </w:p>
    <w:p w14:paraId="798C89B9" w14:textId="77777777" w:rsidR="00646C95" w:rsidRDefault="00646C95" w:rsidP="00DF3708">
      <w:pPr>
        <w:spacing w:after="0" w:line="240" w:lineRule="auto"/>
        <w:jc w:val="both"/>
        <w:rPr>
          <w:rFonts w:cs="Times New Roman"/>
          <w:b/>
          <w:bCs/>
          <w:szCs w:val="24"/>
        </w:rPr>
      </w:pPr>
    </w:p>
    <w:p w14:paraId="78F99098" w14:textId="3D9C91ED" w:rsidR="001F1D62" w:rsidRDefault="001F1D62" w:rsidP="00DF3708">
      <w:pPr>
        <w:spacing w:after="0" w:line="240" w:lineRule="auto"/>
        <w:jc w:val="both"/>
        <w:rPr>
          <w:szCs w:val="24"/>
        </w:rPr>
      </w:pPr>
      <w:r>
        <w:rPr>
          <w:rFonts w:cs="Times New Roman"/>
          <w:b/>
          <w:bCs/>
          <w:szCs w:val="24"/>
        </w:rPr>
        <w:t xml:space="preserve">Lõikega </w:t>
      </w:r>
      <w:r w:rsidR="0010079A">
        <w:rPr>
          <w:rFonts w:cs="Times New Roman"/>
          <w:b/>
          <w:bCs/>
          <w:szCs w:val="24"/>
        </w:rPr>
        <w:t>5</w:t>
      </w:r>
      <w:r>
        <w:rPr>
          <w:rFonts w:cs="Times New Roman"/>
          <w:b/>
          <w:bCs/>
          <w:szCs w:val="24"/>
        </w:rPr>
        <w:t xml:space="preserve"> </w:t>
      </w:r>
      <w:r w:rsidRPr="001F1D62">
        <w:rPr>
          <w:rFonts w:cs="Times New Roman"/>
          <w:szCs w:val="24"/>
        </w:rPr>
        <w:t>piiratakse</w:t>
      </w:r>
      <w:r>
        <w:rPr>
          <w:rFonts w:cs="Times New Roman"/>
          <w:b/>
          <w:bCs/>
          <w:szCs w:val="24"/>
        </w:rPr>
        <w:t xml:space="preserve"> </w:t>
      </w:r>
      <w:r>
        <w:rPr>
          <w:szCs w:val="24"/>
        </w:rPr>
        <w:t>eelnõu § 7 lõike 1 punktis 1</w:t>
      </w:r>
      <w:r w:rsidR="0010079A">
        <w:rPr>
          <w:szCs w:val="24"/>
        </w:rPr>
        <w:t>4</w:t>
      </w:r>
      <w:r>
        <w:rPr>
          <w:szCs w:val="24"/>
        </w:rPr>
        <w:t xml:space="preserve"> </w:t>
      </w:r>
      <w:r>
        <w:rPr>
          <w:rFonts w:asciiTheme="majorBidi" w:hAnsiTheme="majorBidi" w:cstheme="majorBidi"/>
          <w:szCs w:val="24"/>
        </w:rPr>
        <w:t xml:space="preserve">nimetatud andmetele (krediidilepingust tuleneva nõude </w:t>
      </w:r>
      <w:r w:rsidR="0010079A">
        <w:rPr>
          <w:rFonts w:asciiTheme="majorBidi" w:hAnsiTheme="majorBidi" w:cstheme="majorBidi"/>
          <w:szCs w:val="24"/>
        </w:rPr>
        <w:t>kolmanda isiku poolt omandamise</w:t>
      </w:r>
      <w:r>
        <w:rPr>
          <w:rFonts w:asciiTheme="majorBidi" w:hAnsiTheme="majorBidi" w:cstheme="majorBidi"/>
          <w:szCs w:val="24"/>
        </w:rPr>
        <w:t xml:space="preserve"> fakt) on krediidiandjal </w:t>
      </w:r>
      <w:bookmarkStart w:id="7" w:name="_Hlk177411403"/>
      <w:r>
        <w:rPr>
          <w:rFonts w:asciiTheme="majorBidi" w:hAnsiTheme="majorBidi" w:cstheme="majorBidi"/>
          <w:szCs w:val="24"/>
        </w:rPr>
        <w:t xml:space="preserve">juurdepääs </w:t>
      </w:r>
      <w:r w:rsidR="0010079A">
        <w:rPr>
          <w:szCs w:val="24"/>
        </w:rPr>
        <w:t>45</w:t>
      </w:r>
      <w:r>
        <w:rPr>
          <w:szCs w:val="24"/>
        </w:rPr>
        <w:t xml:space="preserve"> päeva jooksul andmete krediiditeaberegistrisse kandmisest arvates</w:t>
      </w:r>
      <w:bookmarkEnd w:id="7"/>
      <w:r>
        <w:rPr>
          <w:szCs w:val="24"/>
        </w:rPr>
        <w:t>. Piirangu</w:t>
      </w:r>
      <w:r w:rsidR="00981BEB">
        <w:rPr>
          <w:szCs w:val="24"/>
        </w:rPr>
        <w:t xml:space="preserve"> kaalutlused kattuvad</w:t>
      </w:r>
      <w:r>
        <w:rPr>
          <w:szCs w:val="24"/>
        </w:rPr>
        <w:t xml:space="preserve"> </w:t>
      </w:r>
      <w:r w:rsidR="0010079A">
        <w:rPr>
          <w:szCs w:val="24"/>
        </w:rPr>
        <w:t>käesoleva paragrahvi</w:t>
      </w:r>
      <w:r>
        <w:rPr>
          <w:szCs w:val="24"/>
        </w:rPr>
        <w:t xml:space="preserve"> </w:t>
      </w:r>
      <w:r w:rsidR="0010079A">
        <w:rPr>
          <w:szCs w:val="24"/>
        </w:rPr>
        <w:t>lõike 4</w:t>
      </w:r>
      <w:r w:rsidR="00981BEB">
        <w:rPr>
          <w:szCs w:val="24"/>
        </w:rPr>
        <w:t xml:space="preserve"> kohta antud</w:t>
      </w:r>
      <w:r w:rsidR="0010079A">
        <w:rPr>
          <w:szCs w:val="24"/>
        </w:rPr>
        <w:t xml:space="preserve"> selgitust</w:t>
      </w:r>
      <w:r w:rsidR="00981BEB">
        <w:rPr>
          <w:szCs w:val="24"/>
        </w:rPr>
        <w:t>ega</w:t>
      </w:r>
      <w:r>
        <w:rPr>
          <w:szCs w:val="24"/>
        </w:rPr>
        <w:t xml:space="preserve">. </w:t>
      </w:r>
    </w:p>
    <w:p w14:paraId="33922D1D" w14:textId="77777777" w:rsidR="00A11A51" w:rsidRDefault="00A11A51" w:rsidP="00DF3708">
      <w:pPr>
        <w:spacing w:after="0" w:line="240" w:lineRule="auto"/>
        <w:jc w:val="both"/>
        <w:rPr>
          <w:b/>
          <w:bCs/>
          <w:szCs w:val="24"/>
        </w:rPr>
      </w:pPr>
    </w:p>
    <w:p w14:paraId="641B5110" w14:textId="0CD9FB3A" w:rsidR="000F2046" w:rsidRDefault="000F2046" w:rsidP="00DF3708">
      <w:pPr>
        <w:spacing w:after="0" w:line="240" w:lineRule="auto"/>
        <w:jc w:val="both"/>
        <w:rPr>
          <w:rFonts w:asciiTheme="majorBidi" w:hAnsiTheme="majorBidi" w:cstheme="majorBidi"/>
          <w:szCs w:val="24"/>
        </w:rPr>
      </w:pPr>
      <w:r w:rsidRPr="000F2046">
        <w:rPr>
          <w:b/>
          <w:bCs/>
          <w:szCs w:val="24"/>
        </w:rPr>
        <w:t xml:space="preserve">Lõikes </w:t>
      </w:r>
      <w:r w:rsidR="00981BEB">
        <w:rPr>
          <w:b/>
          <w:bCs/>
          <w:szCs w:val="24"/>
        </w:rPr>
        <w:t>6</w:t>
      </w:r>
      <w:r>
        <w:rPr>
          <w:szCs w:val="24"/>
        </w:rPr>
        <w:t xml:space="preserve"> sätestatakse, et eelnõu § 9 lõikes 4 </w:t>
      </w:r>
      <w:r>
        <w:rPr>
          <w:rFonts w:asciiTheme="majorBidi" w:hAnsiTheme="majorBidi" w:cstheme="majorBidi"/>
          <w:szCs w:val="24"/>
        </w:rPr>
        <w:t xml:space="preserve">nimetatud andmetele (laenukeeluga isikute nimekirja kantavad andmed) on krediidiandjal juurdepääs isiku nimekirjas hoidmise kestel. Et krediidiandja saaks täita tal lasuvat krediidilepingu sõlmimise keeldu (eelnõu § </w:t>
      </w:r>
      <w:r w:rsidR="00981BEB">
        <w:rPr>
          <w:rFonts w:asciiTheme="majorBidi" w:hAnsiTheme="majorBidi" w:cstheme="majorBidi"/>
          <w:szCs w:val="24"/>
        </w:rPr>
        <w:t>61 punkt 5</w:t>
      </w:r>
      <w:r>
        <w:rPr>
          <w:rFonts w:asciiTheme="majorBidi" w:hAnsiTheme="majorBidi" w:cstheme="majorBidi"/>
          <w:szCs w:val="24"/>
        </w:rPr>
        <w:t>), peab tal olema võimalik laenukeelu kehtivuse ajal seda ka kontrollida.</w:t>
      </w:r>
    </w:p>
    <w:p w14:paraId="25B0DF47" w14:textId="77777777" w:rsidR="00290D91" w:rsidRDefault="00290D91" w:rsidP="00DF3708">
      <w:pPr>
        <w:spacing w:after="0" w:line="240" w:lineRule="auto"/>
        <w:jc w:val="both"/>
        <w:rPr>
          <w:rFonts w:asciiTheme="majorBidi" w:hAnsiTheme="majorBidi" w:cstheme="majorBidi"/>
          <w:szCs w:val="24"/>
        </w:rPr>
      </w:pPr>
    </w:p>
    <w:p w14:paraId="52AE8A9D" w14:textId="6F22CAA6" w:rsidR="00B00690" w:rsidRDefault="00290D91" w:rsidP="00DF3708">
      <w:pPr>
        <w:spacing w:after="0" w:line="240" w:lineRule="auto"/>
        <w:jc w:val="both"/>
        <w:rPr>
          <w:rFonts w:asciiTheme="majorBidi" w:hAnsiTheme="majorBidi" w:cstheme="majorBidi"/>
          <w:szCs w:val="24"/>
        </w:rPr>
      </w:pPr>
      <w:r w:rsidRPr="00290D91">
        <w:rPr>
          <w:rFonts w:asciiTheme="majorBidi" w:hAnsiTheme="majorBidi" w:cstheme="majorBidi"/>
          <w:b/>
          <w:bCs/>
          <w:szCs w:val="24"/>
        </w:rPr>
        <w:t xml:space="preserve">Lõikega </w:t>
      </w:r>
      <w:r w:rsidR="002324C4">
        <w:rPr>
          <w:rFonts w:asciiTheme="majorBidi" w:hAnsiTheme="majorBidi" w:cstheme="majorBidi"/>
          <w:b/>
          <w:bCs/>
          <w:szCs w:val="24"/>
        </w:rPr>
        <w:t>7</w:t>
      </w:r>
      <w:r>
        <w:rPr>
          <w:rFonts w:asciiTheme="majorBidi" w:hAnsiTheme="majorBidi" w:cstheme="majorBidi"/>
          <w:szCs w:val="24"/>
        </w:rPr>
        <w:t xml:space="preserve"> antakse registripidajale õigus küsida krediidiandjalt registrisse tehtava päringu eest tasu registriteenuste hinnakirja alusel. </w:t>
      </w:r>
    </w:p>
    <w:p w14:paraId="1D7FDB4C" w14:textId="77777777" w:rsidR="00B00690" w:rsidRDefault="00B00690" w:rsidP="00DF3708">
      <w:pPr>
        <w:spacing w:after="0" w:line="240" w:lineRule="auto"/>
        <w:jc w:val="both"/>
        <w:rPr>
          <w:rFonts w:asciiTheme="majorBidi" w:hAnsiTheme="majorBidi" w:cstheme="majorBidi"/>
          <w:szCs w:val="24"/>
        </w:rPr>
      </w:pPr>
    </w:p>
    <w:p w14:paraId="7A539453" w14:textId="4E8BC32B" w:rsidR="00290D91" w:rsidRDefault="00290D91"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Vastavalt riigihangete seaduse § 4 punktile 13 on </w:t>
      </w:r>
      <w:r w:rsidR="00B00690" w:rsidRPr="00B00690">
        <w:rPr>
          <w:rFonts w:asciiTheme="majorBidi" w:hAnsiTheme="majorBidi" w:cstheme="majorBidi"/>
          <w:szCs w:val="24"/>
        </w:rPr>
        <w:t>kontsessioonileping ühe või mitme ettevõtja ja ühe või mitme hankija vahel sõlmitud hankeleping, mille puhul kontsessionääri tasu seisneb kas ainult õiguses ehitist ekspluateerida või teenust osutada või selles õiguses koos rahalise maksega ja nõudluse või pakkumisega seotud äririsk läheb üle kontsessionäärile</w:t>
      </w:r>
      <w:r>
        <w:rPr>
          <w:rFonts w:asciiTheme="majorBidi" w:hAnsiTheme="majorBidi" w:cstheme="majorBidi"/>
          <w:szCs w:val="24"/>
        </w:rPr>
        <w:t xml:space="preserve">. </w:t>
      </w:r>
    </w:p>
    <w:p w14:paraId="2F722886" w14:textId="77777777" w:rsidR="00B00690" w:rsidRDefault="00B00690" w:rsidP="00DF3708">
      <w:pPr>
        <w:spacing w:after="0" w:line="240" w:lineRule="auto"/>
        <w:jc w:val="both"/>
        <w:rPr>
          <w:rFonts w:asciiTheme="majorBidi" w:hAnsiTheme="majorBidi" w:cstheme="majorBidi"/>
          <w:szCs w:val="24"/>
        </w:rPr>
      </w:pPr>
    </w:p>
    <w:p w14:paraId="116F5F77" w14:textId="7093500B" w:rsidR="00B00690" w:rsidRDefault="00B00690" w:rsidP="00DF3708">
      <w:pPr>
        <w:spacing w:after="0" w:line="240" w:lineRule="auto"/>
        <w:jc w:val="both"/>
        <w:rPr>
          <w:rFonts w:asciiTheme="majorBidi" w:hAnsiTheme="majorBidi" w:cstheme="majorBidi"/>
          <w:szCs w:val="24"/>
        </w:rPr>
      </w:pPr>
      <w:r>
        <w:rPr>
          <w:rFonts w:asciiTheme="majorBidi" w:hAnsiTheme="majorBidi" w:cstheme="majorBidi"/>
          <w:szCs w:val="24"/>
        </w:rPr>
        <w:t>Kontsessioonilepingul on kolm peamist kriteeriumit:</w:t>
      </w:r>
    </w:p>
    <w:p w14:paraId="68E38588" w14:textId="5E72BAFE" w:rsidR="00B00690" w:rsidRDefault="00B00690" w:rsidP="00DF3708">
      <w:pPr>
        <w:spacing w:after="0" w:line="240" w:lineRule="auto"/>
        <w:jc w:val="both"/>
        <w:rPr>
          <w:rFonts w:asciiTheme="majorBidi" w:hAnsiTheme="majorBidi" w:cstheme="majorBidi"/>
          <w:szCs w:val="24"/>
        </w:rPr>
      </w:pPr>
      <w:r>
        <w:rPr>
          <w:rFonts w:asciiTheme="majorBidi" w:hAnsiTheme="majorBidi" w:cstheme="majorBidi"/>
          <w:szCs w:val="24"/>
        </w:rPr>
        <w:t>1) k</w:t>
      </w:r>
      <w:r w:rsidRPr="00B00690">
        <w:rPr>
          <w:rFonts w:asciiTheme="majorBidi" w:hAnsiTheme="majorBidi" w:cstheme="majorBidi"/>
          <w:szCs w:val="24"/>
        </w:rPr>
        <w:t>ontsessionäärile on üle antud sellise ehitustöö tegemine või teenuse osutamine, mille eest vastutaks tava olu korras avalik võim</w:t>
      </w:r>
      <w:r>
        <w:rPr>
          <w:rFonts w:asciiTheme="majorBidi" w:hAnsiTheme="majorBidi" w:cstheme="majorBidi"/>
          <w:szCs w:val="24"/>
        </w:rPr>
        <w:t>;</w:t>
      </w:r>
    </w:p>
    <w:p w14:paraId="38BA27D1" w14:textId="49D1ED70" w:rsidR="00B00690" w:rsidRDefault="00B00690" w:rsidP="00DF3708">
      <w:pPr>
        <w:spacing w:after="0" w:line="240" w:lineRule="auto"/>
        <w:jc w:val="both"/>
        <w:rPr>
          <w:rFonts w:asciiTheme="majorBidi" w:hAnsiTheme="majorBidi" w:cstheme="majorBidi"/>
          <w:szCs w:val="24"/>
        </w:rPr>
      </w:pPr>
      <w:r>
        <w:rPr>
          <w:rFonts w:asciiTheme="majorBidi" w:hAnsiTheme="majorBidi" w:cstheme="majorBidi"/>
          <w:szCs w:val="24"/>
        </w:rPr>
        <w:t>2) ü</w:t>
      </w:r>
      <w:r w:rsidRPr="00B00690">
        <w:rPr>
          <w:rFonts w:asciiTheme="majorBidi" w:hAnsiTheme="majorBidi" w:cstheme="majorBidi"/>
          <w:szCs w:val="24"/>
        </w:rPr>
        <w:t>ldjuhul puudub kontsessionääri vahetu tasustamine: kokku lepitud tasu moodustub suures osas kontsessionääri õigusest oma teenuseid realiseerida ja saada tasu kolmandatest isikutest teenuse kasutajatelt</w:t>
      </w:r>
      <w:r>
        <w:rPr>
          <w:rFonts w:asciiTheme="majorBidi" w:hAnsiTheme="majorBidi" w:cstheme="majorBidi"/>
          <w:szCs w:val="24"/>
        </w:rPr>
        <w:t>;</w:t>
      </w:r>
    </w:p>
    <w:p w14:paraId="15BB0860" w14:textId="3260FE1C" w:rsidR="00B00690" w:rsidRDefault="00B00690" w:rsidP="00DF3708">
      <w:pPr>
        <w:spacing w:after="0" w:line="240" w:lineRule="auto"/>
        <w:jc w:val="both"/>
      </w:pPr>
      <w:r>
        <w:rPr>
          <w:rFonts w:asciiTheme="majorBidi" w:hAnsiTheme="majorBidi" w:cstheme="majorBidi"/>
          <w:szCs w:val="24"/>
        </w:rPr>
        <w:t xml:space="preserve">3) </w:t>
      </w:r>
      <w:r>
        <w:t>kontsessionäär kannab täielikult või suures osas teenuse osutamise või ehitise ekspluatatsiooniga seonduvat riski. Sealjuures ei ole oluline riski suurus (risk võib algselt olla väga väike nt põhjusel, et teenuse korraldamine on reguleeritud avalik-õiguslike normidega), vaid asjaolu, et hankija on kontsessionäärile täielikult või suures osas üle kandnud riski, mis tekib teenuse realiseerimisega. Teenuste realiseerimisega seotud riski tuleb mõista kui turul esinevate ettenägematuste riski, mis tuleneb teiste ettevõtjate tekitatud konkurentsist, sellest, et teenuste pakkumine ja nõudlus ei ole tasakaalus, või osutatud teenuste eest tasuma kohustatud isikute makse jõuetusest. Samuti võib tegu olla riskiga, et tulud ei kata teenuse osutamise kulusid, või teenuse osutamata jätmise korral tekkinud kahju eest vastutamisega seotud riskiga.</w:t>
      </w:r>
      <w:r>
        <w:rPr>
          <w:rStyle w:val="Allmrkuseviide"/>
        </w:rPr>
        <w:footnoteReference w:id="127"/>
      </w:r>
      <w:r w:rsidR="0062143E">
        <w:t xml:space="preserve"> </w:t>
      </w:r>
    </w:p>
    <w:p w14:paraId="220AA1E7" w14:textId="77777777" w:rsidR="0062143E" w:rsidRDefault="0062143E" w:rsidP="00DF3708">
      <w:pPr>
        <w:spacing w:after="0" w:line="240" w:lineRule="auto"/>
        <w:jc w:val="both"/>
      </w:pPr>
    </w:p>
    <w:p w14:paraId="57DF6048" w14:textId="3ACDDAA9" w:rsidR="005D2FA0" w:rsidRDefault="005D2FA0" w:rsidP="00DF3708">
      <w:pPr>
        <w:spacing w:after="0" w:line="240" w:lineRule="auto"/>
        <w:jc w:val="both"/>
      </w:pPr>
      <w:r>
        <w:t xml:space="preserve">Krediiditeaberegistri kontekstis viiakse seega läbi </w:t>
      </w:r>
      <w:r w:rsidRPr="005D2FA0">
        <w:t>hankemenetlus, mille tulemusena sõlmi</w:t>
      </w:r>
      <w:r>
        <w:t xml:space="preserve">takse </w:t>
      </w:r>
      <w:r w:rsidRPr="005D2FA0">
        <w:t xml:space="preserve"> edukaima pakkujaga</w:t>
      </w:r>
      <w:r>
        <w:t xml:space="preserve"> (registripidaja)</w:t>
      </w:r>
      <w:r w:rsidRPr="005D2FA0">
        <w:t xml:space="preserve"> kontsessioonileping</w:t>
      </w:r>
      <w:r>
        <w:t>.</w:t>
      </w:r>
      <w:r w:rsidRPr="005D2FA0">
        <w:t xml:space="preserve"> </w:t>
      </w:r>
      <w:r>
        <w:t>Lepingus määratletud</w:t>
      </w:r>
      <w:r w:rsidRPr="005D2FA0">
        <w:t xml:space="preserve"> teenused</w:t>
      </w:r>
      <w:r>
        <w:t xml:space="preserve"> või tööd</w:t>
      </w:r>
      <w:r w:rsidRPr="005D2FA0">
        <w:t xml:space="preserve"> </w:t>
      </w:r>
      <w:r>
        <w:t>teostab</w:t>
      </w:r>
      <w:r w:rsidRPr="005D2FA0">
        <w:t xml:space="preserve"> </w:t>
      </w:r>
      <w:r>
        <w:t>registripidaja</w:t>
      </w:r>
      <w:r w:rsidRPr="005D2FA0">
        <w:t xml:space="preserve"> enda rahaliste vahendite arvelt</w:t>
      </w:r>
      <w:r>
        <w:t xml:space="preserve"> ja tekkinud kulud katab päringu tegemise eest makstavate teenustasudega.</w:t>
      </w:r>
      <w:r w:rsidR="00ED47D0">
        <w:t xml:space="preserve"> </w:t>
      </w:r>
    </w:p>
    <w:p w14:paraId="6B509B37" w14:textId="77777777" w:rsidR="00981BEB" w:rsidRDefault="00981BEB" w:rsidP="00DF3708">
      <w:pPr>
        <w:spacing w:after="0" w:line="240" w:lineRule="auto"/>
        <w:jc w:val="both"/>
      </w:pPr>
    </w:p>
    <w:p w14:paraId="01876389" w14:textId="2302AAE0" w:rsidR="00981BEB" w:rsidRDefault="002324C4" w:rsidP="00DF3708">
      <w:pPr>
        <w:spacing w:after="0" w:line="240" w:lineRule="auto"/>
        <w:jc w:val="both"/>
        <w:rPr>
          <w:rFonts w:cs="Times New Roman"/>
          <w:b/>
          <w:bCs/>
          <w:szCs w:val="24"/>
        </w:rPr>
      </w:pPr>
      <w:r w:rsidRPr="002324C4">
        <w:t>Teenustasude kehtestamine üksnes eelnõu § 10 lg 1 punktis 1 sätestatud isikutelt on põhjendatav asjaoluga, et register luuakse just nende isikute vajadusi silmas pidades. Muud samas lõikes loetletud isikud või asutused täidavad avalikke ülesandeid. Sellise tegevuse käigus riigi infosüsteemi kuuluvast andmekogust päringute tegemise eest tasu küsimine ei ole põhjendatud. Tarbijalt ja käendajalt kui andmesubjektilt tasu võtmine oleks vastuolus IKÜM art 12 lõik</w:t>
      </w:r>
      <w:r>
        <w:t>e</w:t>
      </w:r>
      <w:r w:rsidRPr="002324C4">
        <w:t>ga 5.</w:t>
      </w:r>
    </w:p>
    <w:p w14:paraId="7DD8D852" w14:textId="77777777" w:rsidR="005D2FA0" w:rsidRDefault="005D2FA0" w:rsidP="00DF3708">
      <w:pPr>
        <w:spacing w:after="0" w:line="240" w:lineRule="auto"/>
        <w:jc w:val="both"/>
        <w:rPr>
          <w:rFonts w:cs="Times New Roman"/>
          <w:b/>
          <w:bCs/>
          <w:szCs w:val="24"/>
        </w:rPr>
      </w:pPr>
    </w:p>
    <w:p w14:paraId="2A322E59" w14:textId="0046C35C" w:rsidR="00CC65DB" w:rsidRPr="000E52A5" w:rsidRDefault="00CC65DB" w:rsidP="00DF3708">
      <w:pPr>
        <w:spacing w:after="0" w:line="240" w:lineRule="auto"/>
        <w:rPr>
          <w:b/>
          <w:bCs/>
          <w:szCs w:val="24"/>
        </w:rPr>
      </w:pPr>
      <w:r>
        <w:rPr>
          <w:rFonts w:cs="Times New Roman"/>
          <w:b/>
          <w:bCs/>
          <w:szCs w:val="24"/>
        </w:rPr>
        <w:t xml:space="preserve">Paragrahv 11 – </w:t>
      </w:r>
      <w:r>
        <w:rPr>
          <w:b/>
          <w:bCs/>
          <w:szCs w:val="24"/>
        </w:rPr>
        <w:t xml:space="preserve">andmete </w:t>
      </w:r>
      <w:r w:rsidRPr="000E52A5">
        <w:rPr>
          <w:b/>
          <w:bCs/>
          <w:szCs w:val="24"/>
        </w:rPr>
        <w:t>säilitamine</w:t>
      </w:r>
    </w:p>
    <w:p w14:paraId="2B478766" w14:textId="41B78043" w:rsidR="00CC65DB" w:rsidRDefault="00CC65DB" w:rsidP="00DF3708">
      <w:pPr>
        <w:spacing w:after="0" w:line="240" w:lineRule="auto"/>
        <w:jc w:val="both"/>
      </w:pPr>
      <w:r>
        <w:rPr>
          <w:rFonts w:cs="Times New Roman"/>
          <w:szCs w:val="24"/>
        </w:rPr>
        <w:t xml:space="preserve">IKÜM art </w:t>
      </w:r>
      <w:r w:rsidR="00450202">
        <w:rPr>
          <w:rFonts w:cs="Times New Roman"/>
          <w:szCs w:val="24"/>
        </w:rPr>
        <w:t xml:space="preserve">5 lg 1 punkt e sätestab eesmärgi piirangu põhimõtte. Selle põhimõtte kohaselt </w:t>
      </w:r>
      <w:r w:rsidR="00450202">
        <w:t>säilitatakse isikuandmeid kujul, mis võimaldab andmesubjekte tuvastada ainult seni, kuni see on vajalik selle eesmärgi täitmiseks, milleks isikuandmeid töödeldakse.</w:t>
      </w:r>
    </w:p>
    <w:p w14:paraId="6B7C829F" w14:textId="77777777" w:rsidR="00450202" w:rsidRDefault="00450202" w:rsidP="00DF3708">
      <w:pPr>
        <w:spacing w:after="0" w:line="240" w:lineRule="auto"/>
        <w:jc w:val="both"/>
      </w:pPr>
    </w:p>
    <w:p w14:paraId="3AFFECBD" w14:textId="49BCE646" w:rsidR="00450202" w:rsidRDefault="00450202" w:rsidP="00DF3708">
      <w:pPr>
        <w:spacing w:after="0" w:line="240" w:lineRule="auto"/>
        <w:jc w:val="both"/>
        <w:rPr>
          <w:szCs w:val="24"/>
        </w:rPr>
      </w:pPr>
      <w:r>
        <w:t>Eelnõuga kehtestatakse krediiditeaberegistrisse kantud andmete</w:t>
      </w:r>
      <w:r>
        <w:rPr>
          <w:szCs w:val="24"/>
        </w:rPr>
        <w:t xml:space="preserve"> ja logi</w:t>
      </w:r>
      <w:r w:rsidR="00ED47D0">
        <w:rPr>
          <w:szCs w:val="24"/>
        </w:rPr>
        <w:t>de säilitamise</w:t>
      </w:r>
      <w:r>
        <w:rPr>
          <w:szCs w:val="24"/>
        </w:rPr>
        <w:t xml:space="preserve"> </w:t>
      </w:r>
      <w:r w:rsidR="00ED47D0">
        <w:rPr>
          <w:szCs w:val="24"/>
        </w:rPr>
        <w:t>tähtajaks</w:t>
      </w:r>
      <w:r>
        <w:rPr>
          <w:szCs w:val="24"/>
        </w:rPr>
        <w:t xml:space="preserve"> </w:t>
      </w:r>
      <w:r w:rsidRPr="00081798">
        <w:rPr>
          <w:szCs w:val="24"/>
        </w:rPr>
        <w:t>kaks aastat</w:t>
      </w:r>
      <w:r>
        <w:rPr>
          <w:szCs w:val="24"/>
        </w:rPr>
        <w:t xml:space="preserve"> tarbijaga sõlmitud krediidilepingu lõppemisest</w:t>
      </w:r>
      <w:r w:rsidRPr="00C30C24">
        <w:rPr>
          <w:szCs w:val="24"/>
        </w:rPr>
        <w:t xml:space="preserve"> </w:t>
      </w:r>
      <w:r>
        <w:rPr>
          <w:szCs w:val="24"/>
        </w:rPr>
        <w:t>arvates</w:t>
      </w:r>
      <w:r w:rsidR="002272D6">
        <w:rPr>
          <w:szCs w:val="24"/>
        </w:rPr>
        <w:t xml:space="preserve"> (lõige 1). Seejuures täpsustatakse, et laenukeeluga isikute nimekirjas sisalduvate andmete säilitamise tähtaeg hakkab kulgema isiku nimekirjast kustutamisest arvates.</w:t>
      </w:r>
    </w:p>
    <w:p w14:paraId="49D534F0" w14:textId="77777777" w:rsidR="002272D6" w:rsidRDefault="002272D6" w:rsidP="00DF3708">
      <w:pPr>
        <w:spacing w:after="0" w:line="240" w:lineRule="auto"/>
        <w:jc w:val="both"/>
        <w:rPr>
          <w:szCs w:val="24"/>
        </w:rPr>
      </w:pPr>
    </w:p>
    <w:p w14:paraId="667720C4" w14:textId="7B8E7C0C" w:rsidR="002272D6" w:rsidRDefault="002272D6" w:rsidP="00DF3708">
      <w:pPr>
        <w:spacing w:after="0" w:line="240" w:lineRule="auto"/>
        <w:jc w:val="both"/>
        <w:rPr>
          <w:szCs w:val="24"/>
        </w:rPr>
      </w:pPr>
      <w:r>
        <w:rPr>
          <w:szCs w:val="24"/>
        </w:rPr>
        <w:t xml:space="preserve">Tähtaja määramisel </w:t>
      </w:r>
      <w:r w:rsidR="007E4466">
        <w:rPr>
          <w:szCs w:val="24"/>
        </w:rPr>
        <w:t>on</w:t>
      </w:r>
      <w:r>
        <w:rPr>
          <w:szCs w:val="24"/>
        </w:rPr>
        <w:t xml:space="preserve"> arvesse</w:t>
      </w:r>
      <w:r w:rsidR="007E4466">
        <w:rPr>
          <w:szCs w:val="24"/>
        </w:rPr>
        <w:t xml:space="preserve"> võetud </w:t>
      </w:r>
      <w:r w:rsidR="0032285F">
        <w:rPr>
          <w:szCs w:val="24"/>
        </w:rPr>
        <w:t xml:space="preserve">andmete säilitamise vajadust </w:t>
      </w:r>
      <w:r w:rsidR="007E4466">
        <w:rPr>
          <w:szCs w:val="24"/>
        </w:rPr>
        <w:t>järelevalve teostamise</w:t>
      </w:r>
      <w:r w:rsidR="0032285F">
        <w:rPr>
          <w:szCs w:val="24"/>
        </w:rPr>
        <w:t>ks</w:t>
      </w:r>
      <w:r w:rsidR="007E4466">
        <w:rPr>
          <w:szCs w:val="24"/>
        </w:rPr>
        <w:t>.</w:t>
      </w:r>
      <w:r w:rsidR="003D4F84">
        <w:rPr>
          <w:szCs w:val="24"/>
        </w:rPr>
        <w:t xml:space="preserve"> </w:t>
      </w:r>
      <w:r w:rsidR="003D4F84">
        <w:rPr>
          <w:rFonts w:asciiTheme="majorBidi" w:hAnsiTheme="majorBidi" w:cstheme="majorBidi"/>
          <w:szCs w:val="24"/>
        </w:rPr>
        <w:t xml:space="preserve">Teave isikuandmete töötlemise nõuete võimalikust rikkumisest võib järelevalve teostajani jõuda alles lepingu lõppemisel, </w:t>
      </w:r>
      <w:r w:rsidR="007E03AA">
        <w:rPr>
          <w:rFonts w:asciiTheme="majorBidi" w:hAnsiTheme="majorBidi" w:cstheme="majorBidi"/>
          <w:szCs w:val="24"/>
        </w:rPr>
        <w:t>Andmekaitse Inspektsiooni</w:t>
      </w:r>
      <w:r w:rsidR="003D4F84">
        <w:rPr>
          <w:rFonts w:asciiTheme="majorBidi" w:hAnsiTheme="majorBidi" w:cstheme="majorBidi"/>
          <w:szCs w:val="24"/>
        </w:rPr>
        <w:t xml:space="preserve"> läbi viidav järelevalvemenetlus võib osutuda pikaajaliseks. Et tagada andmete olemasolu ka selleks puhuks, on põhjendatud sätestada säilitamise tähtajaks kaks aastat. Ühe aasta jooksul ei pruugi </w:t>
      </w:r>
      <w:r w:rsidR="00D25048">
        <w:rPr>
          <w:rFonts w:asciiTheme="majorBidi" w:hAnsiTheme="majorBidi" w:cstheme="majorBidi"/>
          <w:szCs w:val="24"/>
        </w:rPr>
        <w:t>järelevalve</w:t>
      </w:r>
      <w:r w:rsidR="003D4F84">
        <w:rPr>
          <w:rFonts w:asciiTheme="majorBidi" w:hAnsiTheme="majorBidi" w:cstheme="majorBidi"/>
          <w:szCs w:val="24"/>
        </w:rPr>
        <w:t>menetlus lõpped</w:t>
      </w:r>
      <w:r w:rsidR="00D25048">
        <w:rPr>
          <w:rFonts w:asciiTheme="majorBidi" w:hAnsiTheme="majorBidi" w:cstheme="majorBidi"/>
          <w:szCs w:val="24"/>
        </w:rPr>
        <w:t>a. Üle kahe aasta andmete säilitamise korral tõusetub küsimus</w:t>
      </w:r>
      <w:r w:rsidR="001F4872">
        <w:rPr>
          <w:rFonts w:asciiTheme="majorBidi" w:hAnsiTheme="majorBidi" w:cstheme="majorBidi"/>
          <w:szCs w:val="24"/>
        </w:rPr>
        <w:t xml:space="preserve"> edasise säilitamise tähtaja</w:t>
      </w:r>
      <w:r w:rsidR="00D25048">
        <w:rPr>
          <w:rFonts w:asciiTheme="majorBidi" w:hAnsiTheme="majorBidi" w:cstheme="majorBidi"/>
          <w:szCs w:val="24"/>
        </w:rPr>
        <w:t xml:space="preserve"> põhjendatusest. Õiguskindluse huvides peavad kõik osapooled arvestama, et mõistliku aja möödumisel ei ole võimalik kontrollida isikuandmete töötlemise õiguspärasust. </w:t>
      </w:r>
    </w:p>
    <w:p w14:paraId="64929A6B" w14:textId="77777777" w:rsidR="00F85DE7" w:rsidRDefault="00F85DE7" w:rsidP="00DF3708">
      <w:pPr>
        <w:spacing w:after="0" w:line="240" w:lineRule="auto"/>
        <w:jc w:val="both"/>
        <w:rPr>
          <w:szCs w:val="24"/>
        </w:rPr>
      </w:pPr>
    </w:p>
    <w:p w14:paraId="35452503" w14:textId="682058EA" w:rsidR="004B798D" w:rsidRPr="004B798D" w:rsidRDefault="004B798D" w:rsidP="00DF3708">
      <w:pPr>
        <w:spacing w:after="0" w:line="240" w:lineRule="auto"/>
        <w:jc w:val="both"/>
        <w:rPr>
          <w:b/>
          <w:bCs/>
          <w:szCs w:val="24"/>
        </w:rPr>
      </w:pPr>
      <w:r w:rsidRPr="004B798D">
        <w:rPr>
          <w:b/>
          <w:bCs/>
          <w:szCs w:val="24"/>
        </w:rPr>
        <w:t>Paragrahv 12</w:t>
      </w:r>
      <w:r>
        <w:rPr>
          <w:b/>
          <w:bCs/>
          <w:szCs w:val="24"/>
        </w:rPr>
        <w:t xml:space="preserve"> - r</w:t>
      </w:r>
      <w:r w:rsidRPr="00AB7171">
        <w:rPr>
          <w:rFonts w:cs="Times New Roman"/>
          <w:b/>
          <w:bCs/>
          <w:szCs w:val="24"/>
        </w:rPr>
        <w:t>egistripidaja määramine</w:t>
      </w:r>
      <w:r w:rsidR="0032285F">
        <w:rPr>
          <w:rFonts w:cs="Times New Roman"/>
          <w:b/>
          <w:bCs/>
          <w:szCs w:val="24"/>
        </w:rPr>
        <w:t xml:space="preserve"> ja haldusleping</w:t>
      </w:r>
    </w:p>
    <w:p w14:paraId="5A0DD196" w14:textId="3A7956BB" w:rsidR="00FA7BB0" w:rsidRDefault="00FA7BB0" w:rsidP="00FA7BB0">
      <w:pPr>
        <w:spacing w:after="0" w:line="240" w:lineRule="auto"/>
        <w:ind w:left="-5" w:right="-1"/>
        <w:jc w:val="both"/>
      </w:pPr>
      <w:r>
        <w:t>Krediiditeaberegistri pidamine ei ole klassikaline finantsteenuste osutamise  konkurentsile alluv finantsteenus,</w:t>
      </w:r>
      <w:r w:rsidRPr="00FA7BB0">
        <w:t xml:space="preserve"> </w:t>
      </w:r>
      <w:r>
        <w:t xml:space="preserve">sest selle teenuse raames registripidaja iseseisvalt tarbijakrediidilepinguid ei sõlmi ega finantsteenuseid ei osuta. Eesmärgiks on kirjeldatud tegevuste toetamine. Pigem võib vaadelda registripidajat spetsiifilises õiguslikus raamistikus tegutseva krediidiandjatele IT-taristu teenust pakkuva ettevõtjana. Sisuliselt on tegemist riigi haldusülesandega, mida riigil on õigus edasi volitada. Kuna registripidaja teenuse osutamine põhineb riigiga sõlmitud lepingul, siis ei ole </w:t>
      </w:r>
      <w:r w:rsidR="00F94937">
        <w:t xml:space="preserve">registripidajal </w:t>
      </w:r>
      <w:r>
        <w:t>vajadust taotleda ka Finantsinspektsioonilt tegevusluba.</w:t>
      </w:r>
    </w:p>
    <w:p w14:paraId="66CBFDB9" w14:textId="77777777" w:rsidR="00FA7BB0" w:rsidRDefault="00FA7BB0" w:rsidP="00FA7BB0">
      <w:pPr>
        <w:spacing w:after="0" w:line="240" w:lineRule="auto"/>
        <w:ind w:left="-5" w:right="-1"/>
        <w:jc w:val="both"/>
      </w:pPr>
    </w:p>
    <w:p w14:paraId="615D885F" w14:textId="3E066DF8" w:rsidR="00FA7BB0" w:rsidRDefault="00FA7BB0" w:rsidP="00FA7BB0">
      <w:pPr>
        <w:spacing w:after="0" w:line="240" w:lineRule="auto"/>
        <w:ind w:left="-6"/>
        <w:jc w:val="both"/>
      </w:pPr>
      <w:r>
        <w:t xml:space="preserve">Ülejäänud osas lasub registripidajale käesolevast eelnõust tulenevate nõuete kontrolli kohustus jätkuvalt Finantsinspektsioonil. Samuti on Finantsinspektsioonil õigus rakendada registripidaja suhtes kõiki tavapäraseid </w:t>
      </w:r>
      <w:proofErr w:type="spellStart"/>
      <w:r>
        <w:t>järelevalvelisi</w:t>
      </w:r>
      <w:proofErr w:type="spellEnd"/>
      <w:r>
        <w:t xml:space="preserve"> meetmeid, sh nõuda ettekirjutuse tegemist ja selle mittetäitmisel rakendada sunniraha. Sarnane lahendus on kasutusel ka Eesti Liikluskindlustuse Fondi tegevuses ja pensioniregistri pidamisel – täidetakse </w:t>
      </w:r>
      <w:r w:rsidR="00864533">
        <w:t xml:space="preserve">avalikke </w:t>
      </w:r>
      <w:r>
        <w:t xml:space="preserve">ülesandeid ja valdkonna eest vastutava ministriga on sõlmitud haldusleping. </w:t>
      </w:r>
    </w:p>
    <w:p w14:paraId="70A96CCD" w14:textId="77777777" w:rsidR="00F94937" w:rsidRDefault="00F94937" w:rsidP="00FA7BB0">
      <w:pPr>
        <w:spacing w:after="0" w:line="240" w:lineRule="auto"/>
        <w:ind w:left="-6"/>
        <w:jc w:val="both"/>
      </w:pPr>
    </w:p>
    <w:p w14:paraId="3AE29BBB" w14:textId="19299269" w:rsidR="00F94937" w:rsidRDefault="00F94937" w:rsidP="00F94937">
      <w:pPr>
        <w:ind w:left="-5" w:right="-1"/>
        <w:jc w:val="both"/>
      </w:pPr>
      <w:r>
        <w:t xml:space="preserve">Pensioniregistri pidamisel on eelnõud koostades eeldatud, et teenuse osutajaks on Eestis asutatud aktsiaselts (eelnõu § </w:t>
      </w:r>
      <w:r w:rsidR="00BB0AB5">
        <w:t>25 lõige 1)</w:t>
      </w:r>
      <w:r>
        <w:t xml:space="preserve">. Sellise nõude eesmärk on tagada eelkõige riigisiseselt järelevalve võimalikkus ja tõhusus </w:t>
      </w:r>
      <w:r w:rsidR="00BB0AB5">
        <w:t>krediiditeaberegistri</w:t>
      </w:r>
      <w:r>
        <w:t xml:space="preserve"> pidaja tegevuse üle. Erinevalt finantsteenustest ei ole määratletud </w:t>
      </w:r>
      <w:r w:rsidR="00BB0AB5">
        <w:t>teenuse osutaja</w:t>
      </w:r>
      <w:r>
        <w:t xml:space="preserve"> asukohariigi ja sihtriigi finantsjärelevalveasutuste vaheline pädevus </w:t>
      </w:r>
      <w:r w:rsidR="00BB0AB5">
        <w:t>registri</w:t>
      </w:r>
      <w:r>
        <w:t xml:space="preserve">pidaja teenuste järelevalve üle. Järelevalveasutuse pädevusest sõltuvalt võivad </w:t>
      </w:r>
      <w:r w:rsidR="00BB0AB5">
        <w:t>registri</w:t>
      </w:r>
      <w:r>
        <w:t xml:space="preserve">pidaja üle järelevalvet teostada mitmed järelevalveasutused, näiteks Finantsinspektsioon, Andmekaitseinspektsioon ja Riigi Infosüsteemi Amet. Välisriigi äriühingu puhul oleks nimetatud järelevalveasutustel piiriülese järelevalve teostamine Eesti õigusaktidest tulenevate nõuete üle raskendatud.  </w:t>
      </w:r>
    </w:p>
    <w:p w14:paraId="108E370D" w14:textId="77777777" w:rsidR="00F94937" w:rsidRDefault="00F94937" w:rsidP="00F94937">
      <w:pPr>
        <w:spacing w:after="0" w:line="240" w:lineRule="auto"/>
        <w:ind w:left="-6"/>
      </w:pPr>
    </w:p>
    <w:p w14:paraId="0DA11F24" w14:textId="77777777" w:rsidR="00FA7BB0" w:rsidRDefault="00FA7BB0" w:rsidP="00DF3708">
      <w:pPr>
        <w:spacing w:after="0" w:line="240" w:lineRule="auto"/>
        <w:jc w:val="both"/>
        <w:rPr>
          <w:rFonts w:cs="Times New Roman"/>
          <w:b/>
          <w:bCs/>
          <w:szCs w:val="24"/>
        </w:rPr>
      </w:pPr>
    </w:p>
    <w:p w14:paraId="5FC06979" w14:textId="5F2E4886" w:rsidR="004B798D" w:rsidRDefault="00517C7F" w:rsidP="00DF3708">
      <w:pPr>
        <w:spacing w:after="0" w:line="240" w:lineRule="auto"/>
        <w:jc w:val="both"/>
        <w:rPr>
          <w:rFonts w:cs="Times New Roman"/>
          <w:szCs w:val="24"/>
        </w:rPr>
      </w:pPr>
      <w:r w:rsidRPr="00517C7F">
        <w:rPr>
          <w:rFonts w:cs="Times New Roman"/>
          <w:b/>
          <w:bCs/>
          <w:szCs w:val="24"/>
        </w:rPr>
        <w:t>Lõike 1</w:t>
      </w:r>
      <w:r>
        <w:rPr>
          <w:rFonts w:cs="Times New Roman"/>
          <w:szCs w:val="24"/>
        </w:rPr>
        <w:t xml:space="preserve"> kohaselt </w:t>
      </w:r>
      <w:r w:rsidR="00405538">
        <w:rPr>
          <w:rFonts w:cs="Times New Roman"/>
          <w:szCs w:val="24"/>
        </w:rPr>
        <w:t>antakse</w:t>
      </w:r>
      <w:r w:rsidRPr="00AB7171">
        <w:rPr>
          <w:rFonts w:cs="Times New Roman"/>
          <w:szCs w:val="24"/>
        </w:rPr>
        <w:t xml:space="preserve"> </w:t>
      </w:r>
      <w:r>
        <w:rPr>
          <w:rFonts w:cs="Times New Roman"/>
          <w:szCs w:val="24"/>
        </w:rPr>
        <w:t>r</w:t>
      </w:r>
      <w:r w:rsidRPr="00AB7171">
        <w:rPr>
          <w:rFonts w:cs="Times New Roman"/>
          <w:szCs w:val="24"/>
        </w:rPr>
        <w:t xml:space="preserve">egistripidaja määramise ja registripidajaga halduslepingu </w:t>
      </w:r>
      <w:r w:rsidR="00405538" w:rsidRPr="00AB7171">
        <w:rPr>
          <w:rFonts w:cs="Times New Roman"/>
          <w:szCs w:val="24"/>
        </w:rPr>
        <w:t>sõlm</w:t>
      </w:r>
      <w:r w:rsidR="00405538">
        <w:rPr>
          <w:rFonts w:cs="Times New Roman"/>
          <w:szCs w:val="24"/>
        </w:rPr>
        <w:t>imise pädevus r</w:t>
      </w:r>
      <w:r>
        <w:rPr>
          <w:rFonts w:cs="Times New Roman"/>
          <w:szCs w:val="24"/>
        </w:rPr>
        <w:t>ahandusminist</w:t>
      </w:r>
      <w:r w:rsidR="00405538">
        <w:rPr>
          <w:rFonts w:cs="Times New Roman"/>
          <w:szCs w:val="24"/>
        </w:rPr>
        <w:t>rile.</w:t>
      </w:r>
      <w:r w:rsidRPr="00AB7171">
        <w:rPr>
          <w:rFonts w:cs="Times New Roman"/>
          <w:szCs w:val="24"/>
        </w:rPr>
        <w:t xml:space="preserve"> </w:t>
      </w:r>
    </w:p>
    <w:p w14:paraId="1D25CA88" w14:textId="77777777" w:rsidR="00FA7BB0" w:rsidRDefault="00FA7BB0" w:rsidP="001F4872">
      <w:pPr>
        <w:spacing w:after="0" w:line="240" w:lineRule="auto"/>
        <w:ind w:left="-5" w:right="-1"/>
        <w:jc w:val="both"/>
      </w:pPr>
    </w:p>
    <w:p w14:paraId="2CD9AE96" w14:textId="5F7C3731" w:rsidR="003C3DC0" w:rsidRDefault="00517C7F" w:rsidP="00DF3708">
      <w:pPr>
        <w:spacing w:after="0" w:line="240" w:lineRule="auto"/>
        <w:jc w:val="both"/>
        <w:rPr>
          <w:rFonts w:cs="Times New Roman"/>
          <w:szCs w:val="24"/>
        </w:rPr>
      </w:pPr>
      <w:r>
        <w:rPr>
          <w:rFonts w:cs="Times New Roman"/>
          <w:szCs w:val="24"/>
        </w:rPr>
        <w:t>Halduskoostööseaduse</w:t>
      </w:r>
      <w:r w:rsidR="003C3DC0">
        <w:rPr>
          <w:rFonts w:cs="Times New Roman"/>
          <w:szCs w:val="24"/>
        </w:rPr>
        <w:t xml:space="preserve"> (edaspidi </w:t>
      </w:r>
      <w:r w:rsidR="003C3DC0" w:rsidRPr="003C3DC0">
        <w:rPr>
          <w:rFonts w:cs="Times New Roman"/>
          <w:i/>
          <w:iCs/>
          <w:szCs w:val="24"/>
        </w:rPr>
        <w:t>HKTS</w:t>
      </w:r>
      <w:r w:rsidR="003C3DC0">
        <w:rPr>
          <w:rFonts w:cs="Times New Roman"/>
          <w:szCs w:val="24"/>
        </w:rPr>
        <w:t>)</w:t>
      </w:r>
      <w:r>
        <w:rPr>
          <w:rFonts w:cs="Times New Roman"/>
          <w:szCs w:val="24"/>
        </w:rPr>
        <w:t xml:space="preserve"> kohaselt</w:t>
      </w:r>
      <w:r w:rsidR="00FF6E92">
        <w:rPr>
          <w:rFonts w:cs="Times New Roman"/>
          <w:szCs w:val="24"/>
        </w:rPr>
        <w:t xml:space="preserve"> </w:t>
      </w:r>
      <w:r w:rsidR="00FF6E92" w:rsidRPr="00FF6E92">
        <w:rPr>
          <w:rFonts w:cs="Times New Roman"/>
          <w:szCs w:val="24"/>
        </w:rPr>
        <w:t xml:space="preserve">võib </w:t>
      </w:r>
      <w:r w:rsidR="00FF6E92">
        <w:rPr>
          <w:rFonts w:cs="Times New Roman"/>
          <w:szCs w:val="24"/>
        </w:rPr>
        <w:t>k</w:t>
      </w:r>
      <w:r w:rsidR="00FF6E92" w:rsidRPr="00FF6E92">
        <w:rPr>
          <w:rFonts w:cs="Times New Roman"/>
          <w:szCs w:val="24"/>
        </w:rPr>
        <w:t>ohaliku omavalitsuse üksuse, muu avalik-õigusliku juriidilise isiku, eraõigusliku juriidilise isiku või füüsilise isiku volitada riigi haldusülesannet täitma seadusega, seaduse alusel antud haldusaktiga või seaduse alusel käesolevas seaduses sätestatud tingimustel ja korras sõlmitud halduslepinguga</w:t>
      </w:r>
      <w:r w:rsidR="00FF6E92">
        <w:rPr>
          <w:rFonts w:cs="Times New Roman"/>
          <w:szCs w:val="24"/>
        </w:rPr>
        <w:t xml:space="preserve"> (§ 3 l</w:t>
      </w:r>
      <w:r w:rsidR="003C3DC0">
        <w:rPr>
          <w:rFonts w:cs="Times New Roman"/>
          <w:szCs w:val="24"/>
        </w:rPr>
        <w:t xml:space="preserve">õige 1). </w:t>
      </w:r>
    </w:p>
    <w:p w14:paraId="65392466" w14:textId="77777777" w:rsidR="00BB27BC" w:rsidRDefault="00BB27BC" w:rsidP="00DF3708">
      <w:pPr>
        <w:spacing w:after="0" w:line="240" w:lineRule="auto"/>
        <w:jc w:val="both"/>
        <w:rPr>
          <w:rFonts w:cs="Times New Roman"/>
          <w:szCs w:val="24"/>
        </w:rPr>
      </w:pPr>
    </w:p>
    <w:p w14:paraId="48323872" w14:textId="137B177F" w:rsidR="003C3DC0" w:rsidRPr="003C3DC0" w:rsidRDefault="00BB27BC" w:rsidP="00DF3708">
      <w:pPr>
        <w:spacing w:after="0" w:line="240" w:lineRule="auto"/>
        <w:jc w:val="both"/>
        <w:rPr>
          <w:rFonts w:cs="Times New Roman"/>
          <w:szCs w:val="24"/>
        </w:rPr>
      </w:pPr>
      <w:r>
        <w:rPr>
          <w:rFonts w:cs="Times New Roman"/>
          <w:szCs w:val="24"/>
        </w:rPr>
        <w:t>H</w:t>
      </w:r>
      <w:r w:rsidR="003C3DC0" w:rsidRPr="003C3DC0">
        <w:rPr>
          <w:rFonts w:cs="Times New Roman"/>
          <w:szCs w:val="24"/>
        </w:rPr>
        <w:t>aldusülesa</w:t>
      </w:r>
      <w:r>
        <w:rPr>
          <w:rFonts w:cs="Times New Roman"/>
          <w:szCs w:val="24"/>
        </w:rPr>
        <w:t xml:space="preserve">nde täitmiseks volitamine on lubatav, </w:t>
      </w:r>
      <w:r w:rsidR="003C3DC0" w:rsidRPr="003C3DC0">
        <w:rPr>
          <w:rFonts w:cs="Times New Roman"/>
          <w:szCs w:val="24"/>
        </w:rPr>
        <w:t>kui:</w:t>
      </w:r>
    </w:p>
    <w:p w14:paraId="49AC4441" w14:textId="02DED640" w:rsidR="003C3DC0" w:rsidRPr="003C3DC0" w:rsidRDefault="003C3DC0" w:rsidP="00DF3708">
      <w:pPr>
        <w:spacing w:after="0" w:line="240" w:lineRule="auto"/>
        <w:jc w:val="both"/>
        <w:rPr>
          <w:rFonts w:cs="Times New Roman"/>
          <w:szCs w:val="24"/>
        </w:rPr>
      </w:pPr>
      <w:r w:rsidRPr="003C3DC0">
        <w:rPr>
          <w:rFonts w:cs="Times New Roman"/>
          <w:szCs w:val="24"/>
        </w:rPr>
        <w:t>1) haldusülesande täitmine juriidilise või füüsilise isiku poolt on majanduslikult põhjendatud, arvestades muu hulgas ülesande riigi või kohaliku omavalitsuse poolt täitmiseks volitamiseks, võimalikuks rahastamiseks ning haldusjärelevalveks tehtavaid kulutusi;</w:t>
      </w:r>
    </w:p>
    <w:p w14:paraId="1231F049" w14:textId="3059D76F" w:rsidR="003C3DC0" w:rsidRPr="003C3DC0" w:rsidRDefault="003C3DC0" w:rsidP="00DF3708">
      <w:pPr>
        <w:spacing w:after="0" w:line="240" w:lineRule="auto"/>
        <w:jc w:val="both"/>
        <w:rPr>
          <w:rFonts w:cs="Times New Roman"/>
          <w:szCs w:val="24"/>
        </w:rPr>
      </w:pPr>
      <w:r w:rsidRPr="003C3DC0">
        <w:rPr>
          <w:rFonts w:cs="Times New Roman"/>
          <w:szCs w:val="24"/>
        </w:rPr>
        <w:t>2) haldusülesande täitmiseks volitamine ei halvenda selle täitmise kvaliteeti;</w:t>
      </w:r>
    </w:p>
    <w:p w14:paraId="56284B61" w14:textId="2B108F73" w:rsidR="00BB27BC" w:rsidRDefault="003C3DC0" w:rsidP="00DF3708">
      <w:pPr>
        <w:spacing w:after="0" w:line="240" w:lineRule="auto"/>
        <w:jc w:val="both"/>
        <w:rPr>
          <w:rFonts w:cs="Times New Roman"/>
          <w:szCs w:val="24"/>
        </w:rPr>
      </w:pPr>
      <w:r w:rsidRPr="003C3DC0">
        <w:rPr>
          <w:rFonts w:cs="Times New Roman"/>
          <w:szCs w:val="24"/>
        </w:rPr>
        <w:t>3) haldusülesande täitmiseks volitamine ei kahjusta avalikke huve ega nende isikute õigusi, kelle suhtes haldusülesannet täidetakse</w:t>
      </w:r>
      <w:r w:rsidR="00BB27BC">
        <w:rPr>
          <w:rFonts w:cs="Times New Roman"/>
          <w:szCs w:val="24"/>
        </w:rPr>
        <w:t xml:space="preserve"> (HKTS § lg 1 punktid 1–3</w:t>
      </w:r>
      <w:r w:rsidR="0073436A">
        <w:rPr>
          <w:rFonts w:cs="Times New Roman"/>
          <w:szCs w:val="24"/>
        </w:rPr>
        <w:t>).</w:t>
      </w:r>
    </w:p>
    <w:p w14:paraId="43D1BC85" w14:textId="77777777" w:rsidR="003C3DC0" w:rsidRDefault="003C3DC0" w:rsidP="00DF3708">
      <w:pPr>
        <w:spacing w:after="0" w:line="240" w:lineRule="auto"/>
        <w:jc w:val="both"/>
        <w:rPr>
          <w:rFonts w:cs="Times New Roman"/>
          <w:szCs w:val="24"/>
        </w:rPr>
      </w:pPr>
    </w:p>
    <w:p w14:paraId="5B7CCFAD" w14:textId="77777777" w:rsidR="008A615A" w:rsidRDefault="008A615A" w:rsidP="00DF3708">
      <w:pPr>
        <w:spacing w:after="0" w:line="240" w:lineRule="auto"/>
        <w:jc w:val="both"/>
        <w:rPr>
          <w:rFonts w:cs="Times New Roman"/>
          <w:szCs w:val="24"/>
        </w:rPr>
      </w:pPr>
      <w:r>
        <w:rPr>
          <w:rFonts w:cs="Times New Roman"/>
          <w:szCs w:val="24"/>
        </w:rPr>
        <w:t>H</w:t>
      </w:r>
      <w:r w:rsidR="00517C7F" w:rsidRPr="00517C7F">
        <w:rPr>
          <w:rFonts w:cs="Times New Roman"/>
          <w:szCs w:val="24"/>
        </w:rPr>
        <w:t xml:space="preserve">aldusülesande täitmiseks volitamise halduslepingu sõlmimisel </w:t>
      </w:r>
      <w:r>
        <w:rPr>
          <w:rFonts w:cs="Times New Roman"/>
          <w:szCs w:val="24"/>
        </w:rPr>
        <w:t xml:space="preserve">juhindutakse </w:t>
      </w:r>
      <w:r w:rsidR="00517C7F" w:rsidRPr="00517C7F">
        <w:rPr>
          <w:rFonts w:cs="Times New Roman"/>
          <w:szCs w:val="24"/>
        </w:rPr>
        <w:t>riigihangete seaduses teenuste hankelepingu sõlmimise tingimustest ja riigihanke läbiviimise korrast</w:t>
      </w:r>
      <w:r w:rsidR="00517C7F">
        <w:rPr>
          <w:rFonts w:cs="Times New Roman"/>
          <w:szCs w:val="24"/>
        </w:rPr>
        <w:t xml:space="preserve"> (</w:t>
      </w:r>
      <w:r>
        <w:rPr>
          <w:rFonts w:cs="Times New Roman"/>
          <w:szCs w:val="24"/>
        </w:rPr>
        <w:t xml:space="preserve">HKTS </w:t>
      </w:r>
      <w:r w:rsidR="00517C7F">
        <w:rPr>
          <w:rFonts w:cs="Times New Roman"/>
          <w:szCs w:val="24"/>
        </w:rPr>
        <w:t xml:space="preserve">§ 13 lõige 1). </w:t>
      </w:r>
    </w:p>
    <w:p w14:paraId="253BDD8F" w14:textId="77777777" w:rsidR="008A615A" w:rsidRDefault="008A615A" w:rsidP="00DF3708">
      <w:pPr>
        <w:spacing w:after="0" w:line="240" w:lineRule="auto"/>
        <w:jc w:val="both"/>
        <w:rPr>
          <w:rFonts w:cs="Times New Roman"/>
          <w:szCs w:val="24"/>
        </w:rPr>
      </w:pPr>
    </w:p>
    <w:p w14:paraId="6A30687A" w14:textId="77777777" w:rsidR="007B3D55" w:rsidRDefault="00816862" w:rsidP="00DF3708">
      <w:pPr>
        <w:spacing w:after="0" w:line="240" w:lineRule="auto"/>
        <w:jc w:val="both"/>
        <w:rPr>
          <w:rFonts w:cs="Times New Roman"/>
          <w:szCs w:val="24"/>
        </w:rPr>
      </w:pPr>
      <w:r>
        <w:rPr>
          <w:rFonts w:cs="Times New Roman"/>
          <w:szCs w:val="24"/>
        </w:rPr>
        <w:t>Krediid</w:t>
      </w:r>
      <w:r w:rsidR="003D10B3">
        <w:rPr>
          <w:rFonts w:cs="Times New Roman"/>
          <w:szCs w:val="24"/>
        </w:rPr>
        <w:t>i</w:t>
      </w:r>
      <w:r>
        <w:rPr>
          <w:rFonts w:cs="Times New Roman"/>
          <w:szCs w:val="24"/>
        </w:rPr>
        <w:t xml:space="preserve">teaberegistri </w:t>
      </w:r>
      <w:r w:rsidR="003D10B3">
        <w:rPr>
          <w:rFonts w:cs="Times New Roman"/>
          <w:szCs w:val="24"/>
        </w:rPr>
        <w:t>pidamise ülesanne on mõistlik volitada eraõiguslikule juriidilisele isikule.</w:t>
      </w:r>
      <w:r w:rsidR="007B3D55">
        <w:rPr>
          <w:rFonts w:cs="Times New Roman"/>
          <w:szCs w:val="24"/>
        </w:rPr>
        <w:t xml:space="preserve"> Seda toetavad järgmised kaalutlused:</w:t>
      </w:r>
    </w:p>
    <w:p w14:paraId="52C664A5" w14:textId="5C50A8E3" w:rsidR="00597983" w:rsidRDefault="007B3D55" w:rsidP="00DF3708">
      <w:pPr>
        <w:spacing w:after="0" w:line="240" w:lineRule="auto"/>
        <w:jc w:val="both"/>
        <w:rPr>
          <w:rFonts w:cs="Times New Roman"/>
          <w:szCs w:val="24"/>
        </w:rPr>
      </w:pPr>
      <w:r>
        <w:rPr>
          <w:rFonts w:cs="Times New Roman"/>
          <w:szCs w:val="24"/>
        </w:rPr>
        <w:t>1) r</w:t>
      </w:r>
      <w:r w:rsidR="003D10B3">
        <w:rPr>
          <w:rFonts w:cs="Times New Roman"/>
          <w:szCs w:val="24"/>
        </w:rPr>
        <w:t>egistri pidamine toetab peamiselt krediidiandjate tegevust eraõigusliku iseloomuga suhte loomisel tarbijaga</w:t>
      </w:r>
      <w:r w:rsidR="00597983">
        <w:rPr>
          <w:rFonts w:cs="Times New Roman"/>
          <w:szCs w:val="24"/>
        </w:rPr>
        <w:t xml:space="preserve">. Rahandusministeeriumi roll piirdub eelduste loomisega ühe keskse </w:t>
      </w:r>
      <w:r w:rsidR="0094546F">
        <w:rPr>
          <w:rFonts w:cs="Times New Roman"/>
          <w:szCs w:val="24"/>
        </w:rPr>
        <w:t>usaldusväärse ja turvalise registri loomise</w:t>
      </w:r>
      <w:r w:rsidR="002938A0">
        <w:rPr>
          <w:rFonts w:cs="Times New Roman"/>
          <w:szCs w:val="24"/>
        </w:rPr>
        <w:t>le</w:t>
      </w:r>
      <w:r w:rsidR="0094546F">
        <w:rPr>
          <w:rFonts w:cs="Times New Roman"/>
          <w:szCs w:val="24"/>
        </w:rPr>
        <w:t>;</w:t>
      </w:r>
    </w:p>
    <w:p w14:paraId="3F17624A" w14:textId="040DA4A7" w:rsidR="008D5510" w:rsidRDefault="0094546F" w:rsidP="00DF3708">
      <w:pPr>
        <w:spacing w:after="0" w:line="240" w:lineRule="auto"/>
        <w:jc w:val="both"/>
        <w:rPr>
          <w:rFonts w:cs="Times New Roman"/>
          <w:szCs w:val="24"/>
        </w:rPr>
      </w:pPr>
      <w:r>
        <w:rPr>
          <w:rFonts w:cs="Times New Roman"/>
          <w:szCs w:val="24"/>
        </w:rPr>
        <w:t>2) r</w:t>
      </w:r>
      <w:r w:rsidR="008D5510">
        <w:rPr>
          <w:rFonts w:cs="Times New Roman"/>
          <w:szCs w:val="24"/>
        </w:rPr>
        <w:t xml:space="preserve">egistripidamise nõuded sätestab krediiditeabe jagamise seadus, mis kehtestab ka kõrgendatud turvalisusnõuded registri infotehnoloogilisele süsteemile. </w:t>
      </w:r>
      <w:r>
        <w:rPr>
          <w:rFonts w:cs="Times New Roman"/>
          <w:szCs w:val="24"/>
        </w:rPr>
        <w:t>Registripidaja on seega tugevalt seotud seaduses sätestatud nõuete ja volitatud töötlejana ka Rahandusministeeriumi antud juhistega. Seetõttu puudub</w:t>
      </w:r>
      <w:r w:rsidR="008D5510">
        <w:rPr>
          <w:rFonts w:cs="Times New Roman"/>
          <w:szCs w:val="24"/>
        </w:rPr>
        <w:t xml:space="preserve"> alus arvata, et ülesande volitamisel eraõiguslikule juriidilisele isikule (registripidajale) kannataks registriteenuse osutamise kvaliteet</w:t>
      </w:r>
      <w:r>
        <w:rPr>
          <w:rFonts w:cs="Times New Roman"/>
          <w:szCs w:val="24"/>
        </w:rPr>
        <w:t>;</w:t>
      </w:r>
    </w:p>
    <w:p w14:paraId="7D8E7B56" w14:textId="6BB9357E" w:rsidR="007B3D55" w:rsidRDefault="0094546F" w:rsidP="00DF3708">
      <w:pPr>
        <w:spacing w:after="0" w:line="240" w:lineRule="auto"/>
        <w:jc w:val="both"/>
        <w:rPr>
          <w:rFonts w:cs="Times New Roman"/>
          <w:szCs w:val="24"/>
        </w:rPr>
      </w:pPr>
      <w:r>
        <w:rPr>
          <w:rFonts w:cs="Times New Roman"/>
          <w:szCs w:val="24"/>
        </w:rPr>
        <w:t>3) r</w:t>
      </w:r>
      <w:r w:rsidR="008D5510">
        <w:rPr>
          <w:rFonts w:cs="Times New Roman"/>
          <w:szCs w:val="24"/>
        </w:rPr>
        <w:t>egistri</w:t>
      </w:r>
      <w:r>
        <w:rPr>
          <w:rFonts w:cs="Times New Roman"/>
          <w:szCs w:val="24"/>
        </w:rPr>
        <w:t xml:space="preserve"> </w:t>
      </w:r>
      <w:r w:rsidR="008D5510">
        <w:rPr>
          <w:rFonts w:cs="Times New Roman"/>
          <w:szCs w:val="24"/>
        </w:rPr>
        <w:t>pidamisega</w:t>
      </w:r>
      <w:r>
        <w:rPr>
          <w:rFonts w:cs="Times New Roman"/>
          <w:szCs w:val="24"/>
        </w:rPr>
        <w:t xml:space="preserve"> kaasnevad</w:t>
      </w:r>
      <w:r w:rsidR="008D5510">
        <w:rPr>
          <w:rFonts w:cs="Times New Roman"/>
          <w:szCs w:val="24"/>
        </w:rPr>
        <w:t xml:space="preserve"> märkimisväärsed kulud. Hinnanguliselt jääb registri arenduskulu vahemikku 850 000–1 700 000 eurot, sõltuvalt rakendatavast tehnoloogiast.</w:t>
      </w:r>
      <w:r w:rsidR="008D5510">
        <w:rPr>
          <w:rStyle w:val="Allmrkuseviide"/>
          <w:rFonts w:cs="Times New Roman"/>
          <w:szCs w:val="24"/>
        </w:rPr>
        <w:footnoteReference w:id="128"/>
      </w:r>
      <w:r w:rsidR="008D5510">
        <w:rPr>
          <w:rFonts w:cs="Times New Roman"/>
          <w:szCs w:val="24"/>
        </w:rPr>
        <w:t xml:space="preserve"> Sellele lisanduksid iga-aastased registri ülalpidamise kulud hinnanguliselt 100</w:t>
      </w:r>
      <w:r w:rsidR="007B3D55">
        <w:rPr>
          <w:rFonts w:cs="Times New Roman"/>
          <w:szCs w:val="24"/>
        </w:rPr>
        <w:t> </w:t>
      </w:r>
      <w:r w:rsidR="008D5510">
        <w:rPr>
          <w:rFonts w:cs="Times New Roman"/>
          <w:szCs w:val="24"/>
        </w:rPr>
        <w:t>000</w:t>
      </w:r>
      <w:r w:rsidR="007B3D55">
        <w:rPr>
          <w:rFonts w:cs="Times New Roman"/>
          <w:szCs w:val="24"/>
        </w:rPr>
        <w:t>–</w:t>
      </w:r>
      <w:r w:rsidR="008D5510">
        <w:rPr>
          <w:rFonts w:cs="Times New Roman"/>
          <w:szCs w:val="24"/>
        </w:rPr>
        <w:t xml:space="preserve">200 000 eurot aastas. </w:t>
      </w:r>
      <w:r w:rsidR="007B3D55">
        <w:rPr>
          <w:rFonts w:cs="Times New Roman"/>
          <w:szCs w:val="24"/>
        </w:rPr>
        <w:t>Registripidaja täidab avalikku ülesannet kontsessioonilepingu alusel</w:t>
      </w:r>
      <w:r w:rsidR="007B3D55">
        <w:rPr>
          <w:rStyle w:val="Allmrkuseviide"/>
          <w:rFonts w:cs="Times New Roman"/>
          <w:szCs w:val="24"/>
        </w:rPr>
        <w:footnoteReference w:id="129"/>
      </w:r>
      <w:r w:rsidR="007B3D55">
        <w:rPr>
          <w:rFonts w:cs="Times New Roman"/>
          <w:szCs w:val="24"/>
        </w:rPr>
        <w:t xml:space="preserve"> ja rahastab registripidamist teenustasude</w:t>
      </w:r>
      <w:r w:rsidR="002938A0">
        <w:rPr>
          <w:rFonts w:cs="Times New Roman"/>
          <w:szCs w:val="24"/>
        </w:rPr>
        <w:t>st</w:t>
      </w:r>
      <w:r w:rsidR="007B3D55">
        <w:rPr>
          <w:rFonts w:cs="Times New Roman"/>
          <w:szCs w:val="24"/>
        </w:rPr>
        <w:t>. Selle pinnalt võib väita, et riigiressursside kokkuhoid avaliku ülesande volitamisel registripidajale on märkimisväärne.</w:t>
      </w:r>
    </w:p>
    <w:p w14:paraId="5F3C12B4" w14:textId="77777777" w:rsidR="0094546F" w:rsidRDefault="0094546F" w:rsidP="00DF3708">
      <w:pPr>
        <w:spacing w:after="0" w:line="240" w:lineRule="auto"/>
        <w:jc w:val="both"/>
        <w:rPr>
          <w:rFonts w:cs="Times New Roman"/>
          <w:szCs w:val="24"/>
        </w:rPr>
      </w:pPr>
    </w:p>
    <w:p w14:paraId="1F3F78B6" w14:textId="3F929403" w:rsidR="00714076" w:rsidRDefault="006F393E" w:rsidP="00714076">
      <w:pPr>
        <w:spacing w:after="0" w:line="240" w:lineRule="auto"/>
        <w:jc w:val="both"/>
        <w:rPr>
          <w:rFonts w:cs="Times New Roman"/>
          <w:szCs w:val="24"/>
        </w:rPr>
      </w:pPr>
      <w:bookmarkStart w:id="8" w:name="_Hlk177501861"/>
      <w:r w:rsidRPr="006F393E">
        <w:rPr>
          <w:rFonts w:cs="Times New Roman"/>
          <w:b/>
          <w:bCs/>
          <w:szCs w:val="24"/>
        </w:rPr>
        <w:t>Lõi</w:t>
      </w:r>
      <w:r w:rsidR="00E538B0">
        <w:rPr>
          <w:rFonts w:cs="Times New Roman"/>
          <w:b/>
          <w:bCs/>
          <w:szCs w:val="24"/>
        </w:rPr>
        <w:t>ke</w:t>
      </w:r>
      <w:r w:rsidRPr="006F393E">
        <w:rPr>
          <w:rFonts w:cs="Times New Roman"/>
          <w:b/>
          <w:bCs/>
          <w:szCs w:val="24"/>
        </w:rPr>
        <w:t xml:space="preserve"> </w:t>
      </w:r>
      <w:r w:rsidR="00405538">
        <w:rPr>
          <w:rFonts w:cs="Times New Roman"/>
          <w:b/>
          <w:bCs/>
          <w:szCs w:val="24"/>
        </w:rPr>
        <w:t>2</w:t>
      </w:r>
      <w:r w:rsidR="00E538B0">
        <w:rPr>
          <w:rFonts w:cs="Times New Roman"/>
          <w:b/>
          <w:bCs/>
          <w:szCs w:val="24"/>
        </w:rPr>
        <w:t xml:space="preserve"> </w:t>
      </w:r>
      <w:r w:rsidR="00E538B0" w:rsidRPr="00E538B0">
        <w:rPr>
          <w:rFonts w:cs="Times New Roman"/>
          <w:szCs w:val="24"/>
        </w:rPr>
        <w:t>kohaselt</w:t>
      </w:r>
      <w:r w:rsidR="007E03AA">
        <w:rPr>
          <w:rFonts w:cs="Times New Roman"/>
          <w:szCs w:val="24"/>
        </w:rPr>
        <w:t xml:space="preserve"> hindab rahandusminister registripidajaks saada sooviva isiku sobivust käesolevas seaduses sätestatud nõuetele ja kooskõlastab isiku nõuetele vastavuse Finantsinspektsiooniga.</w:t>
      </w:r>
      <w:r>
        <w:rPr>
          <w:rFonts w:cs="Times New Roman"/>
          <w:szCs w:val="24"/>
        </w:rPr>
        <w:t xml:space="preserve"> </w:t>
      </w:r>
      <w:r w:rsidR="00714076">
        <w:rPr>
          <w:rFonts w:cs="Times New Roman"/>
          <w:szCs w:val="24"/>
        </w:rPr>
        <w:t>Finantsinspektsioon ei kooskõlasta vastavust, kui registripidajaks taotleja ei vasta seaduse §-des 16–</w:t>
      </w:r>
      <w:r w:rsidR="00714076" w:rsidRPr="00753943">
        <w:rPr>
          <w:rFonts w:cs="Times New Roman"/>
          <w:szCs w:val="24"/>
        </w:rPr>
        <w:t>35</w:t>
      </w:r>
      <w:r w:rsidR="00714076">
        <w:rPr>
          <w:rFonts w:cs="Times New Roman"/>
          <w:szCs w:val="24"/>
        </w:rPr>
        <w:t xml:space="preserve"> sätestatud</w:t>
      </w:r>
      <w:r w:rsidR="00714076" w:rsidRPr="00AB7171">
        <w:rPr>
          <w:rFonts w:cs="Times New Roman"/>
          <w:szCs w:val="24"/>
        </w:rPr>
        <w:t xml:space="preserve"> nõuetele</w:t>
      </w:r>
      <w:r w:rsidR="00714076">
        <w:rPr>
          <w:rFonts w:cs="Times New Roman"/>
          <w:szCs w:val="24"/>
        </w:rPr>
        <w:t>. Kuivõrd Finantsinspektsioonile nähakse ette pädevus ja asjakohased volitused registripidaja üle järelevalve teostamiseks, on põhjendatud kaasata inspektsioon samade nõuete vastavuse kontrollimiseks ka registripidaja määramise menetluses. Kooskõlastamise tähtaja määrab rahandusminister, tähtaeg peab olema piisav, et Finantsinspektsioon jõuaks vastavuskontrolli igakülgselt läbi viia.</w:t>
      </w:r>
    </w:p>
    <w:p w14:paraId="364EB0AB" w14:textId="77777777" w:rsidR="00714076" w:rsidRDefault="00714076" w:rsidP="00714076">
      <w:pPr>
        <w:spacing w:after="0" w:line="240" w:lineRule="auto"/>
        <w:jc w:val="both"/>
        <w:rPr>
          <w:rFonts w:cs="Times New Roman"/>
          <w:szCs w:val="24"/>
        </w:rPr>
      </w:pPr>
    </w:p>
    <w:bookmarkEnd w:id="8"/>
    <w:p w14:paraId="4DB2D5C7" w14:textId="3A271AC2" w:rsidR="00405538" w:rsidRDefault="00925219" w:rsidP="00DF3708">
      <w:pPr>
        <w:spacing w:after="0" w:line="240" w:lineRule="auto"/>
        <w:jc w:val="both"/>
        <w:rPr>
          <w:rFonts w:cs="Times New Roman"/>
          <w:szCs w:val="24"/>
        </w:rPr>
      </w:pPr>
      <w:r>
        <w:rPr>
          <w:b/>
          <w:bCs/>
          <w:szCs w:val="24"/>
        </w:rPr>
        <w:t>L</w:t>
      </w:r>
      <w:r w:rsidR="00405538" w:rsidRPr="000258FE">
        <w:rPr>
          <w:b/>
          <w:bCs/>
          <w:szCs w:val="24"/>
        </w:rPr>
        <w:t xml:space="preserve">õikes </w:t>
      </w:r>
      <w:r w:rsidR="001F4872">
        <w:rPr>
          <w:b/>
          <w:bCs/>
          <w:szCs w:val="24"/>
        </w:rPr>
        <w:t>3</w:t>
      </w:r>
      <w:r w:rsidR="00405538">
        <w:rPr>
          <w:szCs w:val="24"/>
        </w:rPr>
        <w:t xml:space="preserve"> sätestatakse sõlmitava lepingu vorm: r</w:t>
      </w:r>
      <w:r w:rsidR="00405538" w:rsidRPr="00C73024">
        <w:rPr>
          <w:rFonts w:cs="Times New Roman"/>
          <w:szCs w:val="24"/>
        </w:rPr>
        <w:t xml:space="preserve">egistripidaja volitamiseks sõlmitakse kirjalik </w:t>
      </w:r>
      <w:r w:rsidR="00770433" w:rsidRPr="00C73024">
        <w:rPr>
          <w:rFonts w:cs="Times New Roman"/>
          <w:szCs w:val="24"/>
        </w:rPr>
        <w:t>leping</w:t>
      </w:r>
      <w:r w:rsidR="00405538" w:rsidRPr="00C73024">
        <w:rPr>
          <w:rFonts w:cs="Times New Roman"/>
          <w:szCs w:val="24"/>
        </w:rPr>
        <w:t>.</w:t>
      </w:r>
    </w:p>
    <w:p w14:paraId="643B86AD" w14:textId="77777777" w:rsidR="00770433" w:rsidRDefault="00770433" w:rsidP="00DF3708">
      <w:pPr>
        <w:spacing w:after="0" w:line="240" w:lineRule="auto"/>
        <w:jc w:val="both"/>
        <w:rPr>
          <w:rFonts w:cs="Times New Roman"/>
          <w:szCs w:val="24"/>
        </w:rPr>
      </w:pPr>
    </w:p>
    <w:p w14:paraId="3483EA11" w14:textId="1B89A5E8" w:rsidR="0037738C" w:rsidRDefault="00770433" w:rsidP="00DF3708">
      <w:pPr>
        <w:spacing w:after="0" w:line="240" w:lineRule="auto"/>
        <w:jc w:val="both"/>
        <w:rPr>
          <w:rFonts w:cs="Times New Roman"/>
          <w:szCs w:val="24"/>
        </w:rPr>
      </w:pPr>
      <w:r w:rsidRPr="00770433">
        <w:rPr>
          <w:rFonts w:cs="Times New Roman"/>
          <w:b/>
          <w:bCs/>
          <w:szCs w:val="24"/>
        </w:rPr>
        <w:t xml:space="preserve">Lõikega </w:t>
      </w:r>
      <w:r w:rsidR="001F4872">
        <w:rPr>
          <w:rFonts w:cs="Times New Roman"/>
          <w:b/>
          <w:bCs/>
          <w:szCs w:val="24"/>
        </w:rPr>
        <w:t>4</w:t>
      </w:r>
      <w:r>
        <w:rPr>
          <w:rFonts w:cs="Times New Roman"/>
          <w:szCs w:val="24"/>
        </w:rPr>
        <w:t xml:space="preserve"> kehtestatakse halduslepingu sisunõuded. </w:t>
      </w:r>
    </w:p>
    <w:p w14:paraId="0B6BF34D" w14:textId="4761863F" w:rsidR="0037738C" w:rsidRDefault="0037738C" w:rsidP="00DF3708">
      <w:pPr>
        <w:spacing w:after="0" w:line="240" w:lineRule="auto"/>
        <w:jc w:val="both"/>
        <w:rPr>
          <w:rFonts w:cs="Times New Roman"/>
          <w:szCs w:val="24"/>
        </w:rPr>
      </w:pPr>
      <w:r>
        <w:rPr>
          <w:rFonts w:cs="Times New Roman"/>
          <w:szCs w:val="24"/>
        </w:rPr>
        <w:t>HKTS §-s 10 on loetletud halduslepingu kohustuslikud elemendid. Neid eelnõus ei dubleerita. Küll aga jätab HKTS § 10 punkt 11 võimaluse sätestada muid</w:t>
      </w:r>
      <w:r w:rsidRPr="0037738C">
        <w:rPr>
          <w:rFonts w:cs="Times New Roman"/>
          <w:szCs w:val="24"/>
        </w:rPr>
        <w:t xml:space="preserve"> tingimus</w:t>
      </w:r>
      <w:r>
        <w:rPr>
          <w:rFonts w:cs="Times New Roman"/>
          <w:szCs w:val="24"/>
        </w:rPr>
        <w:t xml:space="preserve">i, mis </w:t>
      </w:r>
      <w:r w:rsidRPr="0037738C">
        <w:rPr>
          <w:rFonts w:cs="Times New Roman"/>
          <w:szCs w:val="24"/>
        </w:rPr>
        <w:t>tulenevad</w:t>
      </w:r>
      <w:r>
        <w:rPr>
          <w:rFonts w:cs="Times New Roman"/>
          <w:szCs w:val="24"/>
        </w:rPr>
        <w:t xml:space="preserve"> kas eriseadusest</w:t>
      </w:r>
      <w:r w:rsidRPr="0037738C">
        <w:rPr>
          <w:rFonts w:cs="Times New Roman"/>
          <w:szCs w:val="24"/>
        </w:rPr>
        <w:t xml:space="preserve"> või</w:t>
      </w:r>
      <w:r>
        <w:rPr>
          <w:rFonts w:cs="Times New Roman"/>
          <w:szCs w:val="24"/>
        </w:rPr>
        <w:t xml:space="preserve"> on vajalikud</w:t>
      </w:r>
      <w:r w:rsidRPr="0037738C">
        <w:rPr>
          <w:rFonts w:cs="Times New Roman"/>
          <w:szCs w:val="24"/>
        </w:rPr>
        <w:t xml:space="preserve"> haldusülesande täitmise korraldamiseks</w:t>
      </w:r>
      <w:r>
        <w:rPr>
          <w:rFonts w:cs="Times New Roman"/>
          <w:szCs w:val="24"/>
        </w:rPr>
        <w:t>. Eelnõuga nähakse selliste täiendavate tingimustena ette:</w:t>
      </w:r>
    </w:p>
    <w:p w14:paraId="68E50D87" w14:textId="522FE671" w:rsidR="00770433" w:rsidRPr="00C73024" w:rsidRDefault="00770433" w:rsidP="00DF3708">
      <w:pPr>
        <w:spacing w:after="0" w:line="240" w:lineRule="auto"/>
        <w:jc w:val="both"/>
        <w:rPr>
          <w:rFonts w:cs="Times New Roman"/>
          <w:szCs w:val="24"/>
        </w:rPr>
      </w:pPr>
      <w:r w:rsidRPr="00C73024">
        <w:rPr>
          <w:rFonts w:cs="Times New Roman"/>
          <w:szCs w:val="24"/>
        </w:rPr>
        <w:t>1) lepingupoolte õigused ja kohustused;</w:t>
      </w:r>
    </w:p>
    <w:p w14:paraId="52AF2DD4" w14:textId="5DA76B2E" w:rsidR="00770433" w:rsidRPr="00C73024" w:rsidRDefault="0037738C" w:rsidP="00DF3708">
      <w:pPr>
        <w:spacing w:after="0" w:line="240" w:lineRule="auto"/>
        <w:jc w:val="both"/>
        <w:rPr>
          <w:rFonts w:cs="Times New Roman"/>
          <w:szCs w:val="24"/>
        </w:rPr>
      </w:pPr>
      <w:r>
        <w:rPr>
          <w:rFonts w:cs="Times New Roman"/>
          <w:szCs w:val="24"/>
        </w:rPr>
        <w:t>2</w:t>
      </w:r>
      <w:r w:rsidR="00770433" w:rsidRPr="00C73024">
        <w:rPr>
          <w:rFonts w:cs="Times New Roman"/>
          <w:szCs w:val="24"/>
        </w:rPr>
        <w:t>) lepingu muutmise tingimused;</w:t>
      </w:r>
    </w:p>
    <w:p w14:paraId="257E0B6A" w14:textId="09058F63" w:rsidR="00770433" w:rsidRPr="00C73024" w:rsidRDefault="0037738C" w:rsidP="00DF3708">
      <w:pPr>
        <w:spacing w:after="0" w:line="240" w:lineRule="auto"/>
        <w:jc w:val="both"/>
        <w:rPr>
          <w:rFonts w:cs="Times New Roman"/>
          <w:szCs w:val="24"/>
        </w:rPr>
      </w:pPr>
      <w:r>
        <w:rPr>
          <w:rFonts w:cs="Times New Roman"/>
          <w:szCs w:val="24"/>
        </w:rPr>
        <w:t>3</w:t>
      </w:r>
      <w:r w:rsidR="00770433" w:rsidRPr="00C73024">
        <w:rPr>
          <w:rFonts w:cs="Times New Roman"/>
          <w:szCs w:val="24"/>
        </w:rPr>
        <w:t>) lepingu peatumise tingimused</w:t>
      </w:r>
      <w:r>
        <w:rPr>
          <w:rFonts w:cs="Times New Roman"/>
          <w:szCs w:val="24"/>
        </w:rPr>
        <w:t xml:space="preserve"> (</w:t>
      </w:r>
      <w:r w:rsidR="008C7B22">
        <w:rPr>
          <w:rFonts w:cs="Times New Roman"/>
          <w:szCs w:val="24"/>
        </w:rPr>
        <w:t>ennekõike vääramatu jõu korral)</w:t>
      </w:r>
      <w:r w:rsidR="00770433" w:rsidRPr="00C73024">
        <w:rPr>
          <w:rFonts w:cs="Times New Roman"/>
          <w:szCs w:val="24"/>
        </w:rPr>
        <w:t>;</w:t>
      </w:r>
    </w:p>
    <w:p w14:paraId="66E7CC49" w14:textId="01D00A5E" w:rsidR="00770433" w:rsidRPr="00C73024" w:rsidRDefault="0037738C" w:rsidP="00DF3708">
      <w:pPr>
        <w:spacing w:after="0" w:line="240" w:lineRule="auto"/>
        <w:jc w:val="both"/>
        <w:rPr>
          <w:rFonts w:cs="Times New Roman"/>
          <w:szCs w:val="24"/>
        </w:rPr>
      </w:pPr>
      <w:r>
        <w:rPr>
          <w:rFonts w:cs="Times New Roman"/>
          <w:szCs w:val="24"/>
        </w:rPr>
        <w:t>4</w:t>
      </w:r>
      <w:r w:rsidR="00770433" w:rsidRPr="00C73024">
        <w:rPr>
          <w:rFonts w:cs="Times New Roman"/>
          <w:szCs w:val="24"/>
        </w:rPr>
        <w:t>) registripidaja kohustused lepingu lõppemisel või ennetähtaegsel lõpetamisel haldusülesande täitmise järjepidevuse tagamiseks, sh uuele registripidajale registripidamise üleandmise tingimused, kord ja tähtajad ning muud registripidamise järjepidevuse tagamiseks kasutusele võetavad abinõud</w:t>
      </w:r>
      <w:r w:rsidR="00192829">
        <w:rPr>
          <w:rFonts w:cs="Times New Roman"/>
          <w:szCs w:val="24"/>
        </w:rPr>
        <w:t xml:space="preserve"> ja</w:t>
      </w:r>
    </w:p>
    <w:p w14:paraId="6594EFF3" w14:textId="25F112FE" w:rsidR="00770433" w:rsidRDefault="0037738C" w:rsidP="00DF3708">
      <w:pPr>
        <w:spacing w:after="0" w:line="240" w:lineRule="auto"/>
        <w:jc w:val="both"/>
        <w:rPr>
          <w:rFonts w:cs="Times New Roman"/>
          <w:szCs w:val="24"/>
        </w:rPr>
      </w:pPr>
      <w:r>
        <w:rPr>
          <w:rFonts w:cs="Times New Roman"/>
          <w:szCs w:val="24"/>
        </w:rPr>
        <w:t>5</w:t>
      </w:r>
      <w:r w:rsidR="00770433" w:rsidRPr="00C73024">
        <w:rPr>
          <w:rFonts w:cs="Times New Roman"/>
          <w:szCs w:val="24"/>
        </w:rPr>
        <w:t>) konfidentsiaalsuse nõuded</w:t>
      </w:r>
      <w:r>
        <w:rPr>
          <w:rFonts w:cs="Times New Roman"/>
          <w:szCs w:val="24"/>
        </w:rPr>
        <w:t>.</w:t>
      </w:r>
    </w:p>
    <w:p w14:paraId="3C380F61" w14:textId="77777777" w:rsidR="00405538" w:rsidRDefault="00405538" w:rsidP="00DF3708">
      <w:pPr>
        <w:spacing w:after="0" w:line="240" w:lineRule="auto"/>
        <w:jc w:val="both"/>
        <w:rPr>
          <w:rFonts w:cs="Times New Roman"/>
          <w:szCs w:val="24"/>
        </w:rPr>
      </w:pPr>
    </w:p>
    <w:p w14:paraId="0F4124B5" w14:textId="3AEC36FB" w:rsidR="00B8450F" w:rsidRDefault="00F21ABB" w:rsidP="00DF3708">
      <w:pPr>
        <w:spacing w:after="0" w:line="240" w:lineRule="auto"/>
        <w:jc w:val="both"/>
        <w:rPr>
          <w:rFonts w:cs="Times New Roman"/>
          <w:szCs w:val="24"/>
        </w:rPr>
      </w:pPr>
      <w:r w:rsidRPr="00F21ABB">
        <w:rPr>
          <w:rFonts w:cs="Times New Roman"/>
          <w:b/>
          <w:bCs/>
          <w:szCs w:val="24"/>
        </w:rPr>
        <w:t>Lõike</w:t>
      </w:r>
      <w:r w:rsidR="00B8450F">
        <w:rPr>
          <w:rFonts w:cs="Times New Roman"/>
          <w:b/>
          <w:bCs/>
          <w:szCs w:val="24"/>
        </w:rPr>
        <w:t>s</w:t>
      </w:r>
      <w:r w:rsidRPr="00F21ABB">
        <w:rPr>
          <w:rFonts w:cs="Times New Roman"/>
          <w:b/>
          <w:bCs/>
          <w:szCs w:val="24"/>
        </w:rPr>
        <w:t xml:space="preserve"> </w:t>
      </w:r>
      <w:r w:rsidR="001F4872">
        <w:rPr>
          <w:rFonts w:cs="Times New Roman"/>
          <w:b/>
          <w:bCs/>
          <w:szCs w:val="24"/>
        </w:rPr>
        <w:t>5</w:t>
      </w:r>
      <w:r>
        <w:rPr>
          <w:rFonts w:cs="Times New Roman"/>
          <w:szCs w:val="24"/>
        </w:rPr>
        <w:t xml:space="preserve"> </w:t>
      </w:r>
      <w:r w:rsidR="00B8450F">
        <w:rPr>
          <w:rFonts w:cs="Times New Roman"/>
          <w:szCs w:val="24"/>
        </w:rPr>
        <w:t xml:space="preserve">nähakse ette halduslepingu kehtivusaeg. </w:t>
      </w:r>
      <w:r w:rsidR="00B6788A" w:rsidRPr="00B6788A">
        <w:rPr>
          <w:rFonts w:cs="Times New Roman"/>
          <w:szCs w:val="24"/>
        </w:rPr>
        <w:t xml:space="preserve">Rahandusministeeriumi tellitud AS Cybernetica tehtud analüüsist  </w:t>
      </w:r>
      <w:r w:rsidR="00B6788A">
        <w:rPr>
          <w:rFonts w:cs="Times New Roman"/>
          <w:szCs w:val="24"/>
        </w:rPr>
        <w:t>nähtub, et</w:t>
      </w:r>
      <w:r w:rsidR="00B6788A" w:rsidRPr="00B6788A">
        <w:rPr>
          <w:rFonts w:cs="Times New Roman"/>
          <w:szCs w:val="24"/>
        </w:rPr>
        <w:t xml:space="preserve"> registri</w:t>
      </w:r>
      <w:r w:rsidR="00B6788A">
        <w:rPr>
          <w:rFonts w:cs="Times New Roman"/>
          <w:szCs w:val="24"/>
        </w:rPr>
        <w:t xml:space="preserve"> tulusid ja</w:t>
      </w:r>
      <w:r w:rsidR="00B6788A" w:rsidRPr="00B6788A">
        <w:rPr>
          <w:rFonts w:cs="Times New Roman"/>
          <w:szCs w:val="24"/>
        </w:rPr>
        <w:t xml:space="preserve"> maksimaalseid arenduskulusid arvesse võttes</w:t>
      </w:r>
      <w:r w:rsidR="00B6788A">
        <w:rPr>
          <w:rFonts w:cs="Times New Roman"/>
          <w:szCs w:val="24"/>
        </w:rPr>
        <w:t xml:space="preserve"> on</w:t>
      </w:r>
      <w:r w:rsidR="00B6788A" w:rsidRPr="00B6788A">
        <w:rPr>
          <w:rFonts w:cs="Times New Roman"/>
          <w:szCs w:val="24"/>
        </w:rPr>
        <w:t xml:space="preserve"> võimalik </w:t>
      </w:r>
      <w:r w:rsidR="00B6788A">
        <w:rPr>
          <w:rFonts w:cs="Times New Roman"/>
          <w:szCs w:val="24"/>
        </w:rPr>
        <w:t>k</w:t>
      </w:r>
      <w:r w:rsidR="00B6788A" w:rsidRPr="00B6788A">
        <w:rPr>
          <w:rFonts w:cs="Times New Roman"/>
          <w:szCs w:val="24"/>
        </w:rPr>
        <w:t xml:space="preserve">ulud tasa teenida kolme aastaga (analüüsi lk 12). Seda arvesse võttes on </w:t>
      </w:r>
      <w:r w:rsidR="00B6788A">
        <w:rPr>
          <w:rFonts w:cs="Times New Roman"/>
          <w:szCs w:val="24"/>
        </w:rPr>
        <w:t>lepingu</w:t>
      </w:r>
      <w:r w:rsidR="00B6788A" w:rsidRPr="00B6788A">
        <w:rPr>
          <w:rFonts w:cs="Times New Roman"/>
          <w:szCs w:val="24"/>
        </w:rPr>
        <w:t xml:space="preserve"> kestus viis aastat piisav.</w:t>
      </w:r>
      <w:r w:rsidR="00B8450F">
        <w:rPr>
          <w:rFonts w:cs="Times New Roman"/>
          <w:szCs w:val="24"/>
        </w:rPr>
        <w:t xml:space="preserve"> </w:t>
      </w:r>
    </w:p>
    <w:p w14:paraId="4F2E38E4" w14:textId="77777777" w:rsidR="00B8450F" w:rsidRDefault="00B8450F" w:rsidP="00DF3708">
      <w:pPr>
        <w:spacing w:after="0" w:line="240" w:lineRule="auto"/>
        <w:jc w:val="both"/>
        <w:rPr>
          <w:rFonts w:cs="Times New Roman"/>
          <w:szCs w:val="24"/>
        </w:rPr>
      </w:pPr>
    </w:p>
    <w:p w14:paraId="0D738D5E" w14:textId="6C026227" w:rsidR="00B6788A" w:rsidRPr="00B6788A" w:rsidRDefault="00B8450F" w:rsidP="00B6788A">
      <w:pPr>
        <w:spacing w:after="0" w:line="240" w:lineRule="auto"/>
        <w:jc w:val="both"/>
        <w:rPr>
          <w:rFonts w:cs="Times New Roman"/>
          <w:szCs w:val="24"/>
        </w:rPr>
      </w:pPr>
      <w:r w:rsidRPr="00B8450F">
        <w:rPr>
          <w:rFonts w:cs="Times New Roman"/>
          <w:b/>
          <w:bCs/>
          <w:szCs w:val="24"/>
        </w:rPr>
        <w:t xml:space="preserve">Lõike </w:t>
      </w:r>
      <w:r w:rsidR="00B6788A">
        <w:rPr>
          <w:rFonts w:cs="Times New Roman"/>
          <w:b/>
          <w:bCs/>
          <w:szCs w:val="24"/>
        </w:rPr>
        <w:t>6</w:t>
      </w:r>
      <w:r>
        <w:rPr>
          <w:rFonts w:cs="Times New Roman"/>
          <w:szCs w:val="24"/>
        </w:rPr>
        <w:t xml:space="preserve"> </w:t>
      </w:r>
      <w:r w:rsidR="00F21ABB">
        <w:rPr>
          <w:rFonts w:cs="Times New Roman"/>
          <w:szCs w:val="24"/>
        </w:rPr>
        <w:t>alusel on</w:t>
      </w:r>
      <w:r w:rsidR="00B6788A">
        <w:rPr>
          <w:rFonts w:cs="Times New Roman"/>
          <w:szCs w:val="24"/>
        </w:rPr>
        <w:t xml:space="preserve"> valdkonna eest vastutaval ministril ehk</w:t>
      </w:r>
      <w:r w:rsidR="00F21ABB">
        <w:rPr>
          <w:rFonts w:cs="Times New Roman"/>
          <w:szCs w:val="24"/>
        </w:rPr>
        <w:t xml:space="preserve"> </w:t>
      </w:r>
      <w:r w:rsidR="00B6788A">
        <w:rPr>
          <w:rFonts w:cs="Times New Roman"/>
          <w:szCs w:val="24"/>
        </w:rPr>
        <w:t>rahandusministril</w:t>
      </w:r>
      <w:r w:rsidR="00B6788A" w:rsidRPr="00B6788A">
        <w:rPr>
          <w:rFonts w:cs="Times New Roman"/>
          <w:szCs w:val="24"/>
        </w:rPr>
        <w:t xml:space="preserve"> õigus registripidamiseks sõlmitud leping ennetähtaegselt ühepoolselt lõpetada lisaks halduskoostöö seaduse § 11 lõikes 1 ja §-s 16 nimetatud juhtudel, kui: </w:t>
      </w:r>
    </w:p>
    <w:p w14:paraId="25031150" w14:textId="77777777" w:rsidR="00B6788A" w:rsidRPr="00B6788A" w:rsidRDefault="00B6788A" w:rsidP="00B6788A">
      <w:pPr>
        <w:spacing w:after="0" w:line="240" w:lineRule="auto"/>
        <w:jc w:val="both"/>
        <w:rPr>
          <w:rFonts w:cs="Times New Roman"/>
          <w:szCs w:val="24"/>
        </w:rPr>
      </w:pPr>
      <w:r w:rsidRPr="00B6788A">
        <w:rPr>
          <w:rFonts w:cs="Times New Roman"/>
          <w:szCs w:val="24"/>
        </w:rPr>
        <w:t>1) registripidaja rikub oluliselt oma kohustusi;</w:t>
      </w:r>
    </w:p>
    <w:p w14:paraId="01BBEC74" w14:textId="0A966052" w:rsidR="00B6788A" w:rsidRPr="00B6788A" w:rsidRDefault="00B6788A" w:rsidP="00B6788A">
      <w:pPr>
        <w:spacing w:after="0" w:line="240" w:lineRule="auto"/>
        <w:jc w:val="both"/>
        <w:rPr>
          <w:rFonts w:cs="Times New Roman"/>
          <w:szCs w:val="24"/>
        </w:rPr>
      </w:pPr>
      <w:r w:rsidRPr="00B6788A">
        <w:rPr>
          <w:rFonts w:cs="Times New Roman"/>
          <w:szCs w:val="24"/>
        </w:rPr>
        <w:t xml:space="preserve">2) registripidaja ei ole täitnud </w:t>
      </w:r>
      <w:r>
        <w:rPr>
          <w:rFonts w:cs="Times New Roman"/>
          <w:szCs w:val="24"/>
        </w:rPr>
        <w:t>eelnõu</w:t>
      </w:r>
      <w:r w:rsidRPr="00B6788A">
        <w:rPr>
          <w:rFonts w:cs="Times New Roman"/>
          <w:szCs w:val="24"/>
        </w:rPr>
        <w:t xml:space="preserve"> § 14 lõike 4 ega </w:t>
      </w:r>
      <w:r>
        <w:rPr>
          <w:rFonts w:cs="Times New Roman"/>
          <w:szCs w:val="24"/>
        </w:rPr>
        <w:t>§ 13</w:t>
      </w:r>
      <w:r w:rsidRPr="00B6788A">
        <w:rPr>
          <w:rFonts w:cs="Times New Roman"/>
          <w:szCs w:val="24"/>
        </w:rPr>
        <w:t xml:space="preserve"> lõike 2 alusel kehtestatud </w:t>
      </w:r>
      <w:proofErr w:type="spellStart"/>
      <w:r w:rsidRPr="00B6788A">
        <w:rPr>
          <w:rFonts w:cs="Times New Roman"/>
          <w:szCs w:val="24"/>
        </w:rPr>
        <w:t>kõrvaltingimusi</w:t>
      </w:r>
      <w:proofErr w:type="spellEnd"/>
      <w:r w:rsidRPr="00B6788A">
        <w:rPr>
          <w:rFonts w:cs="Times New Roman"/>
          <w:szCs w:val="24"/>
        </w:rPr>
        <w:t>;</w:t>
      </w:r>
    </w:p>
    <w:p w14:paraId="216ACF12" w14:textId="77777777" w:rsidR="00B6788A" w:rsidRPr="00B6788A" w:rsidRDefault="00B6788A" w:rsidP="00B6788A">
      <w:pPr>
        <w:spacing w:after="0" w:line="240" w:lineRule="auto"/>
        <w:jc w:val="both"/>
        <w:rPr>
          <w:rFonts w:cs="Times New Roman"/>
          <w:szCs w:val="24"/>
        </w:rPr>
      </w:pPr>
      <w:r w:rsidRPr="00B6788A">
        <w:rPr>
          <w:rFonts w:cs="Times New Roman"/>
          <w:szCs w:val="24"/>
        </w:rPr>
        <w:t>3) registripidaja ei ole esitanud kooskõlastuse lõppemise tähtpäevaks hinnakirja taotlust või käesoleva paragrahvi lõikes 3 nimetatud tähtajal uut hinnakirja taotlust või</w:t>
      </w:r>
    </w:p>
    <w:p w14:paraId="53116ACC" w14:textId="1996B079" w:rsidR="00DC697D" w:rsidRDefault="00B6788A" w:rsidP="00B6788A">
      <w:pPr>
        <w:spacing w:after="0" w:line="240" w:lineRule="auto"/>
        <w:jc w:val="both"/>
        <w:rPr>
          <w:rFonts w:cs="Times New Roman"/>
          <w:szCs w:val="24"/>
        </w:rPr>
      </w:pPr>
      <w:r w:rsidRPr="00B6788A">
        <w:rPr>
          <w:rFonts w:cs="Times New Roman"/>
          <w:szCs w:val="24"/>
        </w:rPr>
        <w:t>4) valdkonna eest vastutav minister on kolmel järjestikusel korral käesoleva paragrahvi lõikes 3 nimetatud uue hinnakirja taotluse kooskõlastamisest keeldunud.</w:t>
      </w:r>
    </w:p>
    <w:p w14:paraId="27A6B874" w14:textId="77777777" w:rsidR="00163344" w:rsidRDefault="00163344" w:rsidP="00DF3708">
      <w:pPr>
        <w:spacing w:after="0" w:line="240" w:lineRule="auto"/>
        <w:jc w:val="both"/>
        <w:rPr>
          <w:rFonts w:cs="Times New Roman"/>
          <w:szCs w:val="24"/>
        </w:rPr>
      </w:pPr>
    </w:p>
    <w:p w14:paraId="7741018B" w14:textId="17505D40" w:rsidR="00B8450F" w:rsidRDefault="00B8450F" w:rsidP="00DF3708">
      <w:pPr>
        <w:spacing w:after="0" w:line="240" w:lineRule="auto"/>
        <w:jc w:val="both"/>
        <w:rPr>
          <w:rFonts w:cs="Times New Roman"/>
          <w:b/>
          <w:bCs/>
          <w:szCs w:val="24"/>
        </w:rPr>
      </w:pPr>
      <w:r w:rsidRPr="00B8450F">
        <w:rPr>
          <w:rFonts w:cs="Times New Roman"/>
          <w:b/>
          <w:bCs/>
          <w:szCs w:val="24"/>
        </w:rPr>
        <w:t xml:space="preserve">Lõike </w:t>
      </w:r>
      <w:r w:rsidR="00B6788A">
        <w:rPr>
          <w:rFonts w:cs="Times New Roman"/>
          <w:b/>
          <w:bCs/>
          <w:szCs w:val="24"/>
        </w:rPr>
        <w:t>7</w:t>
      </w:r>
      <w:r>
        <w:rPr>
          <w:rFonts w:cs="Times New Roman"/>
          <w:szCs w:val="24"/>
        </w:rPr>
        <w:t xml:space="preserve"> kohaselt on r</w:t>
      </w:r>
      <w:r w:rsidRPr="00DA7B1B">
        <w:rPr>
          <w:rFonts w:cs="Times New Roman"/>
          <w:szCs w:val="24"/>
        </w:rPr>
        <w:t>ahandusminist</w:t>
      </w:r>
      <w:r>
        <w:rPr>
          <w:rFonts w:cs="Times New Roman"/>
          <w:szCs w:val="24"/>
        </w:rPr>
        <w:t>er kohustatud</w:t>
      </w:r>
      <w:r w:rsidRPr="00DA7B1B">
        <w:rPr>
          <w:rFonts w:cs="Times New Roman"/>
          <w:szCs w:val="24"/>
        </w:rPr>
        <w:t xml:space="preserve"> teavita</w:t>
      </w:r>
      <w:r>
        <w:rPr>
          <w:rFonts w:cs="Times New Roman"/>
          <w:szCs w:val="24"/>
        </w:rPr>
        <w:t>ma</w:t>
      </w:r>
      <w:r w:rsidRPr="00DA7B1B">
        <w:rPr>
          <w:rFonts w:cs="Times New Roman"/>
          <w:szCs w:val="24"/>
        </w:rPr>
        <w:t xml:space="preserve"> Finantsinspektsiooni viivitamatult registripidamiseks sõlmitud lepingu ennetähtaegse lõpetamise tahteavaldusest</w:t>
      </w:r>
      <w:r>
        <w:rPr>
          <w:rFonts w:cs="Times New Roman"/>
          <w:szCs w:val="24"/>
        </w:rPr>
        <w:t>. Finantsinspektsioon teostab registripidaja üle järelevalvet seaduses sätestatud nõuete vastavuse üle</w:t>
      </w:r>
      <w:r w:rsidR="009D5960">
        <w:rPr>
          <w:rFonts w:cs="Times New Roman"/>
          <w:szCs w:val="24"/>
        </w:rPr>
        <w:t>, registripidaja tasub ka järelevalvetasu. Oma tegevuse prognoosimiseks peab inspektsioon olema teadlik kavatsusest järelevalvesubjektiga sõlmitud halduslepingu ennetähtaegse</w:t>
      </w:r>
      <w:r w:rsidR="00B6788A">
        <w:rPr>
          <w:rFonts w:cs="Times New Roman"/>
          <w:szCs w:val="24"/>
        </w:rPr>
        <w:t>lt</w:t>
      </w:r>
      <w:r w:rsidR="009D5960">
        <w:rPr>
          <w:rFonts w:cs="Times New Roman"/>
          <w:szCs w:val="24"/>
        </w:rPr>
        <w:t xml:space="preserve"> lõpeta</w:t>
      </w:r>
      <w:r w:rsidR="00B6788A">
        <w:rPr>
          <w:rFonts w:cs="Times New Roman"/>
          <w:szCs w:val="24"/>
        </w:rPr>
        <w:t>da</w:t>
      </w:r>
      <w:r w:rsidR="00925219">
        <w:rPr>
          <w:rFonts w:cs="Times New Roman"/>
          <w:szCs w:val="24"/>
        </w:rPr>
        <w:t>.</w:t>
      </w:r>
      <w:r>
        <w:rPr>
          <w:rFonts w:cs="Times New Roman"/>
          <w:szCs w:val="24"/>
        </w:rPr>
        <w:t xml:space="preserve"> </w:t>
      </w:r>
    </w:p>
    <w:p w14:paraId="5BE12410" w14:textId="77777777" w:rsidR="00B8450F" w:rsidRDefault="00B8450F" w:rsidP="00DF3708">
      <w:pPr>
        <w:spacing w:after="0" w:line="240" w:lineRule="auto"/>
        <w:jc w:val="both"/>
        <w:rPr>
          <w:rFonts w:cs="Times New Roman"/>
          <w:b/>
          <w:bCs/>
          <w:szCs w:val="24"/>
        </w:rPr>
      </w:pPr>
    </w:p>
    <w:p w14:paraId="11817AEF" w14:textId="77777777" w:rsidR="0072310E" w:rsidRDefault="00626317" w:rsidP="00DF3708">
      <w:pPr>
        <w:spacing w:after="0" w:line="240" w:lineRule="auto"/>
        <w:jc w:val="both"/>
        <w:rPr>
          <w:b/>
          <w:bCs/>
          <w:szCs w:val="24"/>
        </w:rPr>
      </w:pPr>
      <w:r>
        <w:rPr>
          <w:b/>
          <w:bCs/>
          <w:szCs w:val="24"/>
        </w:rPr>
        <w:t xml:space="preserve">Paragrahv 13 – </w:t>
      </w:r>
      <w:r w:rsidR="0072310E">
        <w:rPr>
          <w:b/>
          <w:bCs/>
          <w:szCs w:val="24"/>
        </w:rPr>
        <w:t>r</w:t>
      </w:r>
      <w:r w:rsidR="0072310E" w:rsidRPr="000E52A5">
        <w:rPr>
          <w:b/>
          <w:bCs/>
          <w:szCs w:val="24"/>
        </w:rPr>
        <w:t>egistrit</w:t>
      </w:r>
      <w:r w:rsidR="0072310E">
        <w:rPr>
          <w:b/>
          <w:bCs/>
          <w:szCs w:val="24"/>
        </w:rPr>
        <w:t>eenuse tasude hinnakiri</w:t>
      </w:r>
      <w:r w:rsidR="0072310E" w:rsidRPr="000E52A5">
        <w:rPr>
          <w:b/>
          <w:bCs/>
          <w:szCs w:val="24"/>
        </w:rPr>
        <w:t xml:space="preserve"> </w:t>
      </w:r>
    </w:p>
    <w:p w14:paraId="06DDFA83" w14:textId="3859B1AB" w:rsidR="004A5037" w:rsidRDefault="00824D19" w:rsidP="004A5037">
      <w:pPr>
        <w:spacing w:after="0" w:line="240" w:lineRule="auto"/>
        <w:jc w:val="both"/>
        <w:rPr>
          <w:szCs w:val="24"/>
        </w:rPr>
      </w:pPr>
      <w:r>
        <w:rPr>
          <w:rFonts w:cs="Times New Roman"/>
          <w:szCs w:val="24"/>
        </w:rPr>
        <w:t>Paragrahvis reguleeritakse registritoimingute finantseerimisega seonduvat</w:t>
      </w:r>
      <w:r w:rsidR="004A5037">
        <w:rPr>
          <w:rFonts w:cs="Times New Roman"/>
          <w:szCs w:val="24"/>
        </w:rPr>
        <w:t>.</w:t>
      </w:r>
      <w:r w:rsidR="00044482">
        <w:rPr>
          <w:rFonts w:cs="Times New Roman"/>
          <w:szCs w:val="24"/>
        </w:rPr>
        <w:t xml:space="preserve"> </w:t>
      </w:r>
      <w:r w:rsidR="004A5037">
        <w:t>Registripidaja</w:t>
      </w:r>
      <w:r w:rsidR="004A5037" w:rsidRPr="005D2FA0">
        <w:t xml:space="preserve"> </w:t>
      </w:r>
      <w:r w:rsidR="004A5037">
        <w:t>teostab</w:t>
      </w:r>
      <w:r w:rsidR="004A5037" w:rsidRPr="005D2FA0">
        <w:t xml:space="preserve"> </w:t>
      </w:r>
      <w:r w:rsidR="004A5037">
        <w:t>kontsessioonilepingus määratletud</w:t>
      </w:r>
      <w:r w:rsidR="004A5037" w:rsidRPr="005D2FA0">
        <w:t xml:space="preserve"> </w:t>
      </w:r>
      <w:r w:rsidR="004A5037">
        <w:t>tööd ja</w:t>
      </w:r>
      <w:r w:rsidR="004A5037" w:rsidRPr="005D2FA0">
        <w:t xml:space="preserve"> teenused</w:t>
      </w:r>
      <w:r w:rsidR="004A5037">
        <w:t xml:space="preserve"> </w:t>
      </w:r>
      <w:r w:rsidR="004A5037" w:rsidRPr="005D2FA0">
        <w:t>enda rahaliste vahendite arvelt</w:t>
      </w:r>
      <w:r w:rsidR="004A5037">
        <w:t xml:space="preserve"> </w:t>
      </w:r>
      <w:r w:rsidR="00D85721">
        <w:t>ning</w:t>
      </w:r>
      <w:r w:rsidR="004A5037">
        <w:t xml:space="preserve"> katab tekkinud kulud makstavate teenustasudega</w:t>
      </w:r>
      <w:r w:rsidR="00D85721">
        <w:t xml:space="preserve"> </w:t>
      </w:r>
      <w:r w:rsidR="00D85721">
        <w:rPr>
          <w:szCs w:val="24"/>
        </w:rPr>
        <w:t>(vt ka selgitust § 10 lõike 5 kohta)</w:t>
      </w:r>
      <w:r w:rsidR="004A5037">
        <w:t xml:space="preserve">. </w:t>
      </w:r>
      <w:r w:rsidR="00D85721">
        <w:t>Sisuliselt on tegemist monopoolse teenusega, mis tähendab, et tuleb</w:t>
      </w:r>
      <w:r w:rsidR="00044482">
        <w:rPr>
          <w:rFonts w:cs="Times New Roman"/>
          <w:szCs w:val="24"/>
        </w:rPr>
        <w:t xml:space="preserve"> tagada tasude kujunemise läbipaistvus ja </w:t>
      </w:r>
      <w:proofErr w:type="spellStart"/>
      <w:r w:rsidR="00044482">
        <w:rPr>
          <w:rFonts w:cs="Times New Roman"/>
          <w:szCs w:val="24"/>
        </w:rPr>
        <w:t>kontrollitavus</w:t>
      </w:r>
      <w:proofErr w:type="spellEnd"/>
      <w:r>
        <w:rPr>
          <w:rFonts w:cs="Times New Roman"/>
          <w:szCs w:val="24"/>
        </w:rPr>
        <w:t>.</w:t>
      </w:r>
      <w:r w:rsidR="004A5037" w:rsidRPr="004A5037">
        <w:t xml:space="preserve"> </w:t>
      </w:r>
    </w:p>
    <w:p w14:paraId="42F6C1DF" w14:textId="77777777" w:rsidR="00824D19" w:rsidRDefault="00824D19" w:rsidP="00DF3708">
      <w:pPr>
        <w:spacing w:after="0" w:line="240" w:lineRule="auto"/>
        <w:jc w:val="both"/>
        <w:rPr>
          <w:rFonts w:cs="Times New Roman"/>
          <w:b/>
          <w:bCs/>
          <w:szCs w:val="24"/>
        </w:rPr>
      </w:pPr>
    </w:p>
    <w:p w14:paraId="7C70D2CB" w14:textId="1D1363F0" w:rsidR="00626317" w:rsidRDefault="00824D19" w:rsidP="00DF3708">
      <w:pPr>
        <w:spacing w:after="0" w:line="240" w:lineRule="auto"/>
        <w:jc w:val="both"/>
        <w:rPr>
          <w:rFonts w:cs="Times New Roman"/>
          <w:szCs w:val="24"/>
        </w:rPr>
      </w:pPr>
      <w:r>
        <w:rPr>
          <w:rFonts w:cs="Times New Roman"/>
          <w:b/>
          <w:bCs/>
          <w:szCs w:val="24"/>
        </w:rPr>
        <w:t>Lõike 1</w:t>
      </w:r>
      <w:r>
        <w:rPr>
          <w:rFonts w:cs="Times New Roman"/>
          <w:szCs w:val="24"/>
        </w:rPr>
        <w:t xml:space="preserve"> kohaselt </w:t>
      </w:r>
      <w:r w:rsidRPr="000E52A5">
        <w:rPr>
          <w:szCs w:val="24"/>
        </w:rPr>
        <w:t xml:space="preserve">katab </w:t>
      </w:r>
      <w:r>
        <w:rPr>
          <w:szCs w:val="24"/>
        </w:rPr>
        <w:t>registripidaja</w:t>
      </w:r>
      <w:r w:rsidRPr="000E52A5">
        <w:rPr>
          <w:szCs w:val="24"/>
        </w:rPr>
        <w:t xml:space="preserve"> oma teenuste osutamise kulud vastavalt </w:t>
      </w:r>
      <w:r w:rsidR="00924BBD">
        <w:rPr>
          <w:szCs w:val="24"/>
        </w:rPr>
        <w:t>enda</w:t>
      </w:r>
      <w:r w:rsidRPr="000E52A5">
        <w:rPr>
          <w:szCs w:val="24"/>
        </w:rPr>
        <w:t xml:space="preserve"> kinnitatud hinnakirjale teenuste eest võetava tasug</w:t>
      </w:r>
      <w:r w:rsidR="00924BBD">
        <w:rPr>
          <w:szCs w:val="24"/>
        </w:rPr>
        <w:t>a.</w:t>
      </w:r>
    </w:p>
    <w:p w14:paraId="35E35F3E" w14:textId="77777777" w:rsidR="006E36D7" w:rsidRDefault="006E36D7" w:rsidP="00DF3708">
      <w:pPr>
        <w:spacing w:after="0" w:line="240" w:lineRule="auto"/>
        <w:jc w:val="both"/>
        <w:rPr>
          <w:rFonts w:cs="Times New Roman"/>
          <w:b/>
          <w:bCs/>
          <w:szCs w:val="24"/>
        </w:rPr>
      </w:pPr>
    </w:p>
    <w:p w14:paraId="6F28AD2A" w14:textId="770E5B99" w:rsidR="00824D19" w:rsidRDefault="00824D19" w:rsidP="00DF3708">
      <w:pPr>
        <w:spacing w:after="0" w:line="240" w:lineRule="auto"/>
        <w:jc w:val="both"/>
        <w:rPr>
          <w:szCs w:val="24"/>
        </w:rPr>
      </w:pPr>
      <w:r w:rsidRPr="00824D19">
        <w:rPr>
          <w:rFonts w:cs="Times New Roman"/>
          <w:b/>
          <w:bCs/>
          <w:szCs w:val="24"/>
        </w:rPr>
        <w:t>Lõike</w:t>
      </w:r>
      <w:r>
        <w:rPr>
          <w:rFonts w:cs="Times New Roman"/>
          <w:b/>
          <w:bCs/>
          <w:szCs w:val="24"/>
        </w:rPr>
        <w:t>ga</w:t>
      </w:r>
      <w:r w:rsidRPr="00824D19">
        <w:rPr>
          <w:rFonts w:cs="Times New Roman"/>
          <w:b/>
          <w:bCs/>
          <w:szCs w:val="24"/>
        </w:rPr>
        <w:t xml:space="preserve"> 2</w:t>
      </w:r>
      <w:r w:rsidR="00044482">
        <w:rPr>
          <w:rFonts w:cs="Times New Roman"/>
          <w:szCs w:val="24"/>
        </w:rPr>
        <w:t xml:space="preserve"> </w:t>
      </w:r>
      <w:r w:rsidR="0069720D">
        <w:rPr>
          <w:rFonts w:cs="Times New Roman"/>
          <w:szCs w:val="24"/>
        </w:rPr>
        <w:t>kehtesta</w:t>
      </w:r>
      <w:r w:rsidR="00044482">
        <w:rPr>
          <w:rFonts w:cs="Times New Roman"/>
          <w:szCs w:val="24"/>
        </w:rPr>
        <w:t>takse</w:t>
      </w:r>
      <w:r w:rsidR="0069720D">
        <w:rPr>
          <w:rFonts w:cs="Times New Roman"/>
          <w:szCs w:val="24"/>
        </w:rPr>
        <w:t xml:space="preserve"> registripidajale nõue kooskõlastada t</w:t>
      </w:r>
      <w:r w:rsidR="00924BBD">
        <w:rPr>
          <w:rFonts w:cs="Times New Roman"/>
          <w:szCs w:val="24"/>
        </w:rPr>
        <w:t>asude</w:t>
      </w:r>
      <w:r w:rsidRPr="00C554E1">
        <w:rPr>
          <w:szCs w:val="24"/>
        </w:rPr>
        <w:t xml:space="preserve"> hinnakiri </w:t>
      </w:r>
      <w:r w:rsidR="0069720D">
        <w:rPr>
          <w:szCs w:val="24"/>
        </w:rPr>
        <w:t>enne selle kehtestamist rahandusministriga</w:t>
      </w:r>
      <w:r w:rsidR="004A5037">
        <w:rPr>
          <w:szCs w:val="24"/>
        </w:rPr>
        <w:t>.</w:t>
      </w:r>
    </w:p>
    <w:p w14:paraId="61EE42E3" w14:textId="77777777" w:rsidR="00044482" w:rsidRDefault="00044482" w:rsidP="00DF3708">
      <w:pPr>
        <w:spacing w:after="0" w:line="240" w:lineRule="auto"/>
        <w:jc w:val="both"/>
        <w:rPr>
          <w:szCs w:val="24"/>
        </w:rPr>
      </w:pPr>
    </w:p>
    <w:p w14:paraId="15BFEB77" w14:textId="11863C54" w:rsidR="00924BBD" w:rsidRDefault="00924BBD" w:rsidP="00DF3708">
      <w:pPr>
        <w:spacing w:after="0" w:line="240" w:lineRule="auto"/>
        <w:jc w:val="both"/>
        <w:rPr>
          <w:szCs w:val="24"/>
        </w:rPr>
      </w:pPr>
      <w:r w:rsidRPr="00924BBD">
        <w:rPr>
          <w:b/>
          <w:bCs/>
          <w:szCs w:val="24"/>
        </w:rPr>
        <w:t>Lõikega 3</w:t>
      </w:r>
      <w:r>
        <w:rPr>
          <w:szCs w:val="24"/>
        </w:rPr>
        <w:t xml:space="preserve"> sätestatakse, et tasude</w:t>
      </w:r>
      <w:r w:rsidRPr="009E6ED8">
        <w:rPr>
          <w:szCs w:val="24"/>
        </w:rPr>
        <w:t xml:space="preserve"> hinnakirjas määratakse kindlaks registriteenuste tasude piirhinnad.</w:t>
      </w:r>
    </w:p>
    <w:p w14:paraId="77CB17E2" w14:textId="77777777" w:rsidR="00924BBD" w:rsidRDefault="00924BBD" w:rsidP="00DF3708">
      <w:pPr>
        <w:spacing w:after="0" w:line="240" w:lineRule="auto"/>
        <w:jc w:val="both"/>
        <w:rPr>
          <w:szCs w:val="24"/>
        </w:rPr>
      </w:pPr>
    </w:p>
    <w:p w14:paraId="3F22482E" w14:textId="512044F9" w:rsidR="00824D19" w:rsidRDefault="00CA345B" w:rsidP="00DF3708">
      <w:pPr>
        <w:spacing w:after="0" w:line="240" w:lineRule="auto"/>
        <w:jc w:val="both"/>
        <w:rPr>
          <w:szCs w:val="24"/>
        </w:rPr>
      </w:pPr>
      <w:r w:rsidRPr="00CA345B">
        <w:rPr>
          <w:b/>
          <w:bCs/>
          <w:szCs w:val="24"/>
        </w:rPr>
        <w:t xml:space="preserve">Lõikes </w:t>
      </w:r>
      <w:r w:rsidR="00924BBD">
        <w:rPr>
          <w:b/>
          <w:bCs/>
          <w:szCs w:val="24"/>
        </w:rPr>
        <w:t>4</w:t>
      </w:r>
      <w:r>
        <w:rPr>
          <w:szCs w:val="24"/>
        </w:rPr>
        <w:t xml:space="preserve"> sätestatakse teenustasude kulupõhisuse põhimõte. </w:t>
      </w:r>
      <w:r w:rsidR="00B17E70">
        <w:rPr>
          <w:szCs w:val="24"/>
        </w:rPr>
        <w:t>Kuna tegemist on</w:t>
      </w:r>
      <w:r w:rsidR="00924BBD">
        <w:rPr>
          <w:szCs w:val="24"/>
        </w:rPr>
        <w:t xml:space="preserve"> sisuliselt</w:t>
      </w:r>
      <w:r w:rsidR="00B17E70">
        <w:rPr>
          <w:szCs w:val="24"/>
        </w:rPr>
        <w:t xml:space="preserve"> monopoolses seisundis ettevõtjaga, kes täidab avalikku ülesannet, peavad t</w:t>
      </w:r>
      <w:r w:rsidRPr="000E52A5">
        <w:rPr>
          <w:szCs w:val="24"/>
        </w:rPr>
        <w:t>eenuste eest võetavad tasud põhinema teenuse efektiivsel osutamisel ning olema arvestatud põhjendatud kulude alusel.</w:t>
      </w:r>
    </w:p>
    <w:p w14:paraId="071B1F7A" w14:textId="77777777" w:rsidR="00CA345B" w:rsidRDefault="00CA345B" w:rsidP="00DF3708">
      <w:pPr>
        <w:spacing w:after="0" w:line="240" w:lineRule="auto"/>
        <w:jc w:val="both"/>
        <w:rPr>
          <w:szCs w:val="24"/>
        </w:rPr>
      </w:pPr>
    </w:p>
    <w:p w14:paraId="0E059169" w14:textId="4350EDC7" w:rsidR="00560BD3" w:rsidRDefault="00560BD3" w:rsidP="00DF3708">
      <w:pPr>
        <w:spacing w:after="0" w:line="240" w:lineRule="auto"/>
        <w:jc w:val="both"/>
        <w:rPr>
          <w:color w:val="202020"/>
        </w:rPr>
      </w:pPr>
      <w:r>
        <w:rPr>
          <w:b/>
          <w:bCs/>
          <w:szCs w:val="24"/>
        </w:rPr>
        <w:t>Lõike 5</w:t>
      </w:r>
      <w:r>
        <w:rPr>
          <w:szCs w:val="24"/>
        </w:rPr>
        <w:t xml:space="preserve"> alusel </w:t>
      </w:r>
      <w:r>
        <w:rPr>
          <w:color w:val="202020"/>
        </w:rPr>
        <w:t>on registripidaja kohustatud pärast valdkonna eest vastutavalt ministrilt kooskõlastuse saamist avaldama hinnakirja oma veebilehel. Hinnakirja veebilehel avaldamisel märgitakse avaldamise kuupäev. Sätte eesmärk on tagada hinnakirja kättesaadavus turuosalistele enne selle kehtima hakkamist mõistliku aja jooksul, et turuosalistel oleks võimalik sellega tutvuda ja tasude muutumisega seonduva</w:t>
      </w:r>
      <w:r w:rsidR="007D62C6">
        <w:rPr>
          <w:color w:val="202020"/>
        </w:rPr>
        <w:t xml:space="preserve">lt ettevõttesiseseid vajalikke toiminguid teha. </w:t>
      </w:r>
    </w:p>
    <w:p w14:paraId="1609A1F4" w14:textId="77777777" w:rsidR="00560BD3" w:rsidRPr="00560BD3" w:rsidRDefault="00560BD3" w:rsidP="00DF3708">
      <w:pPr>
        <w:spacing w:after="0" w:line="240" w:lineRule="auto"/>
        <w:jc w:val="both"/>
        <w:rPr>
          <w:szCs w:val="24"/>
        </w:rPr>
      </w:pPr>
    </w:p>
    <w:p w14:paraId="701E27D6" w14:textId="0232A318" w:rsidR="002324C4" w:rsidRDefault="00CA345B" w:rsidP="002324C4">
      <w:pPr>
        <w:spacing w:after="0" w:line="240" w:lineRule="auto"/>
        <w:jc w:val="both"/>
        <w:rPr>
          <w:rFonts w:cs="Times New Roman"/>
          <w:b/>
          <w:bCs/>
          <w:szCs w:val="24"/>
        </w:rPr>
      </w:pPr>
      <w:r w:rsidRPr="00CA345B">
        <w:rPr>
          <w:b/>
          <w:bCs/>
          <w:szCs w:val="24"/>
        </w:rPr>
        <w:t xml:space="preserve">Lõikega </w:t>
      </w:r>
      <w:r w:rsidR="00AC0972">
        <w:rPr>
          <w:b/>
          <w:bCs/>
          <w:szCs w:val="24"/>
        </w:rPr>
        <w:t>6</w:t>
      </w:r>
      <w:r>
        <w:rPr>
          <w:szCs w:val="24"/>
        </w:rPr>
        <w:t xml:space="preserve"> kehtestatakse registripidajale keeld võtta tasu</w:t>
      </w:r>
      <w:r w:rsidRPr="000E52A5">
        <w:rPr>
          <w:szCs w:val="24"/>
        </w:rPr>
        <w:t xml:space="preserve"> </w:t>
      </w:r>
      <w:r w:rsidR="002324C4">
        <w:rPr>
          <w:szCs w:val="24"/>
        </w:rPr>
        <w:t>eelnõu § 10 lg 1 punktides 2–10 nimetatud isikutelt krediiditeaberegistrile juurdepääsu võimaldamise eest.</w:t>
      </w:r>
      <w:r w:rsidR="002324C4" w:rsidRPr="002324C4">
        <w:t xml:space="preserve"> Teenustasude kehtestamine üksnes eelnõu § 10 lg 1 punktis 1 sätestatud isikutelt on põhjendatav asjaoluga, et register luuakse just nende isikute vajadusi silmas pidades. Muud samas lõikes loetletud isikud või asutused täidavad avalikke ülesandeid. Sellise tegevuse käigus riigi infosüsteemi kuuluvast andmekogust päringute tegemise eest tasu küsimine ei ole põhjendatud. Tarbijalt ja käendajalt kui andmesubjektilt tasu võtmine oleks vastuolus IKÜM art 12 lõik</w:t>
      </w:r>
      <w:r w:rsidR="002324C4">
        <w:t>e</w:t>
      </w:r>
      <w:r w:rsidR="002324C4" w:rsidRPr="002324C4">
        <w:t>ga 5.</w:t>
      </w:r>
    </w:p>
    <w:p w14:paraId="630AFF17" w14:textId="61BBDEC7" w:rsidR="00CA345B" w:rsidRPr="000E52A5" w:rsidRDefault="00CA345B" w:rsidP="00DF3708">
      <w:pPr>
        <w:spacing w:after="0" w:line="240" w:lineRule="auto"/>
        <w:jc w:val="both"/>
        <w:rPr>
          <w:szCs w:val="24"/>
        </w:rPr>
      </w:pPr>
    </w:p>
    <w:p w14:paraId="54F0EA5A" w14:textId="76207E97" w:rsidR="000F6ACE" w:rsidRDefault="000F6ACE" w:rsidP="00DF3708">
      <w:pPr>
        <w:spacing w:after="0" w:line="240" w:lineRule="auto"/>
        <w:jc w:val="both"/>
        <w:rPr>
          <w:rFonts w:cs="Times New Roman"/>
          <w:szCs w:val="24"/>
        </w:rPr>
      </w:pPr>
      <w:r w:rsidRPr="000F6ACE">
        <w:rPr>
          <w:rFonts w:cs="Times New Roman"/>
          <w:b/>
          <w:bCs/>
          <w:szCs w:val="24"/>
        </w:rPr>
        <w:t>Paragrahv 14 –</w:t>
      </w:r>
      <w:r>
        <w:rPr>
          <w:rFonts w:cs="Times New Roman"/>
          <w:szCs w:val="24"/>
        </w:rPr>
        <w:t xml:space="preserve"> </w:t>
      </w:r>
      <w:r>
        <w:rPr>
          <w:rFonts w:cs="Times New Roman"/>
          <w:b/>
          <w:bCs/>
          <w:color w:val="000000"/>
        </w:rPr>
        <w:t>h</w:t>
      </w:r>
      <w:r w:rsidRPr="004A6FE1">
        <w:rPr>
          <w:rFonts w:cs="Times New Roman"/>
          <w:b/>
          <w:bCs/>
          <w:color w:val="000000"/>
        </w:rPr>
        <w:t>innakirja kooskõlastamine</w:t>
      </w:r>
    </w:p>
    <w:p w14:paraId="3CE84CC2" w14:textId="01DD8E12" w:rsidR="00626317" w:rsidRDefault="000F6ACE" w:rsidP="00DF3708">
      <w:pPr>
        <w:spacing w:after="0" w:line="240" w:lineRule="auto"/>
        <w:jc w:val="both"/>
        <w:rPr>
          <w:szCs w:val="24"/>
        </w:rPr>
      </w:pPr>
      <w:r>
        <w:rPr>
          <w:rFonts w:cs="Times New Roman"/>
          <w:szCs w:val="24"/>
        </w:rPr>
        <w:t xml:space="preserve">Eelnõu § 13 lõige 2 kohustab registripidajat kooskõlastama registriteenuste eest võetavate </w:t>
      </w:r>
      <w:r w:rsidRPr="00C554E1">
        <w:rPr>
          <w:szCs w:val="24"/>
        </w:rPr>
        <w:t>tasude hinnaki</w:t>
      </w:r>
      <w:r>
        <w:rPr>
          <w:szCs w:val="24"/>
        </w:rPr>
        <w:t>rja rahandusministriga.</w:t>
      </w:r>
      <w:r w:rsidR="00DE2BC1">
        <w:rPr>
          <w:szCs w:val="24"/>
        </w:rPr>
        <w:t xml:space="preserve"> Paragrahv 14 sätestab kooskõlastamise reeglid.</w:t>
      </w:r>
    </w:p>
    <w:p w14:paraId="31A58D5F" w14:textId="77777777" w:rsidR="00DE2BC1" w:rsidRDefault="00DE2BC1" w:rsidP="00DF3708">
      <w:pPr>
        <w:spacing w:after="0" w:line="240" w:lineRule="auto"/>
        <w:jc w:val="both"/>
        <w:rPr>
          <w:szCs w:val="24"/>
        </w:rPr>
      </w:pPr>
    </w:p>
    <w:p w14:paraId="3A3968B7" w14:textId="7C1122F1" w:rsidR="00DE2BC1" w:rsidRDefault="00DE2BC1" w:rsidP="00DF3708">
      <w:pPr>
        <w:pStyle w:val="Normaallaadveeb"/>
        <w:shd w:val="clear" w:color="auto" w:fill="FFFFFF"/>
        <w:spacing w:before="0" w:beforeAutospacing="0" w:after="0" w:afterAutospacing="0"/>
        <w:jc w:val="both"/>
        <w:rPr>
          <w:color w:val="202020"/>
        </w:rPr>
      </w:pPr>
      <w:r w:rsidRPr="00DE2BC1">
        <w:rPr>
          <w:b/>
          <w:bCs/>
        </w:rPr>
        <w:t>Lõike 1</w:t>
      </w:r>
      <w:r>
        <w:t xml:space="preserve"> kohaselt </w:t>
      </w:r>
      <w:r w:rsidRPr="004A6FE1">
        <w:rPr>
          <w:color w:val="202020"/>
        </w:rPr>
        <w:t xml:space="preserve">esitab </w:t>
      </w:r>
      <w:r>
        <w:rPr>
          <w:color w:val="202020"/>
        </w:rPr>
        <w:t>r</w:t>
      </w:r>
      <w:r w:rsidRPr="004A6FE1">
        <w:rPr>
          <w:color w:val="202020"/>
        </w:rPr>
        <w:t xml:space="preserve">egistripidaja registriteenuste hinnakirja või selles tehtavate muudatuste projekti koos </w:t>
      </w:r>
      <w:r w:rsidR="00B17E70">
        <w:rPr>
          <w:color w:val="202020"/>
        </w:rPr>
        <w:t>asjakohaste</w:t>
      </w:r>
      <w:r w:rsidRPr="004A6FE1">
        <w:rPr>
          <w:color w:val="202020"/>
        </w:rPr>
        <w:t xml:space="preserve"> andmete ja dokumentidega valdkonna eest vastutavale ministrile kooskõlastamiseks hiljemalt kolm kuud enne hinnakirja taotluses nimetatud hinnakirja või selle muudatuste kavandatavat jõustumist või hiljemalt kolm kuud enne kehtivale registriteenuste hinnakirjale antud kooskõlastuse tähtaja möödumist, kui valdkonna eest vastutava ministriga ei ole eelnevalt kokku lepitud lühemas hinnakirja taotluse esitamise ajas.</w:t>
      </w:r>
      <w:r>
        <w:rPr>
          <w:color w:val="202020"/>
        </w:rPr>
        <w:t xml:space="preserve"> </w:t>
      </w:r>
    </w:p>
    <w:p w14:paraId="2A04E9AE" w14:textId="77777777" w:rsidR="00DE2BC1" w:rsidRDefault="00DE2BC1" w:rsidP="00DF3708">
      <w:pPr>
        <w:pStyle w:val="Normaallaadveeb"/>
        <w:shd w:val="clear" w:color="auto" w:fill="FFFFFF"/>
        <w:spacing w:before="0" w:beforeAutospacing="0" w:after="0" w:afterAutospacing="0"/>
        <w:jc w:val="both"/>
        <w:rPr>
          <w:color w:val="202020"/>
        </w:rPr>
      </w:pPr>
    </w:p>
    <w:p w14:paraId="323B65AD" w14:textId="4EF9B26E" w:rsidR="00DE2BC1" w:rsidRDefault="00B17E70" w:rsidP="00DF3708">
      <w:pPr>
        <w:pStyle w:val="Normaallaadveeb"/>
        <w:shd w:val="clear" w:color="auto" w:fill="FFFFFF"/>
        <w:spacing w:before="0" w:beforeAutospacing="0" w:after="0" w:afterAutospacing="0"/>
        <w:jc w:val="both"/>
        <w:rPr>
          <w:color w:val="202020"/>
        </w:rPr>
      </w:pPr>
      <w:r>
        <w:rPr>
          <w:color w:val="202020"/>
        </w:rPr>
        <w:t>Oluline on tagada rahandusministrile piisav aeg tasude kulupõhisuse</w:t>
      </w:r>
      <w:r w:rsidR="000413A7">
        <w:rPr>
          <w:color w:val="202020"/>
        </w:rPr>
        <w:t xml:space="preserve"> põhimõttele vastavuses veendumiseks. Eelnõus kavandatud tähtaeg kolm kuud</w:t>
      </w:r>
      <w:r>
        <w:rPr>
          <w:color w:val="202020"/>
        </w:rPr>
        <w:t xml:space="preserve"> </w:t>
      </w:r>
      <w:r w:rsidR="000413A7">
        <w:rPr>
          <w:color w:val="202020"/>
        </w:rPr>
        <w:t xml:space="preserve">on </w:t>
      </w:r>
      <w:r w:rsidR="00774406">
        <w:rPr>
          <w:color w:val="202020"/>
        </w:rPr>
        <w:t xml:space="preserve">selleks </w:t>
      </w:r>
      <w:r w:rsidR="000413A7">
        <w:rPr>
          <w:color w:val="202020"/>
        </w:rPr>
        <w:t>piisav</w:t>
      </w:r>
      <w:r w:rsidR="00B216F4">
        <w:rPr>
          <w:color w:val="202020"/>
        </w:rPr>
        <w:t xml:space="preserve"> aeg.</w:t>
      </w:r>
      <w:r w:rsidR="000413A7">
        <w:rPr>
          <w:color w:val="202020"/>
        </w:rPr>
        <w:t xml:space="preserve"> </w:t>
      </w:r>
    </w:p>
    <w:p w14:paraId="60A8DD19" w14:textId="47731450" w:rsidR="00DE2BC1" w:rsidRDefault="00DE2BC1" w:rsidP="00DF3708">
      <w:pPr>
        <w:spacing w:after="0" w:line="240" w:lineRule="auto"/>
        <w:jc w:val="both"/>
        <w:rPr>
          <w:rFonts w:cs="Times New Roman"/>
          <w:szCs w:val="24"/>
        </w:rPr>
      </w:pPr>
    </w:p>
    <w:p w14:paraId="7F194012" w14:textId="5B31A994" w:rsidR="000F6ACE" w:rsidRDefault="00854678" w:rsidP="00DF3708">
      <w:pPr>
        <w:spacing w:after="0" w:line="240" w:lineRule="auto"/>
        <w:jc w:val="both"/>
        <w:rPr>
          <w:color w:val="202020"/>
        </w:rPr>
      </w:pPr>
      <w:r w:rsidRPr="00194CE9">
        <w:rPr>
          <w:rFonts w:cs="Times New Roman"/>
          <w:b/>
          <w:bCs/>
          <w:szCs w:val="24"/>
        </w:rPr>
        <w:t>Lõikega 2</w:t>
      </w:r>
      <w:r>
        <w:rPr>
          <w:rFonts w:cs="Times New Roman"/>
          <w:szCs w:val="24"/>
        </w:rPr>
        <w:t xml:space="preserve"> </w:t>
      </w:r>
      <w:r w:rsidR="00774406">
        <w:rPr>
          <w:rFonts w:cs="Times New Roman"/>
          <w:szCs w:val="24"/>
        </w:rPr>
        <w:t xml:space="preserve">sätestatakse </w:t>
      </w:r>
      <w:r>
        <w:rPr>
          <w:rFonts w:cs="Times New Roman"/>
          <w:szCs w:val="24"/>
        </w:rPr>
        <w:t xml:space="preserve">rahandusministri </w:t>
      </w:r>
      <w:r w:rsidR="00774406">
        <w:rPr>
          <w:rFonts w:cs="Times New Roman"/>
          <w:szCs w:val="24"/>
        </w:rPr>
        <w:t>õigused</w:t>
      </w:r>
      <w:r>
        <w:rPr>
          <w:rFonts w:cs="Times New Roman"/>
          <w:szCs w:val="24"/>
        </w:rPr>
        <w:t xml:space="preserve"> </w:t>
      </w:r>
      <w:r w:rsidR="00445A29">
        <w:rPr>
          <w:color w:val="202020"/>
        </w:rPr>
        <w:t>h</w:t>
      </w:r>
      <w:r w:rsidRPr="004A6FE1">
        <w:rPr>
          <w:color w:val="202020"/>
        </w:rPr>
        <w:t>innakirja taotluse läbivaatamisel</w:t>
      </w:r>
      <w:r w:rsidR="00925219">
        <w:rPr>
          <w:color w:val="202020"/>
        </w:rPr>
        <w:t>.</w:t>
      </w:r>
      <w:r w:rsidRPr="004A6FE1">
        <w:rPr>
          <w:color w:val="202020"/>
        </w:rPr>
        <w:t xml:space="preserve"> </w:t>
      </w:r>
      <w:r w:rsidR="00774406">
        <w:rPr>
          <w:color w:val="202020"/>
        </w:rPr>
        <w:t>Eesmärk on anda</w:t>
      </w:r>
      <w:r w:rsidRPr="004A6FE1">
        <w:rPr>
          <w:color w:val="202020"/>
        </w:rPr>
        <w:t xml:space="preserve"> </w:t>
      </w:r>
      <w:r w:rsidR="00774406">
        <w:rPr>
          <w:color w:val="202020"/>
        </w:rPr>
        <w:t>rahandusm</w:t>
      </w:r>
      <w:r w:rsidRPr="004A6FE1">
        <w:rPr>
          <w:color w:val="202020"/>
        </w:rPr>
        <w:t>inistril</w:t>
      </w:r>
      <w:r w:rsidR="00774406">
        <w:rPr>
          <w:color w:val="202020"/>
        </w:rPr>
        <w:t>e volitused küsida teavet</w:t>
      </w:r>
      <w:r w:rsidR="004823DF">
        <w:rPr>
          <w:color w:val="202020"/>
        </w:rPr>
        <w:t>,</w:t>
      </w:r>
      <w:r w:rsidR="00774406">
        <w:rPr>
          <w:color w:val="202020"/>
        </w:rPr>
        <w:t xml:space="preserve"> dokumente</w:t>
      </w:r>
      <w:r w:rsidR="004823DF">
        <w:rPr>
          <w:color w:val="202020"/>
        </w:rPr>
        <w:t>,</w:t>
      </w:r>
      <w:r w:rsidR="00774406">
        <w:rPr>
          <w:color w:val="202020"/>
        </w:rPr>
        <w:t xml:space="preserve"> arvamus</w:t>
      </w:r>
      <w:r w:rsidR="004823DF">
        <w:rPr>
          <w:color w:val="202020"/>
        </w:rPr>
        <w:t>i</w:t>
      </w:r>
      <w:r w:rsidR="00774406">
        <w:rPr>
          <w:color w:val="202020"/>
        </w:rPr>
        <w:t xml:space="preserve"> et veenduda kooskõlastatavate tasude </w:t>
      </w:r>
      <w:proofErr w:type="spellStart"/>
      <w:r w:rsidR="00774406">
        <w:rPr>
          <w:color w:val="202020"/>
        </w:rPr>
        <w:t>kulufektiivsuses</w:t>
      </w:r>
      <w:proofErr w:type="spellEnd"/>
      <w:r w:rsidR="00774406">
        <w:rPr>
          <w:color w:val="202020"/>
        </w:rPr>
        <w:t xml:space="preserve">. </w:t>
      </w:r>
      <w:r w:rsidR="004823DF">
        <w:rPr>
          <w:color w:val="202020"/>
        </w:rPr>
        <w:t>Ministril on õigus:</w:t>
      </w:r>
    </w:p>
    <w:p w14:paraId="353FCC1C" w14:textId="77777777" w:rsidR="004823DF" w:rsidRPr="004A6FE1" w:rsidRDefault="004823DF" w:rsidP="00DF3708">
      <w:pPr>
        <w:pStyle w:val="Normaallaadveeb"/>
        <w:shd w:val="clear" w:color="auto" w:fill="FFFFFF"/>
        <w:spacing w:before="0" w:beforeAutospacing="0" w:after="0" w:afterAutospacing="0"/>
        <w:rPr>
          <w:color w:val="202020"/>
        </w:rPr>
      </w:pPr>
      <w:r w:rsidRPr="004A6FE1">
        <w:rPr>
          <w:color w:val="202020"/>
        </w:rPr>
        <w:t xml:space="preserve">1) nõuda registripidajalt tema raamatupidamise </w:t>
      </w:r>
      <w:proofErr w:type="spellStart"/>
      <w:r w:rsidRPr="004A6FE1">
        <w:rPr>
          <w:color w:val="202020"/>
        </w:rPr>
        <w:t>sise</w:t>
      </w:r>
      <w:proofErr w:type="spellEnd"/>
      <w:r w:rsidRPr="004A6FE1">
        <w:rPr>
          <w:color w:val="202020"/>
        </w:rPr>
        <w:t>-eeskirju ning muid täiendavaid andmeid ja dokumente;</w:t>
      </w:r>
      <w:r w:rsidRPr="004A6FE1">
        <w:rPr>
          <w:color w:val="202020"/>
        </w:rPr>
        <w:br/>
        <w:t xml:space="preserve">2) küsida Finantsinspektsioonilt arvamust käesoleva seaduse § </w:t>
      </w:r>
      <w:r>
        <w:rPr>
          <w:color w:val="202020"/>
        </w:rPr>
        <w:t>15</w:t>
      </w:r>
      <w:r w:rsidRPr="004A6FE1">
        <w:rPr>
          <w:color w:val="202020"/>
        </w:rPr>
        <w:t> lõikes 1 nimetatud asjaolude kohta;</w:t>
      </w:r>
      <w:r w:rsidRPr="004A6FE1">
        <w:rPr>
          <w:color w:val="202020"/>
        </w:rPr>
        <w:br/>
        <w:t>3) kaasata eksperte eriteadmisi nõudvate asjaolude selgitamiseks;</w:t>
      </w:r>
      <w:r w:rsidRPr="004A6FE1">
        <w:rPr>
          <w:color w:val="202020"/>
        </w:rPr>
        <w:br/>
        <w:t>4) taotleda Finantsinspektsioonilt kohapealset kontrolli hinnakirja taotlusega seonduvate asjaolude selgitamiseks;</w:t>
      </w:r>
      <w:r w:rsidRPr="004A6FE1">
        <w:rPr>
          <w:color w:val="202020"/>
        </w:rPr>
        <w:br/>
        <w:t>5) esitada hinnakirja taotlus arvamuse avaldamiseks registriteenuste tarbijatele ja neid esindavatele organisatsioonidele.</w:t>
      </w:r>
    </w:p>
    <w:p w14:paraId="019B134B" w14:textId="77777777" w:rsidR="004823DF" w:rsidRDefault="004823DF" w:rsidP="00DF3708">
      <w:pPr>
        <w:spacing w:after="0" w:line="240" w:lineRule="auto"/>
        <w:jc w:val="both"/>
        <w:rPr>
          <w:rFonts w:cs="Times New Roman"/>
          <w:szCs w:val="24"/>
        </w:rPr>
      </w:pPr>
    </w:p>
    <w:p w14:paraId="5BCED3B6" w14:textId="064FA1A0" w:rsidR="004823DF" w:rsidRDefault="004823DF" w:rsidP="00DF3708">
      <w:pPr>
        <w:spacing w:after="0" w:line="240" w:lineRule="auto"/>
        <w:jc w:val="both"/>
        <w:rPr>
          <w:color w:val="202020"/>
        </w:rPr>
      </w:pPr>
      <w:r w:rsidRPr="006F3A2E">
        <w:rPr>
          <w:rFonts w:cs="Times New Roman"/>
          <w:b/>
          <w:bCs/>
          <w:szCs w:val="24"/>
        </w:rPr>
        <w:t>Lõike</w:t>
      </w:r>
      <w:r w:rsidR="006F3A2E" w:rsidRPr="006F3A2E">
        <w:rPr>
          <w:rFonts w:cs="Times New Roman"/>
          <w:b/>
          <w:bCs/>
          <w:szCs w:val="24"/>
        </w:rPr>
        <w:t>ga</w:t>
      </w:r>
      <w:r w:rsidRPr="006F3A2E">
        <w:rPr>
          <w:rFonts w:cs="Times New Roman"/>
          <w:b/>
          <w:bCs/>
          <w:szCs w:val="24"/>
        </w:rPr>
        <w:t xml:space="preserve"> 3</w:t>
      </w:r>
      <w:r w:rsidR="006F3A2E" w:rsidRPr="006F3A2E">
        <w:rPr>
          <w:color w:val="202020"/>
        </w:rPr>
        <w:t xml:space="preserve"> </w:t>
      </w:r>
      <w:r w:rsidR="006F3A2E">
        <w:rPr>
          <w:color w:val="202020"/>
        </w:rPr>
        <w:t>kehtestatakse tähtaeg, mille jooksul peab rahandusminister lahendama hinnakirja taotluse. M</w:t>
      </w:r>
      <w:r w:rsidR="006F3A2E" w:rsidRPr="004A6FE1">
        <w:rPr>
          <w:color w:val="202020"/>
        </w:rPr>
        <w:t>inister otsustab hinnakirja taotluse kooskõlastamise või kooskõlastamisest keeldumise kahe kuu jooksul pärast kõigi andmete ja dokumentide saamist, kuid mitte hiljem kui kolme kuu jooksul pärast hinnakirja kooskõlastamise taotluse saamist.</w:t>
      </w:r>
    </w:p>
    <w:p w14:paraId="45AF9151" w14:textId="77777777" w:rsidR="006F3A2E" w:rsidRDefault="006F3A2E" w:rsidP="00DF3708">
      <w:pPr>
        <w:spacing w:after="0" w:line="240" w:lineRule="auto"/>
        <w:jc w:val="both"/>
        <w:rPr>
          <w:color w:val="202020"/>
        </w:rPr>
      </w:pPr>
    </w:p>
    <w:p w14:paraId="7EE06F96" w14:textId="133830D8" w:rsidR="006F3A2E" w:rsidRPr="004A6FE1" w:rsidRDefault="006F3A2E" w:rsidP="00DF3708">
      <w:pPr>
        <w:pStyle w:val="Normaallaadveeb"/>
        <w:shd w:val="clear" w:color="auto" w:fill="FFFFFF"/>
        <w:spacing w:before="0" w:beforeAutospacing="0" w:after="0" w:afterAutospacing="0"/>
        <w:jc w:val="both"/>
        <w:rPr>
          <w:color w:val="202020"/>
        </w:rPr>
      </w:pPr>
      <w:r w:rsidRPr="006F3A2E">
        <w:rPr>
          <w:b/>
          <w:bCs/>
          <w:color w:val="202020"/>
        </w:rPr>
        <w:t>Lõike 4</w:t>
      </w:r>
      <w:r>
        <w:rPr>
          <w:color w:val="202020"/>
        </w:rPr>
        <w:t xml:space="preserve"> kohaselt </w:t>
      </w:r>
      <w:r w:rsidRPr="004A6FE1">
        <w:rPr>
          <w:color w:val="202020"/>
        </w:rPr>
        <w:t xml:space="preserve">kooskõlastatakse </w:t>
      </w:r>
      <w:r>
        <w:rPr>
          <w:color w:val="202020"/>
        </w:rPr>
        <w:t>h</w:t>
      </w:r>
      <w:r w:rsidRPr="004A6FE1">
        <w:rPr>
          <w:color w:val="202020"/>
        </w:rPr>
        <w:t xml:space="preserve">innakirja taotlus tähtajatult või tähtajaliselt. Kooskõlastuse tähtaeg ei või olla lühem kui üks aasta. </w:t>
      </w:r>
      <w:r>
        <w:rPr>
          <w:color w:val="202020"/>
        </w:rPr>
        <w:t>Seejuures võib rahandusminister h</w:t>
      </w:r>
      <w:r w:rsidRPr="004A6FE1">
        <w:rPr>
          <w:color w:val="202020"/>
        </w:rPr>
        <w:t xml:space="preserve">innakirja taotluse kooskõlastamisel kehtestada registripidajale kohustuslikke </w:t>
      </w:r>
      <w:proofErr w:type="spellStart"/>
      <w:r w:rsidRPr="004A6FE1">
        <w:rPr>
          <w:color w:val="202020"/>
        </w:rPr>
        <w:t>kõrvaltingimusi</w:t>
      </w:r>
      <w:proofErr w:type="spellEnd"/>
      <w:r w:rsidRPr="004A6FE1">
        <w:rPr>
          <w:color w:val="202020"/>
        </w:rPr>
        <w:t xml:space="preserve">, lähtudes </w:t>
      </w:r>
      <w:r>
        <w:rPr>
          <w:color w:val="202020"/>
        </w:rPr>
        <w:t xml:space="preserve">eelnõu </w:t>
      </w:r>
      <w:r w:rsidRPr="004A6FE1">
        <w:rPr>
          <w:color w:val="202020"/>
        </w:rPr>
        <w:t xml:space="preserve">§ </w:t>
      </w:r>
      <w:r>
        <w:rPr>
          <w:color w:val="202020"/>
        </w:rPr>
        <w:t xml:space="preserve">15 </w:t>
      </w:r>
      <w:r w:rsidRPr="004A6FE1">
        <w:rPr>
          <w:color w:val="202020"/>
        </w:rPr>
        <w:t>lõikes 1 nimetatud asjaoludest</w:t>
      </w:r>
      <w:r>
        <w:rPr>
          <w:color w:val="202020"/>
        </w:rPr>
        <w:t xml:space="preserve"> (hinnakirja kooskõlastamisest keeldumise alused)</w:t>
      </w:r>
      <w:r w:rsidRPr="004A6FE1">
        <w:rPr>
          <w:color w:val="202020"/>
        </w:rPr>
        <w:t>.</w:t>
      </w:r>
    </w:p>
    <w:p w14:paraId="2CE0E167" w14:textId="77777777" w:rsidR="006F3A2E" w:rsidRDefault="006F3A2E" w:rsidP="00DF3708">
      <w:pPr>
        <w:spacing w:after="0" w:line="240" w:lineRule="auto"/>
        <w:jc w:val="both"/>
        <w:rPr>
          <w:rFonts w:cs="Times New Roman"/>
          <w:szCs w:val="24"/>
        </w:rPr>
      </w:pPr>
    </w:p>
    <w:p w14:paraId="6BA7812B" w14:textId="6DA2A7F3" w:rsidR="00AC0972" w:rsidRDefault="00AC0972" w:rsidP="00AC0972">
      <w:pPr>
        <w:spacing w:after="0" w:line="240" w:lineRule="auto"/>
        <w:jc w:val="both"/>
        <w:rPr>
          <w:szCs w:val="24"/>
        </w:rPr>
      </w:pPr>
      <w:r w:rsidRPr="00CA345B">
        <w:rPr>
          <w:b/>
          <w:bCs/>
          <w:szCs w:val="24"/>
        </w:rPr>
        <w:t xml:space="preserve">Lõikega </w:t>
      </w:r>
      <w:r>
        <w:rPr>
          <w:b/>
          <w:bCs/>
          <w:szCs w:val="24"/>
        </w:rPr>
        <w:t>5</w:t>
      </w:r>
      <w:r>
        <w:rPr>
          <w:szCs w:val="24"/>
        </w:rPr>
        <w:t xml:space="preserve"> kohustatakse registripidajat </w:t>
      </w:r>
      <w:r w:rsidRPr="000E52A5">
        <w:rPr>
          <w:szCs w:val="24"/>
        </w:rPr>
        <w:t>hinnakir</w:t>
      </w:r>
      <w:r>
        <w:rPr>
          <w:szCs w:val="24"/>
        </w:rPr>
        <w:t>ja</w:t>
      </w:r>
      <w:r w:rsidRPr="000E52A5">
        <w:rPr>
          <w:szCs w:val="24"/>
        </w:rPr>
        <w:t xml:space="preserve"> </w:t>
      </w:r>
      <w:r>
        <w:rPr>
          <w:szCs w:val="24"/>
        </w:rPr>
        <w:t>avalikustama enda</w:t>
      </w:r>
      <w:r w:rsidRPr="000E52A5">
        <w:rPr>
          <w:szCs w:val="24"/>
        </w:rPr>
        <w:t xml:space="preserve"> veebilehel</w:t>
      </w:r>
      <w:r>
        <w:rPr>
          <w:color w:val="202020"/>
        </w:rPr>
        <w:t>, märkides seejuures ka avaldamise kuupäev. Eesmärk on</w:t>
      </w:r>
      <w:r>
        <w:rPr>
          <w:szCs w:val="24"/>
        </w:rPr>
        <w:t xml:space="preserve"> tagada registripidaja tegevuse läbipaistvus hinnakirja kehtestamisel ja turuosaliste võimalus tutvuda teenuse eest võetavate tasudega.</w:t>
      </w:r>
    </w:p>
    <w:p w14:paraId="14134A55" w14:textId="77777777" w:rsidR="00AC0972" w:rsidRDefault="00AC0972" w:rsidP="00AC0972">
      <w:pPr>
        <w:spacing w:after="0" w:line="240" w:lineRule="auto"/>
        <w:jc w:val="both"/>
        <w:rPr>
          <w:szCs w:val="24"/>
        </w:rPr>
      </w:pPr>
    </w:p>
    <w:p w14:paraId="725C29FB" w14:textId="21883E07" w:rsidR="00DD50FF" w:rsidRDefault="006F3A2E" w:rsidP="00DF3708">
      <w:pPr>
        <w:spacing w:after="0" w:line="240" w:lineRule="auto"/>
        <w:jc w:val="both"/>
        <w:rPr>
          <w:color w:val="202020"/>
        </w:rPr>
      </w:pPr>
      <w:r>
        <w:rPr>
          <w:rFonts w:cs="Times New Roman"/>
          <w:b/>
          <w:bCs/>
          <w:szCs w:val="24"/>
        </w:rPr>
        <w:t xml:space="preserve">Lõikes </w:t>
      </w:r>
      <w:r w:rsidR="00AC0972">
        <w:rPr>
          <w:rFonts w:cs="Times New Roman"/>
          <w:b/>
          <w:bCs/>
          <w:szCs w:val="24"/>
        </w:rPr>
        <w:t>6</w:t>
      </w:r>
      <w:r>
        <w:rPr>
          <w:rFonts w:cs="Times New Roman"/>
          <w:szCs w:val="24"/>
        </w:rPr>
        <w:t xml:space="preserve"> nähakse ette </w:t>
      </w:r>
      <w:r w:rsidR="00054086">
        <w:rPr>
          <w:rFonts w:cs="Times New Roman"/>
          <w:szCs w:val="24"/>
        </w:rPr>
        <w:t>hinnakirja</w:t>
      </w:r>
      <w:r>
        <w:rPr>
          <w:rFonts w:cs="Times New Roman"/>
          <w:szCs w:val="24"/>
        </w:rPr>
        <w:t xml:space="preserve"> jõustumise tähtaeg. </w:t>
      </w:r>
      <w:r w:rsidRPr="004A6FE1">
        <w:rPr>
          <w:color w:val="202020"/>
        </w:rPr>
        <w:t xml:space="preserve">Registriteenuste hinnakiri või selle muudatused jõustuvad hinnakirja taotluses nimetatud ajal, kuid mitte enne </w:t>
      </w:r>
      <w:r w:rsidR="00AC0972" w:rsidRPr="004A6FE1">
        <w:rPr>
          <w:color w:val="202020"/>
        </w:rPr>
        <w:t xml:space="preserve">ühe kuu möödumist </w:t>
      </w:r>
      <w:r w:rsidR="00AC0972">
        <w:rPr>
          <w:color w:val="202020"/>
        </w:rPr>
        <w:t>hinnakirja registripidaja veebilehel avaldamist</w:t>
      </w:r>
      <w:r w:rsidRPr="004A6FE1">
        <w:rPr>
          <w:color w:val="202020"/>
        </w:rPr>
        <w:t xml:space="preserve">. </w:t>
      </w:r>
      <w:r>
        <w:rPr>
          <w:color w:val="202020"/>
        </w:rPr>
        <w:t>Rahandusminister</w:t>
      </w:r>
      <w:r w:rsidRPr="004A6FE1">
        <w:rPr>
          <w:color w:val="202020"/>
        </w:rPr>
        <w:t xml:space="preserve"> võib hinnakirjale või selle osale määrata taotluses nimetatud jõustumistähtajast erineva tähtaja.</w:t>
      </w:r>
      <w:r>
        <w:rPr>
          <w:color w:val="202020"/>
        </w:rPr>
        <w:t xml:space="preserve"> </w:t>
      </w:r>
    </w:p>
    <w:p w14:paraId="680CA8B6" w14:textId="77777777" w:rsidR="00DD50FF" w:rsidRDefault="00DD50FF" w:rsidP="00DF3708">
      <w:pPr>
        <w:spacing w:after="0" w:line="240" w:lineRule="auto"/>
        <w:jc w:val="both"/>
        <w:rPr>
          <w:color w:val="202020"/>
        </w:rPr>
      </w:pPr>
    </w:p>
    <w:p w14:paraId="06B45EAF" w14:textId="11CC8418" w:rsidR="00774406" w:rsidRDefault="002D2CCB" w:rsidP="00DF3708">
      <w:pPr>
        <w:spacing w:after="0" w:line="240" w:lineRule="auto"/>
        <w:jc w:val="both"/>
        <w:rPr>
          <w:rFonts w:cs="Times New Roman"/>
          <w:szCs w:val="24"/>
        </w:rPr>
      </w:pPr>
      <w:r>
        <w:rPr>
          <w:rFonts w:cs="Times New Roman"/>
          <w:b/>
          <w:bCs/>
          <w:szCs w:val="24"/>
        </w:rPr>
        <w:t xml:space="preserve">Lõikega </w:t>
      </w:r>
      <w:r w:rsidR="00AC0972">
        <w:rPr>
          <w:rFonts w:cs="Times New Roman"/>
          <w:b/>
          <w:bCs/>
          <w:szCs w:val="24"/>
        </w:rPr>
        <w:t>7</w:t>
      </w:r>
      <w:r>
        <w:rPr>
          <w:rFonts w:cs="Times New Roman"/>
          <w:b/>
          <w:bCs/>
          <w:szCs w:val="24"/>
        </w:rPr>
        <w:t xml:space="preserve"> </w:t>
      </w:r>
      <w:r w:rsidRPr="002D2CCB">
        <w:rPr>
          <w:rFonts w:cs="Times New Roman"/>
          <w:szCs w:val="24"/>
        </w:rPr>
        <w:t xml:space="preserve">nähakse ette reeglid olukorras, kus </w:t>
      </w:r>
      <w:r w:rsidRPr="004A6FE1">
        <w:rPr>
          <w:color w:val="202020"/>
        </w:rPr>
        <w:t xml:space="preserve">registripidaja ei ole esitanud kooskõlastuse lõppemise tähtpäevaks hinnakirja taotlust või </w:t>
      </w:r>
      <w:r>
        <w:rPr>
          <w:color w:val="202020"/>
        </w:rPr>
        <w:t>rahandusminister</w:t>
      </w:r>
      <w:r w:rsidRPr="004A6FE1">
        <w:rPr>
          <w:color w:val="202020"/>
        </w:rPr>
        <w:t xml:space="preserve"> on hinnakirja taotluse kooskõlastamisest keeldunud</w:t>
      </w:r>
      <w:r>
        <w:rPr>
          <w:color w:val="202020"/>
        </w:rPr>
        <w:t>. Sel juhul</w:t>
      </w:r>
      <w:r w:rsidRPr="004A6FE1">
        <w:rPr>
          <w:color w:val="202020"/>
        </w:rPr>
        <w:t xml:space="preserve"> rakendatakse kuni uue hinnakirja jõustumiseni seni kehtinud registriteenuste hinnakirja.</w:t>
      </w:r>
    </w:p>
    <w:p w14:paraId="45DC82D8" w14:textId="77777777" w:rsidR="009E55D4" w:rsidRDefault="009E55D4" w:rsidP="00DF3708">
      <w:pPr>
        <w:spacing w:after="0" w:line="240" w:lineRule="auto"/>
        <w:jc w:val="both"/>
        <w:rPr>
          <w:rFonts w:cs="Times New Roman"/>
          <w:b/>
          <w:bCs/>
          <w:szCs w:val="24"/>
        </w:rPr>
      </w:pPr>
    </w:p>
    <w:p w14:paraId="41DFD980" w14:textId="148B7A38" w:rsidR="00D66B35" w:rsidRPr="002D2CCB" w:rsidRDefault="00D66B35" w:rsidP="00DF3708">
      <w:pPr>
        <w:spacing w:after="0" w:line="240" w:lineRule="auto"/>
        <w:jc w:val="both"/>
        <w:rPr>
          <w:rFonts w:cs="Times New Roman"/>
          <w:szCs w:val="24"/>
        </w:rPr>
      </w:pPr>
      <w:r w:rsidRPr="00D66B35">
        <w:rPr>
          <w:rFonts w:cs="Times New Roman"/>
          <w:b/>
          <w:bCs/>
          <w:szCs w:val="24"/>
        </w:rPr>
        <w:t>Paragrahv 15 –</w:t>
      </w:r>
      <w:r>
        <w:rPr>
          <w:rFonts w:cs="Times New Roman"/>
          <w:szCs w:val="24"/>
        </w:rPr>
        <w:t xml:space="preserve"> </w:t>
      </w:r>
      <w:r>
        <w:rPr>
          <w:rFonts w:cs="Times New Roman"/>
          <w:b/>
          <w:bCs/>
          <w:color w:val="000000"/>
        </w:rPr>
        <w:t>h</w:t>
      </w:r>
      <w:r w:rsidRPr="004A6FE1">
        <w:rPr>
          <w:rFonts w:cs="Times New Roman"/>
          <w:b/>
          <w:bCs/>
          <w:color w:val="000000"/>
        </w:rPr>
        <w:t>innakirja kooskõlastamisest keeldumine</w:t>
      </w:r>
    </w:p>
    <w:p w14:paraId="1D43CD14" w14:textId="77777777" w:rsidR="009E55D4" w:rsidRDefault="00D66B35" w:rsidP="00DF3708">
      <w:pPr>
        <w:spacing w:after="0" w:line="240" w:lineRule="auto"/>
        <w:jc w:val="both"/>
        <w:rPr>
          <w:color w:val="202020"/>
        </w:rPr>
      </w:pPr>
      <w:r w:rsidRPr="00D66B35">
        <w:rPr>
          <w:rFonts w:cs="Times New Roman"/>
          <w:szCs w:val="24"/>
        </w:rPr>
        <w:t xml:space="preserve">Teatud juhtudel on </w:t>
      </w:r>
      <w:r>
        <w:rPr>
          <w:rFonts w:cs="Times New Roman"/>
          <w:szCs w:val="24"/>
        </w:rPr>
        <w:t xml:space="preserve">rahandusministril õigus keelduda </w:t>
      </w:r>
      <w:r w:rsidRPr="004A6FE1">
        <w:rPr>
          <w:color w:val="202020"/>
        </w:rPr>
        <w:t>hinnakirja taotluse kooskõlastamisest</w:t>
      </w:r>
      <w:r>
        <w:rPr>
          <w:color w:val="202020"/>
        </w:rPr>
        <w:t xml:space="preserve">. </w:t>
      </w:r>
    </w:p>
    <w:p w14:paraId="430BD2B9" w14:textId="77777777" w:rsidR="009E55D4" w:rsidRDefault="009E55D4" w:rsidP="00DF3708">
      <w:pPr>
        <w:spacing w:after="0" w:line="240" w:lineRule="auto"/>
        <w:jc w:val="both"/>
        <w:rPr>
          <w:color w:val="202020"/>
        </w:rPr>
      </w:pPr>
    </w:p>
    <w:p w14:paraId="2014697E" w14:textId="30B7FBCE" w:rsidR="002D2CCB" w:rsidRDefault="00D66B35" w:rsidP="00DF3708">
      <w:pPr>
        <w:spacing w:after="0" w:line="240" w:lineRule="auto"/>
        <w:jc w:val="both"/>
        <w:rPr>
          <w:color w:val="202020"/>
        </w:rPr>
      </w:pPr>
      <w:r w:rsidRPr="00D66B35">
        <w:rPr>
          <w:b/>
          <w:bCs/>
          <w:color w:val="202020"/>
        </w:rPr>
        <w:t>Lõike 1</w:t>
      </w:r>
      <w:r>
        <w:rPr>
          <w:color w:val="202020"/>
        </w:rPr>
        <w:t xml:space="preserve"> kohaselt on sellisteks juhtudeks: </w:t>
      </w:r>
    </w:p>
    <w:p w14:paraId="74C56778" w14:textId="318BEC65" w:rsidR="00D66B35" w:rsidRPr="00D66B35" w:rsidRDefault="00F251F4" w:rsidP="00DF3708">
      <w:pPr>
        <w:spacing w:after="0" w:line="240" w:lineRule="auto"/>
        <w:rPr>
          <w:rFonts w:cs="Times New Roman"/>
          <w:szCs w:val="24"/>
        </w:rPr>
      </w:pPr>
      <w:r w:rsidRPr="004A6FE1">
        <w:rPr>
          <w:color w:val="202020"/>
        </w:rPr>
        <w:t xml:space="preserve">1) registripidaja ei täida </w:t>
      </w:r>
      <w:r w:rsidR="001D1A3B">
        <w:rPr>
          <w:color w:val="202020"/>
        </w:rPr>
        <w:t>eelnõu</w:t>
      </w:r>
      <w:r w:rsidRPr="004A6FE1">
        <w:rPr>
          <w:color w:val="202020"/>
        </w:rPr>
        <w:t xml:space="preserve"> </w:t>
      </w:r>
      <w:r w:rsidRPr="00134CB9">
        <w:rPr>
          <w:color w:val="202020"/>
        </w:rPr>
        <w:t xml:space="preserve">§ </w:t>
      </w:r>
      <w:r>
        <w:rPr>
          <w:color w:val="202020"/>
        </w:rPr>
        <w:t>1</w:t>
      </w:r>
      <w:r w:rsidR="009D5960">
        <w:rPr>
          <w:color w:val="202020"/>
        </w:rPr>
        <w:t>3</w:t>
      </w:r>
      <w:r w:rsidRPr="00134CB9">
        <w:rPr>
          <w:color w:val="202020"/>
        </w:rPr>
        <w:t xml:space="preserve"> lõikes </w:t>
      </w:r>
      <w:r>
        <w:rPr>
          <w:color w:val="202020"/>
        </w:rPr>
        <w:t>2</w:t>
      </w:r>
      <w:r w:rsidRPr="00134CB9">
        <w:rPr>
          <w:color w:val="202020"/>
        </w:rPr>
        <w:t> </w:t>
      </w:r>
      <w:r w:rsidRPr="004A6FE1">
        <w:rPr>
          <w:color w:val="202020"/>
        </w:rPr>
        <w:t>sätestatud või raamatupidamise seaduse §-s 45 eri- või ainuõigust omavale ettevõtjale kehtestatud nõudeid;</w:t>
      </w:r>
      <w:r w:rsidRPr="004A6FE1">
        <w:rPr>
          <w:color w:val="202020"/>
        </w:rPr>
        <w:br/>
      </w:r>
      <w:r>
        <w:rPr>
          <w:color w:val="202020"/>
        </w:rPr>
        <w:t xml:space="preserve">2) </w:t>
      </w:r>
      <w:r w:rsidRPr="004A6FE1">
        <w:rPr>
          <w:color w:val="202020"/>
        </w:rPr>
        <w:t xml:space="preserve">hinnakirja taotluses sisalduvad tasud on registriteenuste </w:t>
      </w:r>
      <w:r>
        <w:rPr>
          <w:color w:val="202020"/>
        </w:rPr>
        <w:t>kasutajatele</w:t>
      </w:r>
      <w:r w:rsidRPr="004A6FE1">
        <w:rPr>
          <w:color w:val="202020"/>
        </w:rPr>
        <w:t xml:space="preserve"> ebaõiglaselt koormavad või seavad registriteenuste </w:t>
      </w:r>
      <w:r>
        <w:rPr>
          <w:color w:val="202020"/>
        </w:rPr>
        <w:t>kasutajad</w:t>
      </w:r>
      <w:r w:rsidRPr="004A6FE1">
        <w:rPr>
          <w:color w:val="202020"/>
        </w:rPr>
        <w:t xml:space="preserve"> oluliselt halvemasse olukorda, võrreldes vaba konkurentsi tingimustega;</w:t>
      </w:r>
      <w:r w:rsidRPr="004A6FE1">
        <w:rPr>
          <w:color w:val="202020"/>
        </w:rPr>
        <w:br/>
      </w:r>
      <w:r>
        <w:rPr>
          <w:color w:val="202020"/>
        </w:rPr>
        <w:t>3</w:t>
      </w:r>
      <w:r w:rsidRPr="004A6FE1">
        <w:rPr>
          <w:color w:val="202020"/>
        </w:rPr>
        <w:t>) hinnakirja taotluses sisalduvad tasud ei ole kujundatud lähtuvalt ressursside efektiivse kasutamise põhimõttest või on ebamõistlikult kõrgemad registripidaja järjepideva tegevuse ja arengu ning mõistliku kasumi tagamiseks vajalikest tasudest;</w:t>
      </w:r>
      <w:r w:rsidRPr="004A6FE1">
        <w:rPr>
          <w:color w:val="202020"/>
        </w:rPr>
        <w:br/>
      </w:r>
      <w:r>
        <w:rPr>
          <w:color w:val="202020"/>
        </w:rPr>
        <w:t>4</w:t>
      </w:r>
      <w:r w:rsidRPr="004A6FE1">
        <w:rPr>
          <w:color w:val="202020"/>
        </w:rPr>
        <w:t>) hinnakirja taotluses sisalduvad tasud ei ole piisavad õigusaktides registripidajale sätestatud nõuete ja kohustuste täitmiseks ning registripidaja järjepideva tegevuse ja arengu tagamiseks;</w:t>
      </w:r>
      <w:r w:rsidRPr="004A6FE1">
        <w:rPr>
          <w:color w:val="202020"/>
        </w:rPr>
        <w:br/>
      </w:r>
      <w:r>
        <w:rPr>
          <w:color w:val="202020"/>
        </w:rPr>
        <w:t>5</w:t>
      </w:r>
      <w:r w:rsidRPr="004A6FE1">
        <w:rPr>
          <w:color w:val="202020"/>
        </w:rPr>
        <w:t xml:space="preserve">) registripidaja on hinnakirja taotluse kooskõlastamiseks esitamisel andnud teadlikult ebaõigeid, eksitavaid või mittetäielikke andmeid või dokumente või jätnud põhjendamatult tähtaegselt esitamata </w:t>
      </w:r>
      <w:r w:rsidR="001D1A3B">
        <w:rPr>
          <w:color w:val="202020"/>
        </w:rPr>
        <w:t>eelnõu</w:t>
      </w:r>
      <w:r w:rsidRPr="004A6FE1">
        <w:rPr>
          <w:color w:val="202020"/>
        </w:rPr>
        <w:t xml:space="preserve"> § </w:t>
      </w:r>
      <w:r>
        <w:rPr>
          <w:color w:val="202020"/>
        </w:rPr>
        <w:t>14</w:t>
      </w:r>
      <w:r w:rsidRPr="004A6FE1">
        <w:rPr>
          <w:color w:val="202020"/>
        </w:rPr>
        <w:t> lõikes 1 või lõike 2 punktis 1 nimetatud andmeid või dokumente.</w:t>
      </w:r>
    </w:p>
    <w:p w14:paraId="6866C7BB" w14:textId="77777777" w:rsidR="00D66B35" w:rsidRDefault="00D66B35" w:rsidP="00DF3708">
      <w:pPr>
        <w:spacing w:after="0" w:line="240" w:lineRule="auto"/>
        <w:jc w:val="both"/>
        <w:rPr>
          <w:rFonts w:cs="Times New Roman"/>
          <w:szCs w:val="24"/>
        </w:rPr>
      </w:pPr>
    </w:p>
    <w:p w14:paraId="758239BE" w14:textId="2C40C559" w:rsidR="00682B53" w:rsidRPr="004A6FE1" w:rsidRDefault="00682B53" w:rsidP="00DF3708">
      <w:pPr>
        <w:pStyle w:val="Normaallaadveeb"/>
        <w:shd w:val="clear" w:color="auto" w:fill="FFFFFF"/>
        <w:spacing w:before="0" w:beforeAutospacing="0" w:after="0" w:afterAutospacing="0"/>
        <w:jc w:val="both"/>
        <w:rPr>
          <w:color w:val="202020"/>
        </w:rPr>
      </w:pPr>
      <w:r w:rsidRPr="00682B53">
        <w:rPr>
          <w:b/>
          <w:bCs/>
          <w:color w:val="202020"/>
        </w:rPr>
        <w:t>Lõige 2</w:t>
      </w:r>
      <w:r>
        <w:rPr>
          <w:color w:val="202020"/>
        </w:rPr>
        <w:t xml:space="preserve"> annab rahandus</w:t>
      </w:r>
      <w:r w:rsidRPr="004A6FE1">
        <w:rPr>
          <w:color w:val="202020"/>
        </w:rPr>
        <w:t>minist</w:t>
      </w:r>
      <w:r>
        <w:rPr>
          <w:color w:val="202020"/>
        </w:rPr>
        <w:t>rile õiguse</w:t>
      </w:r>
      <w:r w:rsidRPr="004A6FE1">
        <w:rPr>
          <w:color w:val="202020"/>
        </w:rPr>
        <w:t xml:space="preserve"> nõuda registriteenuste hinnakirja muutmist või kehtestada registripidajale kohustuslikke </w:t>
      </w:r>
      <w:proofErr w:type="spellStart"/>
      <w:r w:rsidRPr="004A6FE1">
        <w:rPr>
          <w:color w:val="202020"/>
        </w:rPr>
        <w:t>kõrvaltingimusi</w:t>
      </w:r>
      <w:proofErr w:type="spellEnd"/>
      <w:r w:rsidRPr="004A6FE1">
        <w:rPr>
          <w:color w:val="202020"/>
        </w:rPr>
        <w:t xml:space="preserve">, kui </w:t>
      </w:r>
      <w:r>
        <w:rPr>
          <w:color w:val="202020"/>
        </w:rPr>
        <w:t>sama</w:t>
      </w:r>
      <w:r w:rsidRPr="004A6FE1">
        <w:rPr>
          <w:color w:val="202020"/>
        </w:rPr>
        <w:t xml:space="preserve"> paragrahvi lõike 1 punkt</w:t>
      </w:r>
      <w:r>
        <w:rPr>
          <w:color w:val="202020"/>
        </w:rPr>
        <w:t>ides</w:t>
      </w:r>
      <w:r w:rsidRPr="004A6FE1">
        <w:rPr>
          <w:color w:val="202020"/>
        </w:rPr>
        <w:t xml:space="preserve"> </w:t>
      </w:r>
      <w:r>
        <w:rPr>
          <w:color w:val="202020"/>
        </w:rPr>
        <w:t>3, 4 või 5</w:t>
      </w:r>
      <w:r w:rsidRPr="004A6FE1">
        <w:rPr>
          <w:color w:val="202020"/>
        </w:rPr>
        <w:t xml:space="preserve"> nimetatud asjaolud ilmnesid pärast hinnakirja taotluse kooskõlastamist.</w:t>
      </w:r>
    </w:p>
    <w:p w14:paraId="50C2805E" w14:textId="76F37952" w:rsidR="001D1A3B" w:rsidRDefault="001D1A3B" w:rsidP="00DF3708">
      <w:pPr>
        <w:spacing w:after="0" w:line="240" w:lineRule="auto"/>
        <w:jc w:val="both"/>
        <w:rPr>
          <w:rFonts w:cs="Times New Roman"/>
          <w:szCs w:val="24"/>
        </w:rPr>
      </w:pPr>
    </w:p>
    <w:p w14:paraId="110B5C98" w14:textId="7EF86FFB" w:rsidR="00682B53" w:rsidRDefault="00682B53" w:rsidP="00DF3708">
      <w:pPr>
        <w:pStyle w:val="Normaallaadveeb"/>
        <w:shd w:val="clear" w:color="auto" w:fill="FFFFFF"/>
        <w:spacing w:before="0" w:beforeAutospacing="0" w:after="0" w:afterAutospacing="0"/>
        <w:jc w:val="both"/>
        <w:rPr>
          <w:color w:val="202020"/>
        </w:rPr>
      </w:pPr>
      <w:r w:rsidRPr="004A6FE1">
        <w:rPr>
          <w:color w:val="202020"/>
        </w:rPr>
        <w:t>Kui valdkonna eest vastutav minister on kooskõlastuse lõppemise tähtpäeva seisuga keeldunud hinnakirja taotluse kooskõlastamisest, on registripidaja kohustatud esitama kooskõlastamiseks uue hinnakirja taotluse hiljemalt ühe kuu jooksul valdkonna eest vastutava ministri keeldumisest arvates</w:t>
      </w:r>
      <w:r>
        <w:rPr>
          <w:color w:val="202020"/>
        </w:rPr>
        <w:t xml:space="preserve"> (</w:t>
      </w:r>
      <w:r w:rsidRPr="00682B53">
        <w:rPr>
          <w:b/>
          <w:bCs/>
          <w:color w:val="202020"/>
        </w:rPr>
        <w:t>lõige 3</w:t>
      </w:r>
      <w:r>
        <w:rPr>
          <w:color w:val="202020"/>
        </w:rPr>
        <w:t>).</w:t>
      </w:r>
    </w:p>
    <w:p w14:paraId="659C6363" w14:textId="77777777" w:rsidR="009E55D4" w:rsidRDefault="009E55D4" w:rsidP="00DF3708">
      <w:pPr>
        <w:pStyle w:val="Normaallaadveeb"/>
        <w:shd w:val="clear" w:color="auto" w:fill="FFFFFF"/>
        <w:spacing w:before="0" w:beforeAutospacing="0" w:after="0" w:afterAutospacing="0"/>
        <w:rPr>
          <w:b/>
          <w:bCs/>
          <w:color w:val="202020"/>
        </w:rPr>
      </w:pPr>
    </w:p>
    <w:p w14:paraId="688F8DA0" w14:textId="5FF8B6CE" w:rsidR="00377BDF" w:rsidRPr="000536A7" w:rsidRDefault="00606532" w:rsidP="00DF3708">
      <w:pPr>
        <w:spacing w:after="0" w:line="240" w:lineRule="auto"/>
        <w:jc w:val="both"/>
        <w:rPr>
          <w:rFonts w:asciiTheme="majorBidi" w:hAnsiTheme="majorBidi" w:cstheme="majorBidi"/>
          <w:b/>
          <w:bCs/>
          <w:szCs w:val="24"/>
        </w:rPr>
      </w:pPr>
      <w:r>
        <w:rPr>
          <w:rFonts w:asciiTheme="majorBidi" w:hAnsiTheme="majorBidi" w:cstheme="majorBidi"/>
          <w:b/>
          <w:bCs/>
          <w:szCs w:val="24"/>
        </w:rPr>
        <w:t>Nõuded r</w:t>
      </w:r>
      <w:r w:rsidR="00377BDF">
        <w:rPr>
          <w:rFonts w:asciiTheme="majorBidi" w:hAnsiTheme="majorBidi" w:cstheme="majorBidi"/>
          <w:b/>
          <w:bCs/>
          <w:szCs w:val="24"/>
        </w:rPr>
        <w:t>egistripidaja</w:t>
      </w:r>
      <w:r>
        <w:rPr>
          <w:rFonts w:asciiTheme="majorBidi" w:hAnsiTheme="majorBidi" w:cstheme="majorBidi"/>
          <w:b/>
          <w:bCs/>
          <w:szCs w:val="24"/>
        </w:rPr>
        <w:t>le ja tema tegevusele</w:t>
      </w:r>
    </w:p>
    <w:p w14:paraId="44806805" w14:textId="41E5A0A2" w:rsidR="00606532" w:rsidRDefault="00606532" w:rsidP="00DF3708">
      <w:pPr>
        <w:spacing w:after="0" w:line="240" w:lineRule="auto"/>
        <w:jc w:val="both"/>
        <w:rPr>
          <w:rFonts w:asciiTheme="majorBidi" w:hAnsiTheme="majorBidi" w:cstheme="majorBidi"/>
          <w:szCs w:val="24"/>
        </w:rPr>
      </w:pPr>
      <w:r>
        <w:rPr>
          <w:rFonts w:asciiTheme="majorBidi" w:hAnsiTheme="majorBidi" w:cstheme="majorBidi"/>
          <w:szCs w:val="24"/>
        </w:rPr>
        <w:t>Eelnõu §-d 1</w:t>
      </w:r>
      <w:r w:rsidR="008D394F">
        <w:rPr>
          <w:rFonts w:asciiTheme="majorBidi" w:hAnsiTheme="majorBidi" w:cstheme="majorBidi"/>
          <w:szCs w:val="24"/>
        </w:rPr>
        <w:t>6</w:t>
      </w:r>
      <w:r>
        <w:rPr>
          <w:rFonts w:asciiTheme="majorBidi" w:hAnsiTheme="majorBidi" w:cstheme="majorBidi"/>
          <w:szCs w:val="24"/>
        </w:rPr>
        <w:t>–4</w:t>
      </w:r>
      <w:r w:rsidR="008D394F">
        <w:rPr>
          <w:rFonts w:asciiTheme="majorBidi" w:hAnsiTheme="majorBidi" w:cstheme="majorBidi"/>
          <w:szCs w:val="24"/>
        </w:rPr>
        <w:t>3</w:t>
      </w:r>
      <w:r w:rsidR="00377BDF" w:rsidRPr="000536A7">
        <w:rPr>
          <w:rFonts w:asciiTheme="majorBidi" w:hAnsiTheme="majorBidi" w:cstheme="majorBidi"/>
          <w:szCs w:val="24"/>
        </w:rPr>
        <w:t xml:space="preserve"> reguleeri</w:t>
      </w:r>
      <w:r>
        <w:rPr>
          <w:rFonts w:asciiTheme="majorBidi" w:hAnsiTheme="majorBidi" w:cstheme="majorBidi"/>
          <w:szCs w:val="24"/>
        </w:rPr>
        <w:t xml:space="preserve">vad nõudeid registripidajale ja tema tegevusele (osaluse omandamine, </w:t>
      </w:r>
      <w:r w:rsidRPr="00606532">
        <w:rPr>
          <w:rFonts w:asciiTheme="majorBidi" w:hAnsiTheme="majorBidi" w:cstheme="majorBidi"/>
          <w:szCs w:val="24"/>
        </w:rPr>
        <w:t>juhtimine ja organisatsiooniline ülesehitus</w:t>
      </w:r>
      <w:r>
        <w:rPr>
          <w:rFonts w:asciiTheme="majorBidi" w:hAnsiTheme="majorBidi" w:cstheme="majorBidi"/>
          <w:szCs w:val="24"/>
        </w:rPr>
        <w:t>, nõuded kapitalile, raamatupidamine ja aruandlus ning ü</w:t>
      </w:r>
      <w:r w:rsidRPr="00606532">
        <w:rPr>
          <w:rFonts w:asciiTheme="majorBidi" w:hAnsiTheme="majorBidi" w:cstheme="majorBidi"/>
          <w:szCs w:val="24"/>
        </w:rPr>
        <w:t>mberkujundamine, ühinemine, jagunemine</w:t>
      </w:r>
      <w:r>
        <w:rPr>
          <w:rFonts w:asciiTheme="majorBidi" w:hAnsiTheme="majorBidi" w:cstheme="majorBidi"/>
          <w:szCs w:val="24"/>
        </w:rPr>
        <w:t xml:space="preserve"> ja </w:t>
      </w:r>
      <w:r w:rsidRPr="00606532">
        <w:rPr>
          <w:rFonts w:asciiTheme="majorBidi" w:hAnsiTheme="majorBidi" w:cstheme="majorBidi"/>
          <w:szCs w:val="24"/>
        </w:rPr>
        <w:t>lõpetamine</w:t>
      </w:r>
      <w:r>
        <w:rPr>
          <w:rFonts w:asciiTheme="majorBidi" w:hAnsiTheme="majorBidi" w:cstheme="majorBidi"/>
          <w:szCs w:val="24"/>
        </w:rPr>
        <w:t xml:space="preserve">). </w:t>
      </w:r>
      <w:r w:rsidR="00377BDF" w:rsidRPr="000536A7">
        <w:rPr>
          <w:rFonts w:asciiTheme="majorBidi" w:hAnsiTheme="majorBidi" w:cstheme="majorBidi"/>
          <w:szCs w:val="24"/>
        </w:rPr>
        <w:t>Tegemist on samaväärse õigusraamistikuga, mis kehtib ka teiste avalik</w:t>
      </w:r>
      <w:r w:rsidR="00170FF8">
        <w:rPr>
          <w:rFonts w:asciiTheme="majorBidi" w:hAnsiTheme="majorBidi" w:cstheme="majorBidi"/>
          <w:szCs w:val="24"/>
        </w:rPr>
        <w:t>-</w:t>
      </w:r>
      <w:r w:rsidR="00377BDF" w:rsidRPr="000536A7">
        <w:rPr>
          <w:rFonts w:asciiTheme="majorBidi" w:hAnsiTheme="majorBidi" w:cstheme="majorBidi"/>
          <w:szCs w:val="24"/>
        </w:rPr>
        <w:t>õigusliku järelevalve all olevate finantsteenuste pakkujate osas (pan</w:t>
      </w:r>
      <w:r>
        <w:rPr>
          <w:rFonts w:asciiTheme="majorBidi" w:hAnsiTheme="majorBidi" w:cstheme="majorBidi"/>
          <w:szCs w:val="24"/>
        </w:rPr>
        <w:t>gad</w:t>
      </w:r>
      <w:r w:rsidR="00377BDF" w:rsidRPr="000536A7">
        <w:rPr>
          <w:rFonts w:asciiTheme="majorBidi" w:hAnsiTheme="majorBidi" w:cstheme="majorBidi"/>
          <w:szCs w:val="24"/>
        </w:rPr>
        <w:t>, investeerimisühingu</w:t>
      </w:r>
      <w:r>
        <w:rPr>
          <w:rFonts w:asciiTheme="majorBidi" w:hAnsiTheme="majorBidi" w:cstheme="majorBidi"/>
          <w:szCs w:val="24"/>
        </w:rPr>
        <w:t>d</w:t>
      </w:r>
      <w:r w:rsidR="00377BDF" w:rsidRPr="000536A7">
        <w:rPr>
          <w:rFonts w:asciiTheme="majorBidi" w:hAnsiTheme="majorBidi" w:cstheme="majorBidi"/>
          <w:szCs w:val="24"/>
        </w:rPr>
        <w:t>, makse</w:t>
      </w:r>
      <w:r>
        <w:rPr>
          <w:rFonts w:asciiTheme="majorBidi" w:hAnsiTheme="majorBidi" w:cstheme="majorBidi"/>
          <w:szCs w:val="24"/>
        </w:rPr>
        <w:t>asutused</w:t>
      </w:r>
      <w:r w:rsidR="00377BDF" w:rsidRPr="000536A7">
        <w:rPr>
          <w:rFonts w:asciiTheme="majorBidi" w:hAnsiTheme="majorBidi" w:cstheme="majorBidi"/>
          <w:szCs w:val="24"/>
        </w:rPr>
        <w:t xml:space="preserve"> ja e-raha asutus</w:t>
      </w:r>
      <w:r>
        <w:rPr>
          <w:rFonts w:asciiTheme="majorBidi" w:hAnsiTheme="majorBidi" w:cstheme="majorBidi"/>
          <w:szCs w:val="24"/>
        </w:rPr>
        <w:t>ed</w:t>
      </w:r>
      <w:r w:rsidR="00377BDF" w:rsidRPr="000536A7">
        <w:rPr>
          <w:rFonts w:asciiTheme="majorBidi" w:hAnsiTheme="majorBidi" w:cstheme="majorBidi"/>
          <w:szCs w:val="24"/>
        </w:rPr>
        <w:t>, krediidiandja</w:t>
      </w:r>
      <w:r>
        <w:rPr>
          <w:rFonts w:asciiTheme="majorBidi" w:hAnsiTheme="majorBidi" w:cstheme="majorBidi"/>
          <w:szCs w:val="24"/>
        </w:rPr>
        <w:t>d</w:t>
      </w:r>
      <w:r w:rsidR="00377BDF" w:rsidRPr="000536A7">
        <w:rPr>
          <w:rFonts w:asciiTheme="majorBidi" w:hAnsiTheme="majorBidi" w:cstheme="majorBidi"/>
          <w:szCs w:val="24"/>
        </w:rPr>
        <w:t xml:space="preserve"> ja </w:t>
      </w:r>
      <w:r w:rsidR="00170FF8">
        <w:rPr>
          <w:rFonts w:asciiTheme="majorBidi" w:hAnsiTheme="majorBidi" w:cstheme="majorBidi"/>
          <w:szCs w:val="24"/>
        </w:rPr>
        <w:t>-</w:t>
      </w:r>
      <w:r w:rsidR="00377BDF" w:rsidRPr="000536A7">
        <w:rPr>
          <w:rFonts w:asciiTheme="majorBidi" w:hAnsiTheme="majorBidi" w:cstheme="majorBidi"/>
          <w:szCs w:val="24"/>
        </w:rPr>
        <w:t>vahendaja</w:t>
      </w:r>
      <w:r>
        <w:rPr>
          <w:rFonts w:asciiTheme="majorBidi" w:hAnsiTheme="majorBidi" w:cstheme="majorBidi"/>
          <w:szCs w:val="24"/>
        </w:rPr>
        <w:t>d</w:t>
      </w:r>
      <w:r w:rsidR="00377BDF" w:rsidRPr="000536A7">
        <w:rPr>
          <w:rFonts w:asciiTheme="majorBidi" w:hAnsiTheme="majorBidi" w:cstheme="majorBidi"/>
          <w:szCs w:val="24"/>
        </w:rPr>
        <w:t>, fondivalitsej</w:t>
      </w:r>
      <w:r>
        <w:rPr>
          <w:rFonts w:asciiTheme="majorBidi" w:hAnsiTheme="majorBidi" w:cstheme="majorBidi"/>
          <w:szCs w:val="24"/>
        </w:rPr>
        <w:t>ad,</w:t>
      </w:r>
      <w:r w:rsidR="00377BDF" w:rsidRPr="000536A7">
        <w:rPr>
          <w:rFonts w:asciiTheme="majorBidi" w:hAnsiTheme="majorBidi" w:cstheme="majorBidi"/>
          <w:szCs w:val="24"/>
        </w:rPr>
        <w:t xml:space="preserve"> kindlustusandj</w:t>
      </w:r>
      <w:r>
        <w:rPr>
          <w:rFonts w:asciiTheme="majorBidi" w:hAnsiTheme="majorBidi" w:cstheme="majorBidi"/>
          <w:szCs w:val="24"/>
        </w:rPr>
        <w:t>ad ning k</w:t>
      </w:r>
      <w:r w:rsidRPr="00606532">
        <w:rPr>
          <w:rFonts w:asciiTheme="majorBidi" w:hAnsiTheme="majorBidi" w:cstheme="majorBidi"/>
          <w:szCs w:val="24"/>
        </w:rPr>
        <w:t>rediidiinkassod ja -ostja</w:t>
      </w:r>
      <w:r>
        <w:rPr>
          <w:rFonts w:asciiTheme="majorBidi" w:hAnsiTheme="majorBidi" w:cstheme="majorBidi"/>
          <w:szCs w:val="24"/>
        </w:rPr>
        <w:t>d</w:t>
      </w:r>
      <w:r w:rsidR="00377BDF" w:rsidRPr="000536A7">
        <w:rPr>
          <w:rFonts w:asciiTheme="majorBidi" w:hAnsiTheme="majorBidi" w:cstheme="majorBidi"/>
          <w:szCs w:val="24"/>
        </w:rPr>
        <w:t xml:space="preserve">. </w:t>
      </w:r>
    </w:p>
    <w:p w14:paraId="7229FBBD" w14:textId="77777777" w:rsidR="00606532" w:rsidRDefault="00606532" w:rsidP="00DF3708">
      <w:pPr>
        <w:spacing w:after="0" w:line="240" w:lineRule="auto"/>
        <w:jc w:val="both"/>
        <w:rPr>
          <w:rFonts w:asciiTheme="majorBidi" w:hAnsiTheme="majorBidi" w:cstheme="majorBidi"/>
          <w:szCs w:val="24"/>
        </w:rPr>
      </w:pPr>
    </w:p>
    <w:p w14:paraId="209A24E3" w14:textId="5BFBDDEC" w:rsidR="00606532" w:rsidRDefault="00190A6F" w:rsidP="00DF3708">
      <w:pPr>
        <w:spacing w:after="0" w:line="240" w:lineRule="auto"/>
        <w:jc w:val="both"/>
        <w:rPr>
          <w:rFonts w:asciiTheme="majorBidi" w:hAnsiTheme="majorBidi" w:cstheme="majorBidi"/>
          <w:szCs w:val="24"/>
        </w:rPr>
      </w:pPr>
      <w:r>
        <w:rPr>
          <w:rFonts w:asciiTheme="majorBidi" w:hAnsiTheme="majorBidi" w:cstheme="majorBidi"/>
          <w:szCs w:val="24"/>
        </w:rPr>
        <w:t>R</w:t>
      </w:r>
      <w:r w:rsidR="00606532">
        <w:rPr>
          <w:rFonts w:asciiTheme="majorBidi" w:hAnsiTheme="majorBidi" w:cstheme="majorBidi"/>
          <w:szCs w:val="24"/>
        </w:rPr>
        <w:t>egistripidaja tegevuse eesmärgiks on toetada finants</w:t>
      </w:r>
      <w:r w:rsidR="00754FB8">
        <w:rPr>
          <w:rFonts w:asciiTheme="majorBidi" w:hAnsiTheme="majorBidi" w:cstheme="majorBidi"/>
          <w:szCs w:val="24"/>
        </w:rPr>
        <w:t>süsteemi</w:t>
      </w:r>
      <w:r w:rsidR="00606532">
        <w:rPr>
          <w:rFonts w:asciiTheme="majorBidi" w:hAnsiTheme="majorBidi" w:cstheme="majorBidi"/>
          <w:szCs w:val="24"/>
        </w:rPr>
        <w:t xml:space="preserve"> osalisi </w:t>
      </w:r>
      <w:bookmarkStart w:id="9" w:name="_Hlk181694835"/>
      <w:r w:rsidR="00606532">
        <w:rPr>
          <w:rFonts w:asciiTheme="majorBidi" w:hAnsiTheme="majorBidi" w:cstheme="majorBidi"/>
          <w:szCs w:val="24"/>
        </w:rPr>
        <w:t>–</w:t>
      </w:r>
      <w:bookmarkEnd w:id="9"/>
      <w:r w:rsidR="00606532">
        <w:rPr>
          <w:rFonts w:asciiTheme="majorBidi" w:hAnsiTheme="majorBidi" w:cstheme="majorBidi"/>
          <w:szCs w:val="24"/>
        </w:rPr>
        <w:t xml:space="preserve"> krediidia</w:t>
      </w:r>
      <w:r w:rsidR="00170FF8">
        <w:rPr>
          <w:rFonts w:asciiTheme="majorBidi" w:hAnsiTheme="majorBidi" w:cstheme="majorBidi"/>
          <w:szCs w:val="24"/>
        </w:rPr>
        <w:t xml:space="preserve">ndjaid ja </w:t>
      </w:r>
      <w:r w:rsidR="00DC464F">
        <w:rPr>
          <w:rFonts w:asciiTheme="majorBidi" w:hAnsiTheme="majorBidi" w:cstheme="majorBidi"/>
          <w:szCs w:val="24"/>
        </w:rPr>
        <w:t>–</w:t>
      </w:r>
      <w:r w:rsidR="00170FF8">
        <w:rPr>
          <w:rFonts w:asciiTheme="majorBidi" w:hAnsiTheme="majorBidi" w:cstheme="majorBidi"/>
          <w:szCs w:val="24"/>
        </w:rPr>
        <w:t>vahendajaid (sh krediidiasutusi)</w:t>
      </w:r>
      <w:r w:rsidR="00754FB8">
        <w:rPr>
          <w:rFonts w:asciiTheme="majorBidi" w:hAnsiTheme="majorBidi" w:cstheme="majorBidi"/>
          <w:szCs w:val="24"/>
        </w:rPr>
        <w:t>, kelle tegevusele kohalduvad</w:t>
      </w:r>
      <w:r w:rsidR="00606F33">
        <w:rPr>
          <w:rFonts w:asciiTheme="majorBidi" w:hAnsiTheme="majorBidi" w:cstheme="majorBidi"/>
          <w:szCs w:val="24"/>
        </w:rPr>
        <w:t xml:space="preserve"> </w:t>
      </w:r>
      <w:r w:rsidR="00754FB8">
        <w:rPr>
          <w:rFonts w:asciiTheme="majorBidi" w:hAnsiTheme="majorBidi" w:cstheme="majorBidi"/>
          <w:szCs w:val="24"/>
        </w:rPr>
        <w:t>kõrgendatud nõuded.</w:t>
      </w:r>
      <w:r w:rsidR="00394453">
        <w:rPr>
          <w:rFonts w:asciiTheme="majorBidi" w:hAnsiTheme="majorBidi" w:cstheme="majorBidi"/>
          <w:szCs w:val="24"/>
        </w:rPr>
        <w:t xml:space="preserve"> </w:t>
      </w:r>
      <w:r w:rsidR="00606F33">
        <w:rPr>
          <w:rFonts w:asciiTheme="majorBidi" w:hAnsiTheme="majorBidi" w:cstheme="majorBidi"/>
          <w:szCs w:val="24"/>
        </w:rPr>
        <w:t>Et tagada registripidaja usaldusväärsus ning tema osutatava teenuse kvaliteet ja jätkusuutlikkus, tuleks sarnaseid nõudeid kohaldada ka registripidaja puhul.</w:t>
      </w:r>
    </w:p>
    <w:p w14:paraId="13EEC7ED" w14:textId="77777777" w:rsidR="009D7DAD" w:rsidRDefault="009D7DAD" w:rsidP="00DF3708">
      <w:pPr>
        <w:spacing w:after="0" w:line="240" w:lineRule="auto"/>
        <w:jc w:val="both"/>
        <w:rPr>
          <w:rFonts w:asciiTheme="majorBidi" w:hAnsiTheme="majorBidi" w:cstheme="majorBidi"/>
          <w:szCs w:val="24"/>
        </w:rPr>
      </w:pPr>
    </w:p>
    <w:p w14:paraId="0E6979BB" w14:textId="2C64BC25" w:rsidR="009D7DAD" w:rsidRDefault="009D7DAD" w:rsidP="00DF3708">
      <w:pPr>
        <w:spacing w:after="0" w:line="240" w:lineRule="auto"/>
        <w:jc w:val="both"/>
        <w:rPr>
          <w:rFonts w:asciiTheme="majorBidi" w:hAnsiTheme="majorBidi" w:cstheme="majorBidi"/>
          <w:szCs w:val="24"/>
        </w:rPr>
      </w:pPr>
      <w:r>
        <w:rPr>
          <w:rFonts w:asciiTheme="majorBidi" w:hAnsiTheme="majorBidi" w:cstheme="majorBidi"/>
          <w:szCs w:val="24"/>
        </w:rPr>
        <w:t>Eelnõuga kehtestataksegi registripidajale</w:t>
      </w:r>
      <w:r w:rsidRPr="009D7DAD">
        <w:rPr>
          <w:rFonts w:asciiTheme="majorBidi" w:hAnsiTheme="majorBidi" w:cstheme="majorBidi"/>
          <w:szCs w:val="24"/>
        </w:rPr>
        <w:t xml:space="preserve"> </w:t>
      </w:r>
      <w:r>
        <w:rPr>
          <w:rFonts w:asciiTheme="majorBidi" w:hAnsiTheme="majorBidi" w:cstheme="majorBidi"/>
          <w:szCs w:val="24"/>
        </w:rPr>
        <w:t>finantssektori asutusele iseloomulikud nõuded.</w:t>
      </w:r>
      <w:r w:rsidR="00190A6F">
        <w:rPr>
          <w:rFonts w:asciiTheme="majorBidi" w:hAnsiTheme="majorBidi" w:cstheme="majorBidi"/>
          <w:szCs w:val="24"/>
        </w:rPr>
        <w:t xml:space="preserve"> Oluliseks eeskujuks eelnõu kõnesolevate sätete loomisel on olnud k</w:t>
      </w:r>
      <w:r w:rsidR="00190A6F" w:rsidRPr="00190A6F">
        <w:rPr>
          <w:rFonts w:asciiTheme="majorBidi" w:hAnsiTheme="majorBidi" w:cstheme="majorBidi"/>
          <w:szCs w:val="24"/>
        </w:rPr>
        <w:t>rediidiinkassode ja -ostjate seadus</w:t>
      </w:r>
      <w:r w:rsidR="00190A6F">
        <w:rPr>
          <w:rFonts w:asciiTheme="majorBidi" w:hAnsiTheme="majorBidi" w:cstheme="majorBidi"/>
          <w:szCs w:val="24"/>
        </w:rPr>
        <w:t>.</w:t>
      </w:r>
    </w:p>
    <w:p w14:paraId="2F77257C" w14:textId="77777777" w:rsidR="00606532" w:rsidRDefault="00606532" w:rsidP="00DF3708">
      <w:pPr>
        <w:spacing w:after="0" w:line="240" w:lineRule="auto"/>
        <w:jc w:val="both"/>
        <w:rPr>
          <w:rFonts w:asciiTheme="majorBidi" w:hAnsiTheme="majorBidi" w:cstheme="majorBidi"/>
          <w:szCs w:val="24"/>
        </w:rPr>
      </w:pPr>
    </w:p>
    <w:p w14:paraId="39F398F3" w14:textId="70A3AC4F" w:rsidR="009D7DAD" w:rsidRPr="00E1732A" w:rsidRDefault="009D7DAD" w:rsidP="00DF3708">
      <w:pPr>
        <w:spacing w:after="0" w:line="240" w:lineRule="auto"/>
        <w:jc w:val="both"/>
        <w:rPr>
          <w:rFonts w:asciiTheme="majorBidi" w:hAnsiTheme="majorBidi" w:cstheme="majorBidi"/>
          <w:b/>
          <w:bCs/>
          <w:szCs w:val="24"/>
        </w:rPr>
      </w:pPr>
      <w:r>
        <w:rPr>
          <w:rFonts w:asciiTheme="majorBidi" w:hAnsiTheme="majorBidi" w:cstheme="majorBidi"/>
          <w:b/>
          <w:bCs/>
          <w:szCs w:val="24"/>
        </w:rPr>
        <w:t>Paragrahv</w:t>
      </w:r>
      <w:r w:rsidRPr="00E1732A">
        <w:rPr>
          <w:rFonts w:asciiTheme="majorBidi" w:hAnsiTheme="majorBidi" w:cstheme="majorBidi"/>
          <w:b/>
          <w:bCs/>
          <w:szCs w:val="24"/>
        </w:rPr>
        <w:t xml:space="preserve"> </w:t>
      </w:r>
      <w:r>
        <w:rPr>
          <w:rFonts w:asciiTheme="majorBidi" w:hAnsiTheme="majorBidi" w:cstheme="majorBidi"/>
          <w:b/>
          <w:bCs/>
          <w:szCs w:val="24"/>
        </w:rPr>
        <w:t>1</w:t>
      </w:r>
      <w:r w:rsidR="00891ACF">
        <w:rPr>
          <w:rFonts w:asciiTheme="majorBidi" w:hAnsiTheme="majorBidi" w:cstheme="majorBidi"/>
          <w:b/>
          <w:bCs/>
          <w:szCs w:val="24"/>
        </w:rPr>
        <w:t>6</w:t>
      </w:r>
      <w:r>
        <w:rPr>
          <w:rFonts w:asciiTheme="majorBidi" w:hAnsiTheme="majorBidi" w:cstheme="majorBidi"/>
          <w:b/>
          <w:bCs/>
          <w:szCs w:val="24"/>
        </w:rPr>
        <w:t xml:space="preserve"> –</w:t>
      </w:r>
      <w:r w:rsidRPr="00E1732A">
        <w:rPr>
          <w:rFonts w:asciiTheme="majorBidi" w:hAnsiTheme="majorBidi" w:cstheme="majorBidi"/>
          <w:b/>
          <w:bCs/>
          <w:szCs w:val="24"/>
        </w:rPr>
        <w:t xml:space="preserve"> </w:t>
      </w:r>
      <w:r>
        <w:rPr>
          <w:rFonts w:asciiTheme="majorBidi" w:hAnsiTheme="majorBidi" w:cstheme="majorBidi"/>
          <w:b/>
          <w:bCs/>
          <w:szCs w:val="24"/>
        </w:rPr>
        <w:t>o</w:t>
      </w:r>
      <w:r w:rsidRPr="00E1732A">
        <w:rPr>
          <w:rFonts w:asciiTheme="majorBidi" w:hAnsiTheme="majorBidi" w:cstheme="majorBidi"/>
          <w:b/>
          <w:bCs/>
          <w:szCs w:val="24"/>
        </w:rPr>
        <w:t>luline osalus</w:t>
      </w:r>
    </w:p>
    <w:p w14:paraId="6A52FF6A" w14:textId="518D97DA" w:rsidR="000A7314" w:rsidRPr="00E1732A" w:rsidRDefault="000A7314" w:rsidP="00DF3708">
      <w:pPr>
        <w:spacing w:after="0" w:line="240" w:lineRule="auto"/>
        <w:jc w:val="both"/>
        <w:rPr>
          <w:rFonts w:asciiTheme="majorBidi" w:hAnsiTheme="majorBidi" w:cstheme="majorBidi"/>
          <w:szCs w:val="24"/>
        </w:rPr>
      </w:pPr>
      <w:r w:rsidRPr="000A7314">
        <w:rPr>
          <w:rFonts w:asciiTheme="majorBidi" w:hAnsiTheme="majorBidi" w:cstheme="majorBidi"/>
          <w:b/>
          <w:bCs/>
          <w:szCs w:val="24"/>
        </w:rPr>
        <w:t>Lõige 1</w:t>
      </w:r>
      <w:r>
        <w:rPr>
          <w:rFonts w:asciiTheme="majorBidi" w:hAnsiTheme="majorBidi" w:cstheme="majorBidi"/>
          <w:szCs w:val="24"/>
        </w:rPr>
        <w:t xml:space="preserve"> defineerib o</w:t>
      </w:r>
      <w:r w:rsidRPr="00E1732A">
        <w:rPr>
          <w:rFonts w:asciiTheme="majorBidi" w:hAnsiTheme="majorBidi" w:cstheme="majorBidi"/>
          <w:szCs w:val="24"/>
        </w:rPr>
        <w:t>luli</w:t>
      </w:r>
      <w:r w:rsidR="00975772">
        <w:rPr>
          <w:rFonts w:asciiTheme="majorBidi" w:hAnsiTheme="majorBidi" w:cstheme="majorBidi"/>
          <w:szCs w:val="24"/>
        </w:rPr>
        <w:t>s</w:t>
      </w:r>
      <w:r w:rsidRPr="00E1732A">
        <w:rPr>
          <w:rFonts w:asciiTheme="majorBidi" w:hAnsiTheme="majorBidi" w:cstheme="majorBidi"/>
          <w:szCs w:val="24"/>
        </w:rPr>
        <w:t>e osalus</w:t>
      </w:r>
      <w:r>
        <w:rPr>
          <w:rFonts w:asciiTheme="majorBidi" w:hAnsiTheme="majorBidi" w:cstheme="majorBidi"/>
          <w:szCs w:val="24"/>
        </w:rPr>
        <w:t>e määra. Eelnõu</w:t>
      </w:r>
      <w:r w:rsidRPr="00E1732A">
        <w:rPr>
          <w:rFonts w:asciiTheme="majorBidi" w:hAnsiTheme="majorBidi" w:cstheme="majorBidi"/>
          <w:szCs w:val="24"/>
        </w:rPr>
        <w:t xml:space="preserve"> tähenduses on</w:t>
      </w:r>
      <w:r>
        <w:rPr>
          <w:rFonts w:asciiTheme="majorBidi" w:hAnsiTheme="majorBidi" w:cstheme="majorBidi"/>
          <w:szCs w:val="24"/>
        </w:rPr>
        <w:t xml:space="preserve"> oluline osalus</w:t>
      </w:r>
      <w:r w:rsidRPr="00E1732A">
        <w:rPr>
          <w:rFonts w:asciiTheme="majorBidi" w:hAnsiTheme="majorBidi" w:cstheme="majorBidi"/>
          <w:szCs w:val="24"/>
        </w:rPr>
        <w:t xml:space="preserve"> </w:t>
      </w:r>
      <w:bookmarkStart w:id="10" w:name="_Hlk133609976"/>
      <w:r w:rsidRPr="00E1732A">
        <w:rPr>
          <w:rFonts w:asciiTheme="majorBidi" w:hAnsiTheme="majorBidi" w:cstheme="majorBidi"/>
          <w:szCs w:val="24"/>
        </w:rPr>
        <w:t xml:space="preserve">otsene või kaudne osalus </w:t>
      </w:r>
      <w:r>
        <w:rPr>
          <w:rFonts w:asciiTheme="majorBidi" w:hAnsiTheme="majorBidi" w:cstheme="majorBidi"/>
          <w:szCs w:val="24"/>
        </w:rPr>
        <w:t>krediiditeabe büroo/registripidaja</w:t>
      </w:r>
      <w:r w:rsidRPr="00E1732A">
        <w:rPr>
          <w:rFonts w:asciiTheme="majorBidi" w:hAnsiTheme="majorBidi" w:cstheme="majorBidi"/>
          <w:szCs w:val="24"/>
        </w:rPr>
        <w:t xml:space="preserve"> aktsia- või osakapitalis, mis on vähemalt 20 protsenti äriühingu aktsia- või osakapitalist, või hääleõigustest või mis võimaldab avaldada olulist mõju tema juhtimisele.</w:t>
      </w:r>
      <w:r>
        <w:rPr>
          <w:rFonts w:asciiTheme="majorBidi" w:hAnsiTheme="majorBidi" w:cstheme="majorBidi"/>
          <w:szCs w:val="24"/>
        </w:rPr>
        <w:t xml:space="preserve"> </w:t>
      </w:r>
      <w:r w:rsidRPr="000A7314">
        <w:rPr>
          <w:rFonts w:asciiTheme="majorBidi" w:hAnsiTheme="majorBidi" w:cstheme="majorBidi"/>
          <w:b/>
          <w:bCs/>
          <w:szCs w:val="24"/>
        </w:rPr>
        <w:t>Lõige 2</w:t>
      </w:r>
      <w:r>
        <w:rPr>
          <w:rFonts w:asciiTheme="majorBidi" w:hAnsiTheme="majorBidi" w:cstheme="majorBidi"/>
          <w:szCs w:val="24"/>
        </w:rPr>
        <w:t xml:space="preserve"> sätestab, et o</w:t>
      </w:r>
      <w:r w:rsidRPr="00E1732A">
        <w:rPr>
          <w:rFonts w:asciiTheme="majorBidi" w:hAnsiTheme="majorBidi" w:cstheme="majorBidi"/>
          <w:szCs w:val="24"/>
        </w:rPr>
        <w:t>lulise osaluse ja kontrollitava äriühingu määramisel lähtutakse väärtpaberituru seaduse § 9 lõigetes 2 ja 3, §-st 10 ja § 72</w:t>
      </w:r>
      <w:r w:rsidRPr="00E1732A">
        <w:rPr>
          <w:rFonts w:asciiTheme="majorBidi" w:hAnsiTheme="majorBidi" w:cstheme="majorBidi"/>
          <w:szCs w:val="24"/>
          <w:vertAlign w:val="superscript"/>
        </w:rPr>
        <w:t>1</w:t>
      </w:r>
      <w:r w:rsidRPr="00E1732A">
        <w:rPr>
          <w:rFonts w:asciiTheme="majorBidi" w:hAnsiTheme="majorBidi" w:cstheme="majorBidi"/>
          <w:szCs w:val="24"/>
        </w:rPr>
        <w:t xml:space="preserve"> lõikes 1 sätestatust.</w:t>
      </w:r>
      <w:bookmarkEnd w:id="10"/>
    </w:p>
    <w:p w14:paraId="0E1BAA4C" w14:textId="77777777" w:rsidR="00377BDF" w:rsidRDefault="00377BDF" w:rsidP="00DF3708">
      <w:pPr>
        <w:spacing w:after="0" w:line="240" w:lineRule="auto"/>
        <w:jc w:val="both"/>
        <w:rPr>
          <w:rFonts w:cs="Times New Roman"/>
          <w:b/>
          <w:bCs/>
          <w:szCs w:val="24"/>
        </w:rPr>
      </w:pPr>
    </w:p>
    <w:p w14:paraId="17FD672A" w14:textId="77777777" w:rsidR="000A7314" w:rsidRDefault="000A7314"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Olulise osaluse reeglistik sisaldab osaluse omandamise ja selle suurendamise tehingute suhtes rakendatava usaldusväärsuse hindamise menetluskorra kriteeriumeid. Reeglistiku eesmärk on tagada finantsvaldkonnas tegutseva ettevõtja aktsionäride või osanike (liikmete) ringi läbipaistvus ettevõtja tegevuse igal ajahetkel.</w:t>
      </w:r>
      <w:r w:rsidRPr="000A7314">
        <w:rPr>
          <w:rFonts w:asciiTheme="majorBidi" w:hAnsiTheme="majorBidi" w:cstheme="majorBidi"/>
          <w:szCs w:val="24"/>
        </w:rPr>
        <w:t xml:space="preserve"> </w:t>
      </w:r>
    </w:p>
    <w:p w14:paraId="07FF4D96" w14:textId="77777777" w:rsidR="004661CE" w:rsidRDefault="004661CE" w:rsidP="00DF3708">
      <w:pPr>
        <w:spacing w:after="0" w:line="240" w:lineRule="auto"/>
        <w:jc w:val="both"/>
        <w:rPr>
          <w:rFonts w:asciiTheme="majorBidi" w:hAnsiTheme="majorBidi" w:cstheme="majorBidi"/>
          <w:szCs w:val="24"/>
        </w:rPr>
      </w:pPr>
    </w:p>
    <w:p w14:paraId="41FC81F2" w14:textId="43AB26D4" w:rsidR="000A7314" w:rsidRPr="000536A7" w:rsidRDefault="000A7314"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Võrreldes teiste finantsjärelevalve subjektidega on siin sätestatud oluline erand – kui üldjuhul käsitletakse olulise osalusena 10%-list osalust äriühingu aktsia- või osakapitalis, siis </w:t>
      </w:r>
      <w:r>
        <w:rPr>
          <w:rFonts w:asciiTheme="majorBidi" w:hAnsiTheme="majorBidi" w:cstheme="majorBidi"/>
          <w:szCs w:val="24"/>
        </w:rPr>
        <w:t>eelnõuga</w:t>
      </w:r>
      <w:r w:rsidRPr="000536A7">
        <w:rPr>
          <w:rFonts w:asciiTheme="majorBidi" w:hAnsiTheme="majorBidi" w:cstheme="majorBidi"/>
          <w:szCs w:val="24"/>
        </w:rPr>
        <w:t xml:space="preserve"> on </w:t>
      </w:r>
      <w:r>
        <w:rPr>
          <w:rFonts w:asciiTheme="majorBidi" w:hAnsiTheme="majorBidi" w:cstheme="majorBidi"/>
          <w:szCs w:val="24"/>
        </w:rPr>
        <w:t>registripidajale</w:t>
      </w:r>
      <w:r w:rsidRPr="000536A7">
        <w:rPr>
          <w:rFonts w:asciiTheme="majorBidi" w:hAnsiTheme="majorBidi" w:cstheme="majorBidi"/>
          <w:szCs w:val="24"/>
        </w:rPr>
        <w:t xml:space="preserve"> ette nähtud nö kõrgem künnis ehk oluline osalus hakkab alates 20%</w:t>
      </w:r>
      <w:r>
        <w:rPr>
          <w:rFonts w:asciiTheme="majorBidi" w:hAnsiTheme="majorBidi" w:cstheme="majorBidi"/>
          <w:szCs w:val="24"/>
        </w:rPr>
        <w:t>-</w:t>
      </w:r>
      <w:proofErr w:type="spellStart"/>
      <w:r w:rsidRPr="000536A7">
        <w:rPr>
          <w:rFonts w:asciiTheme="majorBidi" w:hAnsiTheme="majorBidi" w:cstheme="majorBidi"/>
          <w:szCs w:val="24"/>
        </w:rPr>
        <w:t>lisest</w:t>
      </w:r>
      <w:proofErr w:type="spellEnd"/>
      <w:r w:rsidRPr="000536A7">
        <w:rPr>
          <w:rFonts w:asciiTheme="majorBidi" w:hAnsiTheme="majorBidi" w:cstheme="majorBidi"/>
          <w:szCs w:val="24"/>
        </w:rPr>
        <w:t xml:space="preserve"> osaluse omandamisest. </w:t>
      </w:r>
      <w:r>
        <w:rPr>
          <w:rFonts w:asciiTheme="majorBidi" w:hAnsiTheme="majorBidi" w:cstheme="majorBidi"/>
          <w:szCs w:val="24"/>
        </w:rPr>
        <w:t>T</w:t>
      </w:r>
      <w:r w:rsidRPr="000536A7">
        <w:rPr>
          <w:rFonts w:asciiTheme="majorBidi" w:hAnsiTheme="majorBidi" w:cstheme="majorBidi"/>
          <w:szCs w:val="24"/>
        </w:rPr>
        <w:t>egemist on soodustava režiimiga. Sama lähenemine on täna ette nähtud ka krediidiandjatele</w:t>
      </w:r>
      <w:r>
        <w:rPr>
          <w:rFonts w:asciiTheme="majorBidi" w:hAnsiTheme="majorBidi" w:cstheme="majorBidi"/>
          <w:szCs w:val="24"/>
        </w:rPr>
        <w:t xml:space="preserve"> ja </w:t>
      </w:r>
      <w:proofErr w:type="spellStart"/>
      <w:r>
        <w:rPr>
          <w:rFonts w:asciiTheme="majorBidi" w:hAnsiTheme="majorBidi" w:cstheme="majorBidi"/>
          <w:szCs w:val="24"/>
        </w:rPr>
        <w:t>krediidinkassodele</w:t>
      </w:r>
      <w:proofErr w:type="spellEnd"/>
      <w:r w:rsidRPr="000536A7">
        <w:rPr>
          <w:rFonts w:asciiTheme="majorBidi" w:hAnsiTheme="majorBidi" w:cstheme="majorBidi"/>
          <w:szCs w:val="24"/>
        </w:rPr>
        <w:t>. Täpsemalt võetakse olulise osaluse määratlemisel aluseks väärtpaberituru seaduse §-des 9, 10 ja 72</w:t>
      </w:r>
      <w:r w:rsidRPr="000536A7">
        <w:rPr>
          <w:rFonts w:asciiTheme="majorBidi" w:hAnsiTheme="majorBidi" w:cstheme="majorBidi"/>
          <w:szCs w:val="24"/>
          <w:vertAlign w:val="superscript"/>
        </w:rPr>
        <w:t>1</w:t>
      </w:r>
      <w:r w:rsidRPr="000536A7">
        <w:rPr>
          <w:rFonts w:asciiTheme="majorBidi" w:hAnsiTheme="majorBidi" w:cstheme="majorBidi"/>
          <w:szCs w:val="24"/>
        </w:rPr>
        <w:t xml:space="preserve"> sätestatu.</w:t>
      </w:r>
    </w:p>
    <w:p w14:paraId="326FE198" w14:textId="77777777" w:rsidR="009D5960" w:rsidRDefault="009D5960" w:rsidP="00DF3708">
      <w:pPr>
        <w:spacing w:after="0" w:line="240" w:lineRule="auto"/>
        <w:jc w:val="both"/>
        <w:rPr>
          <w:rFonts w:cs="Times New Roman"/>
          <w:b/>
          <w:bCs/>
          <w:szCs w:val="24"/>
        </w:rPr>
      </w:pPr>
    </w:p>
    <w:p w14:paraId="24F7341D" w14:textId="3D7E542C" w:rsidR="004661CE" w:rsidRDefault="004661CE" w:rsidP="00DF3708">
      <w:pPr>
        <w:spacing w:after="0" w:line="240" w:lineRule="auto"/>
        <w:jc w:val="both"/>
        <w:rPr>
          <w:rFonts w:cs="Times New Roman"/>
          <w:b/>
          <w:bCs/>
          <w:szCs w:val="24"/>
        </w:rPr>
      </w:pPr>
      <w:r>
        <w:rPr>
          <w:rFonts w:cs="Times New Roman"/>
          <w:b/>
          <w:bCs/>
          <w:szCs w:val="24"/>
        </w:rPr>
        <w:t>Paragrahv 1</w:t>
      </w:r>
      <w:r w:rsidR="00891ACF">
        <w:rPr>
          <w:rFonts w:cs="Times New Roman"/>
          <w:b/>
          <w:bCs/>
          <w:szCs w:val="24"/>
        </w:rPr>
        <w:t>7</w:t>
      </w:r>
      <w:r>
        <w:rPr>
          <w:rFonts w:cs="Times New Roman"/>
          <w:b/>
          <w:bCs/>
          <w:szCs w:val="24"/>
        </w:rPr>
        <w:t xml:space="preserve"> – o</w:t>
      </w:r>
      <w:r w:rsidRPr="00E1732A">
        <w:rPr>
          <w:rFonts w:asciiTheme="majorBidi" w:hAnsiTheme="majorBidi" w:cstheme="majorBidi"/>
          <w:b/>
          <w:bCs/>
          <w:szCs w:val="24"/>
        </w:rPr>
        <w:t>lulist osalust omandavale isikule esitatavad nõuded</w:t>
      </w:r>
    </w:p>
    <w:p w14:paraId="03783A6F" w14:textId="71D206E5" w:rsidR="004661CE" w:rsidRDefault="004661CE"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Paragrahvis </w:t>
      </w:r>
      <w:r w:rsidRPr="000536A7">
        <w:rPr>
          <w:rFonts w:asciiTheme="majorBidi" w:hAnsiTheme="majorBidi" w:cstheme="majorBidi"/>
          <w:szCs w:val="24"/>
        </w:rPr>
        <w:t xml:space="preserve">sätestatakse olulist osalust omavatele isikutele esitatavad nõuded, st hindamiskriteeriumid, </w:t>
      </w:r>
      <w:r w:rsidR="006673D9">
        <w:rPr>
          <w:rFonts w:asciiTheme="majorBidi" w:hAnsiTheme="majorBidi" w:cstheme="majorBidi"/>
          <w:szCs w:val="24"/>
        </w:rPr>
        <w:t>võimaldavad hinnata</w:t>
      </w:r>
      <w:r w:rsidRPr="000536A7">
        <w:rPr>
          <w:rFonts w:asciiTheme="majorBidi" w:hAnsiTheme="majorBidi" w:cstheme="majorBidi"/>
          <w:szCs w:val="24"/>
        </w:rPr>
        <w:t xml:space="preserve"> omandaja sobiv</w:t>
      </w:r>
      <w:r w:rsidR="006673D9">
        <w:rPr>
          <w:rFonts w:asciiTheme="majorBidi" w:hAnsiTheme="majorBidi" w:cstheme="majorBidi"/>
          <w:szCs w:val="24"/>
        </w:rPr>
        <w:t>ust</w:t>
      </w:r>
      <w:r w:rsidRPr="000536A7">
        <w:rPr>
          <w:rFonts w:asciiTheme="majorBidi" w:hAnsiTheme="majorBidi" w:cstheme="majorBidi"/>
          <w:szCs w:val="24"/>
        </w:rPr>
        <w:t xml:space="preserve"> ja nõuetele vastav</w:t>
      </w:r>
      <w:r w:rsidR="006673D9">
        <w:rPr>
          <w:rFonts w:asciiTheme="majorBidi" w:hAnsiTheme="majorBidi" w:cstheme="majorBidi"/>
          <w:szCs w:val="24"/>
        </w:rPr>
        <w:t>ust</w:t>
      </w:r>
      <w:r w:rsidRPr="000536A7">
        <w:rPr>
          <w:rFonts w:asciiTheme="majorBidi" w:hAnsiTheme="majorBidi" w:cstheme="majorBidi"/>
          <w:szCs w:val="24"/>
        </w:rPr>
        <w:t xml:space="preserve">. </w:t>
      </w:r>
    </w:p>
    <w:p w14:paraId="262B178A" w14:textId="77777777" w:rsidR="004661CE" w:rsidRPr="000536A7" w:rsidRDefault="004661CE" w:rsidP="00DF3708">
      <w:pPr>
        <w:spacing w:after="0" w:line="240" w:lineRule="auto"/>
        <w:jc w:val="both"/>
        <w:rPr>
          <w:rFonts w:asciiTheme="majorBidi" w:hAnsiTheme="majorBidi" w:cstheme="majorBidi"/>
          <w:szCs w:val="24"/>
        </w:rPr>
      </w:pPr>
    </w:p>
    <w:p w14:paraId="36667763" w14:textId="3D4DFAC2" w:rsidR="004661CE" w:rsidRDefault="006673D9"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Paragrahvis </w:t>
      </w:r>
      <w:r w:rsidR="004661CE" w:rsidRPr="000536A7">
        <w:rPr>
          <w:rFonts w:asciiTheme="majorBidi" w:hAnsiTheme="majorBidi" w:cstheme="majorBidi"/>
          <w:szCs w:val="24"/>
        </w:rPr>
        <w:t xml:space="preserve">sätestatakse üldised nõuded, millele peab vastama isik, kes soovib </w:t>
      </w:r>
      <w:r>
        <w:rPr>
          <w:rFonts w:asciiTheme="majorBidi" w:hAnsiTheme="majorBidi" w:cstheme="majorBidi"/>
          <w:szCs w:val="24"/>
        </w:rPr>
        <w:t>registripidajas</w:t>
      </w:r>
      <w:r w:rsidR="004661CE" w:rsidRPr="000536A7">
        <w:rPr>
          <w:rFonts w:asciiTheme="majorBidi" w:hAnsiTheme="majorBidi" w:cstheme="majorBidi"/>
          <w:szCs w:val="24"/>
        </w:rPr>
        <w:t xml:space="preserve"> olulise osaluse omandada, seda omada ja suurendada või </w:t>
      </w:r>
      <w:r>
        <w:rPr>
          <w:rFonts w:asciiTheme="majorBidi" w:hAnsiTheme="majorBidi" w:cstheme="majorBidi"/>
          <w:szCs w:val="24"/>
        </w:rPr>
        <w:t>registripidaja</w:t>
      </w:r>
      <w:r w:rsidR="004661CE" w:rsidRPr="000536A7">
        <w:rPr>
          <w:rFonts w:asciiTheme="majorBidi" w:hAnsiTheme="majorBidi" w:cstheme="majorBidi"/>
          <w:szCs w:val="24"/>
        </w:rPr>
        <w:t xml:space="preserve"> üle kontrolli saavutada, seda omada ja suurendada. Üldjoontes kattuvad paragrahvis toodud kriteeriumid teiste finantsjärelevalvesubjektide kohta kehtestatud eriseadustes samasisuliste normidega. </w:t>
      </w:r>
    </w:p>
    <w:p w14:paraId="59E9CAE0" w14:textId="77777777" w:rsidR="00545DA2" w:rsidRDefault="00545DA2" w:rsidP="00DF3708">
      <w:pPr>
        <w:spacing w:after="0" w:line="240" w:lineRule="auto"/>
        <w:jc w:val="both"/>
        <w:rPr>
          <w:rFonts w:asciiTheme="majorBidi" w:hAnsiTheme="majorBidi" w:cstheme="majorBidi"/>
          <w:szCs w:val="24"/>
        </w:rPr>
      </w:pPr>
    </w:p>
    <w:p w14:paraId="31C3F455" w14:textId="30A24343" w:rsidR="00545DA2" w:rsidRPr="00E1732A" w:rsidRDefault="00545DA2" w:rsidP="00545DA2">
      <w:pPr>
        <w:spacing w:after="0" w:line="240" w:lineRule="auto"/>
        <w:jc w:val="both"/>
        <w:rPr>
          <w:rFonts w:asciiTheme="majorBidi" w:hAnsiTheme="majorBidi" w:cstheme="majorBidi"/>
          <w:szCs w:val="24"/>
        </w:rPr>
      </w:pPr>
      <w:r w:rsidRPr="00545DA2">
        <w:rPr>
          <w:rFonts w:asciiTheme="majorBidi" w:hAnsiTheme="majorBidi" w:cstheme="majorBidi"/>
          <w:b/>
          <w:bCs/>
          <w:szCs w:val="24"/>
        </w:rPr>
        <w:t>Lõike 1</w:t>
      </w:r>
      <w:r>
        <w:rPr>
          <w:rFonts w:asciiTheme="majorBidi" w:hAnsiTheme="majorBidi" w:cstheme="majorBidi"/>
          <w:szCs w:val="24"/>
        </w:rPr>
        <w:t xml:space="preserve"> kohaselt võib registripidajas</w:t>
      </w:r>
      <w:r w:rsidRPr="00E1732A">
        <w:rPr>
          <w:rFonts w:asciiTheme="majorBidi" w:hAnsiTheme="majorBidi" w:cstheme="majorBidi"/>
          <w:szCs w:val="24"/>
        </w:rPr>
        <w:t xml:space="preserve"> võib olulise osaluse omandada, </w:t>
      </w:r>
      <w:bookmarkStart w:id="11" w:name="_Hlk133611703"/>
      <w:r w:rsidRPr="00E1732A">
        <w:rPr>
          <w:rFonts w:asciiTheme="majorBidi" w:hAnsiTheme="majorBidi" w:cstheme="majorBidi"/>
          <w:szCs w:val="24"/>
        </w:rPr>
        <w:t xml:space="preserve">seda omada ja suurendada või </w:t>
      </w:r>
      <w:r>
        <w:rPr>
          <w:rFonts w:asciiTheme="majorBidi" w:hAnsiTheme="majorBidi" w:cstheme="majorBidi"/>
          <w:szCs w:val="24"/>
        </w:rPr>
        <w:t>registripidaja</w:t>
      </w:r>
      <w:r w:rsidRPr="00E1732A">
        <w:rPr>
          <w:rFonts w:asciiTheme="majorBidi" w:hAnsiTheme="majorBidi" w:cstheme="majorBidi"/>
          <w:szCs w:val="24"/>
        </w:rPr>
        <w:t xml:space="preserve"> üle kontrolli saavutada, seda omada ja suurendada</w:t>
      </w:r>
      <w:bookmarkEnd w:id="11"/>
      <w:r>
        <w:rPr>
          <w:rFonts w:asciiTheme="majorBidi" w:hAnsiTheme="majorBidi" w:cstheme="majorBidi"/>
          <w:szCs w:val="24"/>
        </w:rPr>
        <w:t xml:space="preserve"> isik</w:t>
      </w:r>
      <w:r w:rsidRPr="00E1732A">
        <w:rPr>
          <w:rFonts w:asciiTheme="majorBidi" w:hAnsiTheme="majorBidi" w:cstheme="majorBidi"/>
          <w:szCs w:val="24"/>
        </w:rPr>
        <w:t>:</w:t>
      </w:r>
    </w:p>
    <w:p w14:paraId="458133D3" w14:textId="77777777" w:rsidR="00545DA2" w:rsidRPr="00E1732A" w:rsidRDefault="00545DA2" w:rsidP="00545DA2">
      <w:pPr>
        <w:spacing w:after="0" w:line="240" w:lineRule="auto"/>
        <w:jc w:val="both"/>
        <w:rPr>
          <w:rFonts w:asciiTheme="majorBidi" w:hAnsiTheme="majorBidi" w:cstheme="majorBidi"/>
          <w:szCs w:val="24"/>
        </w:rPr>
      </w:pPr>
      <w:r w:rsidRPr="00E1732A">
        <w:rPr>
          <w:rFonts w:asciiTheme="majorBidi" w:hAnsiTheme="majorBidi" w:cstheme="majorBidi"/>
          <w:szCs w:val="24"/>
        </w:rPr>
        <w:t>1) k</w:t>
      </w:r>
      <w:r w:rsidRPr="00E1732A">
        <w:rPr>
          <w:rFonts w:asciiTheme="majorBidi" w:hAnsiTheme="majorBidi" w:cstheme="majorBidi"/>
          <w:szCs w:val="24"/>
          <w:shd w:val="clear" w:color="auto" w:fill="FFFFFF"/>
        </w:rPr>
        <w:t>es on laitmatu mainega</w:t>
      </w:r>
      <w:r w:rsidRPr="00E1732A">
        <w:rPr>
          <w:rFonts w:asciiTheme="majorBidi" w:hAnsiTheme="majorBidi" w:cstheme="majorBidi"/>
          <w:szCs w:val="24"/>
        </w:rPr>
        <w:t>;</w:t>
      </w:r>
    </w:p>
    <w:p w14:paraId="08AE026B" w14:textId="77777777" w:rsidR="00545DA2" w:rsidRPr="00E1732A" w:rsidRDefault="00545DA2" w:rsidP="00545DA2">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2) kes pärast osaluse omandamist või suurendamist valib, nimetab või määrab </w:t>
      </w:r>
      <w:r>
        <w:rPr>
          <w:rFonts w:asciiTheme="majorBidi" w:hAnsiTheme="majorBidi" w:cstheme="majorBidi"/>
          <w:szCs w:val="24"/>
        </w:rPr>
        <w:t xml:space="preserve">registripidaja nõukogu või juhatuse liikmeks </w:t>
      </w:r>
      <w:r w:rsidRPr="00E1732A">
        <w:rPr>
          <w:rFonts w:asciiTheme="majorBidi" w:hAnsiTheme="majorBidi" w:cstheme="majorBidi"/>
          <w:szCs w:val="24"/>
        </w:rPr>
        <w:t xml:space="preserve">üksnes sellise isiku, kes vastab käesoleva seaduse </w:t>
      </w:r>
      <w:r w:rsidRPr="00582DE2">
        <w:rPr>
          <w:rFonts w:asciiTheme="majorBidi" w:hAnsiTheme="majorBidi" w:cstheme="majorBidi"/>
          <w:szCs w:val="24"/>
        </w:rPr>
        <w:t>§-s </w:t>
      </w:r>
      <w:r w:rsidRPr="00C25254">
        <w:rPr>
          <w:rFonts w:asciiTheme="majorBidi" w:hAnsiTheme="majorBidi" w:cstheme="majorBidi"/>
          <w:szCs w:val="24"/>
        </w:rPr>
        <w:t>2</w:t>
      </w:r>
      <w:r>
        <w:rPr>
          <w:rFonts w:asciiTheme="majorBidi" w:hAnsiTheme="majorBidi" w:cstheme="majorBidi"/>
          <w:szCs w:val="24"/>
        </w:rPr>
        <w:t>8</w:t>
      </w:r>
      <w:r w:rsidRPr="00E1732A">
        <w:rPr>
          <w:rFonts w:asciiTheme="majorBidi" w:hAnsiTheme="majorBidi" w:cstheme="majorBidi"/>
          <w:szCs w:val="24"/>
        </w:rPr>
        <w:t xml:space="preserve"> sätestatud nõuetele;</w:t>
      </w:r>
    </w:p>
    <w:p w14:paraId="169F7168" w14:textId="77777777" w:rsidR="00545DA2" w:rsidRPr="00E1732A" w:rsidRDefault="00545DA2" w:rsidP="00545DA2">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3) </w:t>
      </w:r>
      <w:r w:rsidRPr="00E1732A">
        <w:rPr>
          <w:rFonts w:asciiTheme="majorBidi" w:hAnsiTheme="majorBidi" w:cstheme="majorBidi"/>
          <w:szCs w:val="24"/>
          <w:shd w:val="clear" w:color="auto" w:fill="FFFFFF"/>
        </w:rPr>
        <w:t xml:space="preserve">kes tagab, et </w:t>
      </w:r>
      <w:r>
        <w:rPr>
          <w:rFonts w:asciiTheme="majorBidi" w:hAnsiTheme="majorBidi" w:cstheme="majorBidi"/>
          <w:szCs w:val="24"/>
        </w:rPr>
        <w:t>registripidaja</w:t>
      </w:r>
      <w:r w:rsidRPr="00E1732A">
        <w:rPr>
          <w:rFonts w:asciiTheme="majorBidi" w:hAnsiTheme="majorBidi" w:cstheme="majorBidi"/>
          <w:szCs w:val="24"/>
          <w:shd w:val="clear" w:color="auto" w:fill="FFFFFF"/>
        </w:rPr>
        <w:t xml:space="preserve"> järgib käesolevas seaduses sätestatud kapitalinõudeid ning et </w:t>
      </w:r>
      <w:r>
        <w:rPr>
          <w:rFonts w:asciiTheme="majorBidi" w:hAnsiTheme="majorBidi" w:cstheme="majorBidi"/>
          <w:szCs w:val="24"/>
        </w:rPr>
        <w:t>registripidaja</w:t>
      </w:r>
      <w:r w:rsidRPr="00E1732A">
        <w:rPr>
          <w:rFonts w:asciiTheme="majorBidi" w:hAnsiTheme="majorBidi" w:cstheme="majorBidi"/>
          <w:szCs w:val="24"/>
          <w:shd w:val="clear" w:color="auto" w:fill="FFFFFF"/>
        </w:rPr>
        <w:t xml:space="preserve"> organisatsiooni struktuur võimaldab teostada tõhusat järelevalvet tema üle ning vahetada teavet ja teha koostööd pädevate järelevalveasutustega;</w:t>
      </w:r>
    </w:p>
    <w:p w14:paraId="7DCE4E89" w14:textId="77777777" w:rsidR="00545DA2" w:rsidRPr="00E1732A" w:rsidRDefault="00545DA2" w:rsidP="00545DA2">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4) kelle suhtes ei ole põhjendatud kahtlust, et </w:t>
      </w:r>
      <w:r>
        <w:rPr>
          <w:rFonts w:asciiTheme="majorBidi" w:hAnsiTheme="majorBidi" w:cstheme="majorBidi"/>
          <w:szCs w:val="24"/>
        </w:rPr>
        <w:t xml:space="preserve">osaluse </w:t>
      </w:r>
      <w:r w:rsidRPr="00E1732A">
        <w:rPr>
          <w:rFonts w:asciiTheme="majorBidi" w:hAnsiTheme="majorBidi" w:cstheme="majorBidi"/>
          <w:szCs w:val="24"/>
        </w:rPr>
        <w:t>omandamine on seotud rahapesu või terrorismi rahastamisega või selle katsega või et olulise osaluse omandamine suurendab selliseid riske;</w:t>
      </w:r>
    </w:p>
    <w:p w14:paraId="6EA7E0F7" w14:textId="77777777" w:rsidR="00545DA2" w:rsidRDefault="00545DA2" w:rsidP="00545DA2">
      <w:pPr>
        <w:spacing w:after="0" w:line="240" w:lineRule="auto"/>
        <w:jc w:val="both"/>
        <w:rPr>
          <w:rFonts w:asciiTheme="majorBidi" w:hAnsiTheme="majorBidi" w:cstheme="majorBidi"/>
          <w:szCs w:val="24"/>
        </w:rPr>
      </w:pPr>
      <w:r w:rsidRPr="00E1732A">
        <w:rPr>
          <w:rFonts w:asciiTheme="majorBidi" w:hAnsiTheme="majorBidi" w:cstheme="majorBidi"/>
          <w:szCs w:val="24"/>
        </w:rPr>
        <w:t>5) kelle suhtes ei kohaldata rahvusvahelist sanktsiooni rahvusvahelise sanktsiooni seaduse tähenduses.</w:t>
      </w:r>
    </w:p>
    <w:p w14:paraId="6AAE5ACB" w14:textId="77777777" w:rsidR="00545DA2" w:rsidRDefault="00545DA2" w:rsidP="00545DA2">
      <w:pPr>
        <w:spacing w:after="0" w:line="240" w:lineRule="auto"/>
        <w:jc w:val="both"/>
        <w:rPr>
          <w:rFonts w:asciiTheme="majorBidi" w:hAnsiTheme="majorBidi" w:cstheme="majorBidi"/>
          <w:szCs w:val="24"/>
        </w:rPr>
      </w:pPr>
    </w:p>
    <w:p w14:paraId="396E6608" w14:textId="6AC22885" w:rsidR="00545DA2" w:rsidRDefault="00545DA2" w:rsidP="00545DA2">
      <w:pPr>
        <w:spacing w:after="0" w:line="240" w:lineRule="auto"/>
        <w:jc w:val="both"/>
        <w:rPr>
          <w:rFonts w:asciiTheme="majorBidi" w:hAnsiTheme="majorBidi" w:cstheme="majorBidi"/>
          <w:szCs w:val="24"/>
        </w:rPr>
      </w:pPr>
      <w:r w:rsidRPr="00545DA2">
        <w:rPr>
          <w:rFonts w:asciiTheme="majorBidi" w:hAnsiTheme="majorBidi" w:cstheme="majorBidi"/>
          <w:b/>
          <w:bCs/>
          <w:szCs w:val="24"/>
        </w:rPr>
        <w:t>Lõige 2</w:t>
      </w:r>
      <w:r>
        <w:rPr>
          <w:rFonts w:asciiTheme="majorBidi" w:hAnsiTheme="majorBidi" w:cstheme="majorBidi"/>
          <w:szCs w:val="24"/>
        </w:rPr>
        <w:t xml:space="preserve"> sätestab laitmatu maine sisu. </w:t>
      </w:r>
      <w:r w:rsidRPr="00E1732A">
        <w:rPr>
          <w:rFonts w:asciiTheme="majorBidi" w:hAnsiTheme="majorBidi" w:cstheme="majorBidi"/>
          <w:szCs w:val="24"/>
        </w:rPr>
        <w:t>Isiku maine ei ole laitmatu, kui Finantsinspektsioon on</w:t>
      </w:r>
      <w:r>
        <w:rPr>
          <w:rFonts w:asciiTheme="majorBidi" w:hAnsiTheme="majorBidi" w:cstheme="majorBidi"/>
          <w:szCs w:val="24"/>
        </w:rPr>
        <w:t xml:space="preserve"> </w:t>
      </w:r>
      <w:r w:rsidRPr="00E1732A">
        <w:rPr>
          <w:rFonts w:asciiTheme="majorBidi" w:hAnsiTheme="majorBidi" w:cstheme="majorBidi"/>
          <w:szCs w:val="24"/>
        </w:rPr>
        <w:t>tuvastanud asjaolud, mis seavad kahtluse alla selle olemasolu või kinnitavad selle puudumist. Finantsinspektsioon arvestab isiku maine hindamisel muu hulgas seda, kas isik on olnud süüteoasjas süüdistatav või kahtlustatav või muul moel seotud süüteoasjaga või isik on toime pannud õigusvastase, pettusliku või usaldust kuritarvitava teo või olnud seotud sellise teoga või selle uurimis- või järelevalvemenetlusega</w:t>
      </w:r>
      <w:r>
        <w:rPr>
          <w:rFonts w:asciiTheme="majorBidi" w:hAnsiTheme="majorBidi" w:cstheme="majorBidi"/>
          <w:szCs w:val="24"/>
        </w:rPr>
        <w:t>.</w:t>
      </w:r>
    </w:p>
    <w:p w14:paraId="15B2F04B" w14:textId="77777777" w:rsidR="00163344" w:rsidRDefault="00163344" w:rsidP="00163344">
      <w:pPr>
        <w:spacing w:after="0" w:line="240" w:lineRule="auto"/>
        <w:jc w:val="both"/>
        <w:rPr>
          <w:rFonts w:asciiTheme="majorBidi" w:hAnsiTheme="majorBidi" w:cstheme="majorBidi"/>
          <w:szCs w:val="24"/>
        </w:rPr>
      </w:pPr>
    </w:p>
    <w:p w14:paraId="6F486B9A" w14:textId="419F5E80" w:rsidR="00163344" w:rsidRDefault="00163344" w:rsidP="00163344">
      <w:pPr>
        <w:spacing w:after="0" w:line="240" w:lineRule="auto"/>
        <w:jc w:val="both"/>
        <w:rPr>
          <w:rFonts w:asciiTheme="majorBidi" w:hAnsiTheme="majorBidi" w:cstheme="majorBidi"/>
          <w:szCs w:val="24"/>
        </w:rPr>
      </w:pPr>
      <w:r w:rsidRPr="00163344">
        <w:rPr>
          <w:rFonts w:asciiTheme="majorBidi" w:hAnsiTheme="majorBidi" w:cstheme="majorBidi"/>
          <w:szCs w:val="24"/>
        </w:rPr>
        <w:t xml:space="preserve">Olulise osaluse menetlus on kaasusepõhine ning hindamise iseloom ja intensiivsus sõltub hinnatavast isikust endast ja temaga seotud asjaoludest. Näiteks laitmatut mainet tõendavaks dokumendiks võib olla kohtulahend, mis tõendab, et kuigi isik oli kohtukaasusega seotud, siis tema seotust asjaga ei tuvastatud või on kohus isiku osas muid tähelepanekuid või järeldusi teinud. Samuti võib selline dokument olla seotud pankrotikaasusega, mis tõendab, et isiku tegevuses pole tuvastatud negatiivseid asjaolusid vms. </w:t>
      </w:r>
    </w:p>
    <w:p w14:paraId="3FC3F39A" w14:textId="77777777" w:rsidR="00163344" w:rsidRPr="00163344" w:rsidRDefault="00163344" w:rsidP="00163344">
      <w:pPr>
        <w:spacing w:after="0" w:line="240" w:lineRule="auto"/>
        <w:jc w:val="both"/>
        <w:rPr>
          <w:rFonts w:asciiTheme="majorBidi" w:hAnsiTheme="majorBidi" w:cstheme="majorBidi"/>
          <w:szCs w:val="24"/>
        </w:rPr>
      </w:pPr>
    </w:p>
    <w:p w14:paraId="4854E536" w14:textId="036CD55D" w:rsidR="00163344" w:rsidRPr="00163344" w:rsidRDefault="00163344" w:rsidP="00163344">
      <w:pPr>
        <w:spacing w:after="0" w:line="240" w:lineRule="auto"/>
        <w:jc w:val="both"/>
        <w:rPr>
          <w:rFonts w:asciiTheme="majorBidi" w:hAnsiTheme="majorBidi" w:cstheme="majorBidi"/>
          <w:szCs w:val="24"/>
        </w:rPr>
      </w:pPr>
      <w:r w:rsidRPr="00163344">
        <w:rPr>
          <w:rFonts w:asciiTheme="majorBidi" w:hAnsiTheme="majorBidi" w:cstheme="majorBidi"/>
          <w:szCs w:val="24"/>
        </w:rPr>
        <w:t xml:space="preserve">Finantsinspektsioon </w:t>
      </w:r>
      <w:r>
        <w:rPr>
          <w:rFonts w:asciiTheme="majorBidi" w:hAnsiTheme="majorBidi" w:cstheme="majorBidi"/>
          <w:szCs w:val="24"/>
        </w:rPr>
        <w:t>on andnud</w:t>
      </w:r>
      <w:r w:rsidRPr="00163344">
        <w:rPr>
          <w:rFonts w:asciiTheme="majorBidi" w:hAnsiTheme="majorBidi" w:cstheme="majorBidi"/>
          <w:szCs w:val="24"/>
        </w:rPr>
        <w:t xml:space="preserve"> juhendid, mille pinnalt saab isik otsustada, millised asjakohased materjalid ta esitab ja kui läbipaistev ta järelevalveasutusega on. </w:t>
      </w:r>
      <w:r>
        <w:rPr>
          <w:rFonts w:asciiTheme="majorBidi" w:hAnsiTheme="majorBidi" w:cstheme="majorBidi"/>
          <w:szCs w:val="24"/>
        </w:rPr>
        <w:t>E</w:t>
      </w:r>
      <w:r w:rsidRPr="00163344">
        <w:rPr>
          <w:rFonts w:asciiTheme="majorBidi" w:hAnsiTheme="majorBidi" w:cstheme="majorBidi"/>
          <w:szCs w:val="24"/>
        </w:rPr>
        <w:t>elnõus sätestatud olulise osaluse menetlus ei ole oma iseloomult midagi uut, vaid põhineb samadel alustel nagu teisteski finantssektorites</w:t>
      </w:r>
      <w:r>
        <w:rPr>
          <w:rFonts w:asciiTheme="majorBidi" w:hAnsiTheme="majorBidi" w:cstheme="majorBidi"/>
          <w:szCs w:val="24"/>
        </w:rPr>
        <w:t xml:space="preserve">, </w:t>
      </w:r>
      <w:r w:rsidRPr="00163344">
        <w:rPr>
          <w:rFonts w:asciiTheme="majorBidi" w:hAnsiTheme="majorBidi" w:cstheme="majorBidi"/>
          <w:szCs w:val="24"/>
        </w:rPr>
        <w:t>kus on järelevalveasutuse poolt kujundatud vastav praktika ning suunised.</w:t>
      </w:r>
    </w:p>
    <w:p w14:paraId="7BEA229A" w14:textId="7E391CE2" w:rsidR="00163344" w:rsidRPr="00163344" w:rsidRDefault="00163344" w:rsidP="00163344">
      <w:pPr>
        <w:spacing w:after="0" w:line="240" w:lineRule="auto"/>
        <w:jc w:val="both"/>
        <w:rPr>
          <w:rFonts w:asciiTheme="majorBidi" w:hAnsiTheme="majorBidi" w:cstheme="majorBidi"/>
          <w:szCs w:val="24"/>
        </w:rPr>
      </w:pPr>
      <w:r>
        <w:rPr>
          <w:rFonts w:asciiTheme="majorBidi" w:hAnsiTheme="majorBidi" w:cstheme="majorBidi"/>
          <w:szCs w:val="24"/>
        </w:rPr>
        <w:t>K</w:t>
      </w:r>
      <w:r w:rsidRPr="00163344">
        <w:rPr>
          <w:rFonts w:asciiTheme="majorBidi" w:hAnsiTheme="majorBidi" w:cstheme="majorBidi"/>
          <w:szCs w:val="24"/>
        </w:rPr>
        <w:t>ui isik, kelle mainet Finantsinspektsioon hindab, on olnud teises EL liikmesriigis finantssektori ettevõtja juht ja teise riigi finantsjärelevalve</w:t>
      </w:r>
      <w:r>
        <w:rPr>
          <w:rFonts w:asciiTheme="majorBidi" w:hAnsiTheme="majorBidi" w:cstheme="majorBidi"/>
          <w:szCs w:val="24"/>
        </w:rPr>
        <w:t>t teostav pädev asutus</w:t>
      </w:r>
      <w:r w:rsidR="007A0705">
        <w:rPr>
          <w:rFonts w:asciiTheme="majorBidi" w:hAnsiTheme="majorBidi" w:cstheme="majorBidi"/>
          <w:szCs w:val="24"/>
        </w:rPr>
        <w:t>k</w:t>
      </w:r>
      <w:r w:rsidRPr="00163344">
        <w:rPr>
          <w:rFonts w:asciiTheme="majorBidi" w:hAnsiTheme="majorBidi" w:cstheme="majorBidi"/>
          <w:szCs w:val="24"/>
        </w:rPr>
        <w:t xml:space="preserve"> on hinnangu andnud, siis Finantsinspektsioon saab küsida seda hinnangut või ka isik ise esitada andmed selle hinnangu kohta. Ehk järelevalveasutused teevad ka sel tasandil omavahel sellistes asjades koostööd.</w:t>
      </w:r>
    </w:p>
    <w:p w14:paraId="23EBFF46" w14:textId="603E73EA" w:rsidR="00163344" w:rsidRDefault="00163344" w:rsidP="00163344">
      <w:pPr>
        <w:spacing w:after="0" w:line="240" w:lineRule="auto"/>
        <w:jc w:val="both"/>
        <w:rPr>
          <w:rFonts w:asciiTheme="majorBidi" w:hAnsiTheme="majorBidi" w:cstheme="majorBidi"/>
          <w:szCs w:val="24"/>
        </w:rPr>
      </w:pPr>
      <w:r w:rsidRPr="00163344">
        <w:rPr>
          <w:rFonts w:asciiTheme="majorBidi" w:hAnsiTheme="majorBidi" w:cstheme="majorBidi"/>
          <w:szCs w:val="24"/>
        </w:rPr>
        <w:t>Kokkuvõtvalt on olulise osaluse menetlus kaasusepõhine ja uuritakse neid asjaolusid lähemalt, mis probleeme või kahtlusi tekitavad.</w:t>
      </w:r>
    </w:p>
    <w:p w14:paraId="4FCC88E0" w14:textId="77777777" w:rsidR="00545DA2" w:rsidRPr="00E1732A" w:rsidRDefault="00545DA2" w:rsidP="00545DA2">
      <w:pPr>
        <w:spacing w:after="0" w:line="240" w:lineRule="auto"/>
        <w:jc w:val="both"/>
        <w:rPr>
          <w:rFonts w:asciiTheme="majorBidi" w:hAnsiTheme="majorBidi" w:cstheme="majorBidi"/>
          <w:szCs w:val="24"/>
        </w:rPr>
      </w:pPr>
    </w:p>
    <w:p w14:paraId="6E3B6762" w14:textId="77777777" w:rsidR="002C6EE8" w:rsidRDefault="006673D9" w:rsidP="00DF3708">
      <w:pPr>
        <w:spacing w:after="0" w:line="240" w:lineRule="auto"/>
        <w:jc w:val="both"/>
        <w:rPr>
          <w:rFonts w:asciiTheme="majorBidi" w:hAnsiTheme="majorBidi" w:cstheme="majorBidi"/>
          <w:b/>
          <w:bCs/>
          <w:szCs w:val="24"/>
        </w:rPr>
      </w:pPr>
      <w:r w:rsidRPr="000536A7">
        <w:rPr>
          <w:rFonts w:asciiTheme="majorBidi" w:hAnsiTheme="majorBidi" w:cstheme="majorBidi"/>
          <w:b/>
          <w:bCs/>
          <w:szCs w:val="24"/>
        </w:rPr>
        <w:t xml:space="preserve">Paragrahv </w:t>
      </w:r>
      <w:r w:rsidR="00891ACF">
        <w:rPr>
          <w:rFonts w:asciiTheme="majorBidi" w:hAnsiTheme="majorBidi" w:cstheme="majorBidi"/>
          <w:b/>
          <w:bCs/>
          <w:szCs w:val="24"/>
        </w:rPr>
        <w:t>1</w:t>
      </w:r>
      <w:r w:rsidRPr="000536A7">
        <w:rPr>
          <w:rFonts w:asciiTheme="majorBidi" w:hAnsiTheme="majorBidi" w:cstheme="majorBidi"/>
          <w:b/>
          <w:bCs/>
          <w:szCs w:val="24"/>
        </w:rPr>
        <w:t>8</w:t>
      </w:r>
      <w:r w:rsidR="002C6EE8">
        <w:rPr>
          <w:rFonts w:asciiTheme="majorBidi" w:hAnsiTheme="majorBidi" w:cstheme="majorBidi"/>
          <w:b/>
          <w:bCs/>
          <w:szCs w:val="24"/>
        </w:rPr>
        <w:t xml:space="preserve"> –</w:t>
      </w:r>
      <w:r w:rsidRPr="000536A7">
        <w:rPr>
          <w:rFonts w:asciiTheme="majorBidi" w:hAnsiTheme="majorBidi" w:cstheme="majorBidi"/>
          <w:b/>
          <w:bCs/>
          <w:szCs w:val="24"/>
        </w:rPr>
        <w:t xml:space="preserve"> Finantsinspektsiooni teavitamine osaluse omandamisest</w:t>
      </w:r>
    </w:p>
    <w:p w14:paraId="2C5726E7" w14:textId="70AD0C17" w:rsidR="006673D9" w:rsidRPr="002C6EE8" w:rsidRDefault="002C6EE8" w:rsidP="00DF3708">
      <w:pPr>
        <w:spacing w:after="0" w:line="240" w:lineRule="auto"/>
        <w:jc w:val="both"/>
        <w:rPr>
          <w:rFonts w:asciiTheme="majorBidi" w:hAnsiTheme="majorBidi" w:cstheme="majorBidi"/>
          <w:b/>
          <w:bCs/>
          <w:szCs w:val="24"/>
        </w:rPr>
      </w:pPr>
      <w:r w:rsidRPr="002C6EE8">
        <w:rPr>
          <w:rFonts w:asciiTheme="majorBidi" w:hAnsiTheme="majorBidi" w:cstheme="majorBidi"/>
          <w:szCs w:val="24"/>
        </w:rPr>
        <w:t>Normi</w:t>
      </w:r>
      <w:r>
        <w:rPr>
          <w:rFonts w:asciiTheme="majorBidi" w:hAnsiTheme="majorBidi" w:cstheme="majorBidi"/>
          <w:szCs w:val="24"/>
        </w:rPr>
        <w:t>ga sätestatakse</w:t>
      </w:r>
      <w:r w:rsidR="006673D9" w:rsidRPr="000536A7">
        <w:rPr>
          <w:rFonts w:asciiTheme="majorBidi" w:hAnsiTheme="majorBidi" w:cstheme="majorBidi"/>
          <w:szCs w:val="24"/>
        </w:rPr>
        <w:t xml:space="preserve"> reeglid, kuidas toimub Finantsinspektsiooni teavitamine olulise osaluse omandamisest või suurendamisest. </w:t>
      </w:r>
    </w:p>
    <w:p w14:paraId="0CD3ABF2" w14:textId="77777777" w:rsidR="002C6EE8" w:rsidRDefault="002C6EE8" w:rsidP="00DF3708">
      <w:pPr>
        <w:spacing w:after="0" w:line="240" w:lineRule="auto"/>
        <w:jc w:val="both"/>
        <w:rPr>
          <w:rFonts w:asciiTheme="majorBidi" w:hAnsiTheme="majorBidi" w:cstheme="majorBidi"/>
          <w:b/>
          <w:bCs/>
          <w:szCs w:val="24"/>
        </w:rPr>
      </w:pPr>
    </w:p>
    <w:p w14:paraId="08EEB0C1" w14:textId="379C4016" w:rsidR="006673D9" w:rsidRPr="000536A7" w:rsidRDefault="006673D9"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 1</w:t>
      </w:r>
      <w:r w:rsidRPr="000536A7">
        <w:rPr>
          <w:rFonts w:asciiTheme="majorBidi" w:hAnsiTheme="majorBidi" w:cstheme="majorBidi"/>
          <w:szCs w:val="24"/>
        </w:rPr>
        <w:t xml:space="preserve"> kohaselt </w:t>
      </w:r>
      <w:r w:rsidR="008866ED">
        <w:rPr>
          <w:rFonts w:asciiTheme="majorBidi" w:hAnsiTheme="majorBidi" w:cstheme="majorBidi"/>
          <w:szCs w:val="24"/>
        </w:rPr>
        <w:t>teavitab</w:t>
      </w:r>
      <w:r w:rsidRPr="000536A7">
        <w:rPr>
          <w:rFonts w:asciiTheme="majorBidi" w:hAnsiTheme="majorBidi" w:cstheme="majorBidi"/>
          <w:szCs w:val="24"/>
        </w:rPr>
        <w:t xml:space="preserve"> olulist osalust omandav või suurendav isik ehk omandaja Finantsinspektsiooni ning esitab järgmises paragrahvis nõutud andmed ja dokumendid. </w:t>
      </w:r>
      <w:r w:rsidRPr="008866ED">
        <w:rPr>
          <w:rFonts w:asciiTheme="majorBidi" w:hAnsiTheme="majorBidi" w:cstheme="majorBidi"/>
          <w:b/>
          <w:bCs/>
          <w:szCs w:val="24"/>
        </w:rPr>
        <w:t>Lõige 2</w:t>
      </w:r>
      <w:r w:rsidRPr="000536A7">
        <w:rPr>
          <w:rFonts w:asciiTheme="majorBidi" w:hAnsiTheme="majorBidi" w:cstheme="majorBidi"/>
          <w:szCs w:val="24"/>
        </w:rPr>
        <w:t xml:space="preserve"> täpsustab, et käesolevas peatükis sätestatut kohaldatakse ka juhul, kui isiku osalus suureneb muu sündmuse või tehingu tulemusel või kui </w:t>
      </w:r>
      <w:r w:rsidR="00DC464F">
        <w:rPr>
          <w:rFonts w:asciiTheme="majorBidi" w:hAnsiTheme="majorBidi" w:cstheme="majorBidi"/>
          <w:szCs w:val="24"/>
        </w:rPr>
        <w:t>registripidaja</w:t>
      </w:r>
      <w:r w:rsidRPr="000536A7">
        <w:rPr>
          <w:rFonts w:asciiTheme="majorBidi" w:hAnsiTheme="majorBidi" w:cstheme="majorBidi"/>
          <w:szCs w:val="24"/>
        </w:rPr>
        <w:t xml:space="preserve"> muutub selle sündmuse või tehingu tõttu tema kontrollitavaks äriühinguks. </w:t>
      </w:r>
      <w:r w:rsidR="008866ED">
        <w:rPr>
          <w:rFonts w:asciiTheme="majorBidi" w:hAnsiTheme="majorBidi" w:cstheme="majorBidi"/>
          <w:szCs w:val="24"/>
        </w:rPr>
        <w:t>Siin</w:t>
      </w:r>
      <w:r w:rsidRPr="000536A7">
        <w:rPr>
          <w:rFonts w:asciiTheme="majorBidi" w:hAnsiTheme="majorBidi" w:cstheme="majorBidi"/>
          <w:szCs w:val="24"/>
        </w:rPr>
        <w:t xml:space="preserve"> mõeldakse eeskätt olukordi, kus olulise osaluse omandamine äriühingus ei pruukinud olla omaette eesmärk, näiteks osaluse omandamine pärimise teel või muul sarnasel moel. </w:t>
      </w:r>
    </w:p>
    <w:p w14:paraId="6D623E54" w14:textId="77777777" w:rsidR="008866ED" w:rsidRDefault="008866ED" w:rsidP="00DF3708">
      <w:pPr>
        <w:spacing w:after="0" w:line="240" w:lineRule="auto"/>
        <w:jc w:val="both"/>
        <w:rPr>
          <w:rFonts w:asciiTheme="majorBidi" w:hAnsiTheme="majorBidi" w:cstheme="majorBidi"/>
          <w:b/>
          <w:bCs/>
          <w:szCs w:val="24"/>
        </w:rPr>
      </w:pPr>
    </w:p>
    <w:p w14:paraId="47FF9C7A" w14:textId="07B95E45" w:rsidR="006673D9" w:rsidRPr="000536A7" w:rsidRDefault="006673D9"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 xml:space="preserve">Lõige 3 </w:t>
      </w:r>
      <w:r w:rsidRPr="000536A7">
        <w:rPr>
          <w:rFonts w:asciiTheme="majorBidi" w:hAnsiTheme="majorBidi" w:cstheme="majorBidi"/>
          <w:szCs w:val="24"/>
        </w:rPr>
        <w:t>sätestab, et Finantsinspektsioon peab viie tööpäeva jooksul omandajale kirjalikult edastama kinnituse selle kohta, et ta on omandamise soovi teate ning hindamiseks vajalikud andmed ja dokumendid kätte saanud. Omandajale tuleb edastada kirjalik kinnitus teabe kättesaamise kohta ka juhul, kui Finantsinspektsioon on palunud omandajalt lisaandmeid- ja dokumente, mis on vajalikud hindamise lõpuleviimiseks. Samuti antakse omandajale teada menetlustähtaja võimalik lõppkuupäev.</w:t>
      </w:r>
    </w:p>
    <w:p w14:paraId="73D36ADD" w14:textId="77777777" w:rsidR="006673D9" w:rsidRDefault="006673D9" w:rsidP="00DF3708">
      <w:pPr>
        <w:spacing w:after="0" w:line="240" w:lineRule="auto"/>
        <w:jc w:val="both"/>
        <w:rPr>
          <w:rFonts w:asciiTheme="majorBidi" w:hAnsiTheme="majorBidi" w:cstheme="majorBidi"/>
          <w:szCs w:val="24"/>
        </w:rPr>
      </w:pPr>
    </w:p>
    <w:p w14:paraId="01B21E6E" w14:textId="0A0338D7" w:rsidR="008866ED" w:rsidRDefault="008866ED"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 xml:space="preserve">Paragrahv </w:t>
      </w:r>
      <w:r w:rsidR="00E30BF8">
        <w:rPr>
          <w:rFonts w:asciiTheme="majorBidi" w:hAnsiTheme="majorBidi" w:cstheme="majorBidi"/>
          <w:b/>
          <w:bCs/>
          <w:szCs w:val="24"/>
        </w:rPr>
        <w:t>1</w:t>
      </w:r>
      <w:r w:rsidRPr="000536A7">
        <w:rPr>
          <w:rFonts w:asciiTheme="majorBidi" w:hAnsiTheme="majorBidi" w:cstheme="majorBidi"/>
          <w:b/>
          <w:bCs/>
          <w:szCs w:val="24"/>
        </w:rPr>
        <w:t>9</w:t>
      </w:r>
      <w:r>
        <w:rPr>
          <w:rFonts w:asciiTheme="majorBidi" w:hAnsiTheme="majorBidi" w:cstheme="majorBidi"/>
          <w:b/>
          <w:bCs/>
          <w:szCs w:val="24"/>
        </w:rPr>
        <w:t xml:space="preserve"> – o</w:t>
      </w:r>
      <w:r w:rsidRPr="000536A7">
        <w:rPr>
          <w:rFonts w:asciiTheme="majorBidi" w:hAnsiTheme="majorBidi" w:cstheme="majorBidi"/>
          <w:b/>
          <w:bCs/>
          <w:szCs w:val="24"/>
        </w:rPr>
        <w:t>saluse omandamisest teavitamisel Finantsinspektsioonile esitatavad andmed</w:t>
      </w:r>
      <w:r w:rsidRPr="000536A7">
        <w:rPr>
          <w:rFonts w:asciiTheme="majorBidi" w:hAnsiTheme="majorBidi" w:cstheme="majorBidi"/>
          <w:szCs w:val="24"/>
        </w:rPr>
        <w:t xml:space="preserve"> </w:t>
      </w:r>
    </w:p>
    <w:p w14:paraId="57B93699" w14:textId="33CEF410" w:rsidR="008866ED" w:rsidRPr="008866ED" w:rsidRDefault="008866ED" w:rsidP="00DF3708">
      <w:pPr>
        <w:spacing w:after="0" w:line="240" w:lineRule="auto"/>
        <w:jc w:val="both"/>
        <w:rPr>
          <w:rFonts w:asciiTheme="majorBidi" w:hAnsiTheme="majorBidi" w:cstheme="majorBidi"/>
          <w:b/>
          <w:bCs/>
          <w:szCs w:val="24"/>
        </w:rPr>
      </w:pPr>
      <w:r w:rsidRPr="008866ED">
        <w:rPr>
          <w:rFonts w:asciiTheme="majorBidi" w:hAnsiTheme="majorBidi" w:cstheme="majorBidi"/>
          <w:b/>
          <w:bCs/>
          <w:szCs w:val="24"/>
        </w:rPr>
        <w:t xml:space="preserve">Lõikes 1 </w:t>
      </w:r>
      <w:r>
        <w:rPr>
          <w:rFonts w:asciiTheme="majorBidi" w:hAnsiTheme="majorBidi" w:cstheme="majorBidi"/>
          <w:szCs w:val="24"/>
        </w:rPr>
        <w:t xml:space="preserve">loetletakse </w:t>
      </w:r>
      <w:r w:rsidRPr="000536A7">
        <w:rPr>
          <w:rFonts w:asciiTheme="majorBidi" w:hAnsiTheme="majorBidi" w:cstheme="majorBidi"/>
          <w:szCs w:val="24"/>
        </w:rPr>
        <w:t>osaluse omandamisest teavitamisel Finantsinspektsioonile esitatavate andme</w:t>
      </w:r>
      <w:r>
        <w:rPr>
          <w:rFonts w:asciiTheme="majorBidi" w:hAnsiTheme="majorBidi" w:cstheme="majorBidi"/>
          <w:szCs w:val="24"/>
        </w:rPr>
        <w:t>d</w:t>
      </w:r>
      <w:r w:rsidRPr="000536A7">
        <w:rPr>
          <w:rFonts w:asciiTheme="majorBidi" w:hAnsiTheme="majorBidi" w:cstheme="majorBidi"/>
          <w:szCs w:val="24"/>
        </w:rPr>
        <w:t xml:space="preserve">. </w:t>
      </w:r>
    </w:p>
    <w:p w14:paraId="3546DF61" w14:textId="77777777" w:rsidR="008866ED" w:rsidRDefault="008866ED" w:rsidP="00DF3708">
      <w:pPr>
        <w:spacing w:after="0" w:line="240" w:lineRule="auto"/>
        <w:jc w:val="both"/>
        <w:rPr>
          <w:rFonts w:asciiTheme="majorBidi" w:hAnsiTheme="majorBidi" w:cstheme="majorBidi"/>
          <w:szCs w:val="24"/>
        </w:rPr>
      </w:pPr>
    </w:p>
    <w:p w14:paraId="7770663E" w14:textId="2575DA5D" w:rsidR="008866ED" w:rsidRPr="000536A7" w:rsidRDefault="008866ED"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Punkti 1 kohaselt tuleb Finantsinspektsiooni teavitada äriühingu nimest, milles olulist osalust omandatakse, suurendatakse või mis muudetakse omandaja kontrollitavaks, ja selles äriühingus omandatava osaluse suurus. </w:t>
      </w:r>
    </w:p>
    <w:p w14:paraId="09034CB9" w14:textId="77777777" w:rsidR="008866ED" w:rsidRDefault="008866ED" w:rsidP="00DF3708">
      <w:pPr>
        <w:spacing w:after="0" w:line="240" w:lineRule="auto"/>
        <w:jc w:val="both"/>
        <w:rPr>
          <w:rFonts w:asciiTheme="majorBidi" w:hAnsiTheme="majorBidi" w:cstheme="majorBidi"/>
          <w:szCs w:val="24"/>
        </w:rPr>
      </w:pPr>
    </w:p>
    <w:p w14:paraId="2E0F507C" w14:textId="7AF44B8D" w:rsidR="008866ED" w:rsidRPr="000536A7" w:rsidRDefault="008866ED"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Punkti 2 kohaselt tuleb esitada omandatava äriühingu kirjeldus, mis sisaldab muu hulgas aktsionäride nimekirja, millest nähtub igale aktsionärile kuuluvate aktsiate arv, või osanike nimekiri, millest nähtub igale osanikule kuuluva osa nominaalväärtus, ning andmed omandaja omandatavate või talle varem kuulunud aktsiate või osade tüübi või osa suuruse ja häälte arvu kohta. </w:t>
      </w:r>
    </w:p>
    <w:p w14:paraId="2FA7F236" w14:textId="77777777" w:rsidR="008866ED" w:rsidRDefault="008866ED" w:rsidP="00DF3708">
      <w:pPr>
        <w:spacing w:after="0" w:line="240" w:lineRule="auto"/>
        <w:jc w:val="both"/>
        <w:rPr>
          <w:rFonts w:asciiTheme="majorBidi" w:hAnsiTheme="majorBidi" w:cstheme="majorBidi"/>
          <w:szCs w:val="24"/>
        </w:rPr>
      </w:pPr>
    </w:p>
    <w:p w14:paraId="04C4A0A5" w14:textId="092E543F" w:rsidR="008866ED" w:rsidRDefault="008866ED"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Punkti 3 kohaselt tuleb esitada andmed füüsilisest isikust omandaja kohta, sh elulookirjeldus, mis sisaldab omandaja nime, elukohta, senist haridus-, töö- ja teenistuskäiku ning isikukoodi või selle puudumise korral sünniaega ja -kohta. </w:t>
      </w:r>
    </w:p>
    <w:p w14:paraId="50D649F9" w14:textId="77777777" w:rsidR="009D5960" w:rsidRDefault="009D5960" w:rsidP="00DF3708">
      <w:pPr>
        <w:spacing w:after="0" w:line="240" w:lineRule="auto"/>
        <w:jc w:val="both"/>
        <w:rPr>
          <w:rFonts w:asciiTheme="majorBidi" w:hAnsiTheme="majorBidi" w:cstheme="majorBidi"/>
          <w:szCs w:val="24"/>
        </w:rPr>
      </w:pPr>
    </w:p>
    <w:p w14:paraId="1C8F778C" w14:textId="5162A810" w:rsidR="008866ED" w:rsidRPr="000536A7" w:rsidRDefault="008866ED"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Kui omandajaks on juriidiline isik, siis tuleb esitada omandaja osanike või aktsionäride või liikmete nimekiri ning andmed igale aktsionärile või liikmele kuuluvate aktsiate või osa suuruse kohta ja häälte arv (punkt 4). </w:t>
      </w:r>
    </w:p>
    <w:p w14:paraId="4DCF9A44" w14:textId="77777777" w:rsidR="008866ED" w:rsidRDefault="008866ED" w:rsidP="00DF3708">
      <w:pPr>
        <w:spacing w:after="0" w:line="240" w:lineRule="auto"/>
        <w:jc w:val="both"/>
        <w:rPr>
          <w:rFonts w:asciiTheme="majorBidi" w:hAnsiTheme="majorBidi" w:cstheme="majorBidi"/>
          <w:szCs w:val="24"/>
        </w:rPr>
      </w:pPr>
    </w:p>
    <w:p w14:paraId="46E9E8CF" w14:textId="52870150" w:rsidR="008866ED" w:rsidRPr="000536A7" w:rsidRDefault="008866ED" w:rsidP="00DF3708">
      <w:pPr>
        <w:spacing w:after="0" w:line="240" w:lineRule="auto"/>
        <w:jc w:val="both"/>
        <w:rPr>
          <w:rFonts w:asciiTheme="majorBidi" w:hAnsiTheme="majorBidi" w:cstheme="majorBidi"/>
          <w:szCs w:val="24"/>
        </w:rPr>
      </w:pPr>
      <w:r>
        <w:rPr>
          <w:rFonts w:asciiTheme="majorBidi" w:hAnsiTheme="majorBidi" w:cstheme="majorBidi"/>
          <w:szCs w:val="24"/>
        </w:rPr>
        <w:t>P</w:t>
      </w:r>
      <w:r w:rsidRPr="000536A7">
        <w:rPr>
          <w:rFonts w:asciiTheme="majorBidi" w:hAnsiTheme="majorBidi" w:cstheme="majorBidi"/>
          <w:szCs w:val="24"/>
        </w:rPr>
        <w:t xml:space="preserve">unkti 5 kohaselt tuleb esitada juriidilisest isikust omandaja nimetus, asukoht, registrikood, registritunnistuse kinnitatud ärakiri ja põhikirja olemasolu korral selle ärakiri. </w:t>
      </w:r>
    </w:p>
    <w:p w14:paraId="5A8AAD05" w14:textId="77777777" w:rsidR="008866ED" w:rsidRDefault="008866ED" w:rsidP="00DF3708">
      <w:pPr>
        <w:spacing w:after="0" w:line="240" w:lineRule="auto"/>
        <w:jc w:val="both"/>
        <w:rPr>
          <w:rFonts w:asciiTheme="majorBidi" w:hAnsiTheme="majorBidi" w:cstheme="majorBidi"/>
          <w:szCs w:val="24"/>
        </w:rPr>
      </w:pPr>
    </w:p>
    <w:p w14:paraId="16953AD2" w14:textId="47E0BF55" w:rsidR="008866ED" w:rsidRPr="000536A7" w:rsidRDefault="008866ED"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Punktis 6 sätestatakse kohustus esitada andmed juriidilisest isikust omandaja juhtorganite liikmete kohta, mis sisaldavad neist igaühe ees- ja perekonnanime, isikukoodi või selle puudumise korral sünniaega ja -koht, senist haridus-, töö- ja teenistuskäiku, ning nende isikute usaldusväärsust, kogemusi, kompetentsust ja laitmatut mainet kinnitavad dokumendid. Kokkuvõttes on vajalik isiku täpne identifitseerimine – samanimelisi isikuid, kes sündinud ka samal kuupäeval võib praktikas esineda. Seega on oluline ka sünnikoha teadmine. On üsna tavaline, et välisriigis väljaantud isikut tõendaval dokumendis on kirjas isiku sünnikoht</w:t>
      </w:r>
      <w:r w:rsidR="00190A6F">
        <w:rPr>
          <w:rFonts w:asciiTheme="majorBidi" w:hAnsiTheme="majorBidi" w:cstheme="majorBidi"/>
          <w:szCs w:val="24"/>
        </w:rPr>
        <w:t>.</w:t>
      </w:r>
    </w:p>
    <w:p w14:paraId="7913C3ED" w14:textId="77777777" w:rsidR="00190A6F" w:rsidRDefault="00190A6F" w:rsidP="00DF3708">
      <w:pPr>
        <w:spacing w:after="0" w:line="240" w:lineRule="auto"/>
        <w:jc w:val="both"/>
        <w:rPr>
          <w:rFonts w:asciiTheme="majorBidi" w:hAnsiTheme="majorBidi" w:cstheme="majorBidi"/>
          <w:szCs w:val="24"/>
        </w:rPr>
      </w:pPr>
    </w:p>
    <w:p w14:paraId="75FE5A29" w14:textId="1B431F48" w:rsidR="008866ED" w:rsidRDefault="008866ED"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Olulise osaluse menetlus on kaasusepõhine ning hindamise iseloom ja intensiivsus sõltub hinnatavast isikust endast ja temaga seotud asjaoludest. Näiteks laitmatut mainet tõendavaks dokumendiks võib olla kohtulahend, mis tõendab, et kuigi isik oli kohtukaasusega seotud, siis tema seotust asjaga ei tuvastatud või on kohus isiku osas muid tähelepanekuid või järeldusi teinud. Samuti võib selline dokument olla seotud pankrotikaasusega, mis tõendab, et isiku tegevuses pole tuvastatud negatiivseid asjaolusid vms. </w:t>
      </w:r>
    </w:p>
    <w:p w14:paraId="3C43351B" w14:textId="77777777" w:rsidR="008866ED" w:rsidRPr="000536A7" w:rsidRDefault="008866ED" w:rsidP="00DF3708">
      <w:pPr>
        <w:spacing w:after="0" w:line="240" w:lineRule="auto"/>
        <w:jc w:val="both"/>
        <w:rPr>
          <w:rFonts w:asciiTheme="majorBidi" w:hAnsiTheme="majorBidi" w:cstheme="majorBidi"/>
          <w:szCs w:val="24"/>
        </w:rPr>
      </w:pPr>
    </w:p>
    <w:p w14:paraId="39D5C8DC" w14:textId="150C1691" w:rsidR="008866ED" w:rsidRPr="000536A7" w:rsidRDefault="008866ED"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Seega, mi</w:t>
      </w:r>
      <w:r w:rsidR="00190A6F">
        <w:rPr>
          <w:rFonts w:asciiTheme="majorBidi" w:hAnsiTheme="majorBidi" w:cstheme="majorBidi"/>
          <w:szCs w:val="24"/>
        </w:rPr>
        <w:t>llised</w:t>
      </w:r>
      <w:r w:rsidRPr="000536A7">
        <w:rPr>
          <w:rFonts w:asciiTheme="majorBidi" w:hAnsiTheme="majorBidi" w:cstheme="majorBidi"/>
          <w:szCs w:val="24"/>
        </w:rPr>
        <w:t xml:space="preserve"> dokumendid isik menetluses esitab sõltub </w:t>
      </w:r>
      <w:r w:rsidR="00190A6F">
        <w:rPr>
          <w:rFonts w:asciiTheme="majorBidi" w:hAnsiTheme="majorBidi" w:cstheme="majorBidi"/>
          <w:szCs w:val="24"/>
        </w:rPr>
        <w:t>temast</w:t>
      </w:r>
      <w:r w:rsidRPr="000536A7">
        <w:rPr>
          <w:rFonts w:asciiTheme="majorBidi" w:hAnsiTheme="majorBidi" w:cstheme="majorBidi"/>
          <w:szCs w:val="24"/>
        </w:rPr>
        <w:t xml:space="preserve">, sest </w:t>
      </w:r>
      <w:bookmarkStart w:id="12" w:name="_Hlk155969990"/>
      <w:r w:rsidRPr="000536A7">
        <w:rPr>
          <w:rFonts w:asciiTheme="majorBidi" w:hAnsiTheme="majorBidi" w:cstheme="majorBidi"/>
          <w:szCs w:val="24"/>
        </w:rPr>
        <w:t>Finantsinspektsioon</w:t>
      </w:r>
      <w:bookmarkEnd w:id="12"/>
      <w:r w:rsidRPr="000536A7">
        <w:rPr>
          <w:rFonts w:asciiTheme="majorBidi" w:hAnsiTheme="majorBidi" w:cstheme="majorBidi"/>
          <w:szCs w:val="24"/>
        </w:rPr>
        <w:t xml:space="preserve"> ei pruugi teada, mis teave võib oluline olla hinnangu andmise jaoks. Lisaks seadusele on Finantsinspektsioon ja E</w:t>
      </w:r>
      <w:r w:rsidR="00190A6F">
        <w:rPr>
          <w:rFonts w:asciiTheme="majorBidi" w:hAnsiTheme="majorBidi" w:cstheme="majorBidi"/>
          <w:szCs w:val="24"/>
        </w:rPr>
        <w:t xml:space="preserve">uroopa </w:t>
      </w:r>
      <w:r w:rsidRPr="000536A7">
        <w:rPr>
          <w:rFonts w:asciiTheme="majorBidi" w:hAnsiTheme="majorBidi" w:cstheme="majorBidi"/>
          <w:szCs w:val="24"/>
        </w:rPr>
        <w:t>L</w:t>
      </w:r>
      <w:r w:rsidR="00190A6F">
        <w:rPr>
          <w:rFonts w:asciiTheme="majorBidi" w:hAnsiTheme="majorBidi" w:cstheme="majorBidi"/>
          <w:szCs w:val="24"/>
        </w:rPr>
        <w:t>iidu</w:t>
      </w:r>
      <w:r w:rsidRPr="000536A7">
        <w:rPr>
          <w:rFonts w:asciiTheme="majorBidi" w:hAnsiTheme="majorBidi" w:cstheme="majorBidi"/>
          <w:szCs w:val="24"/>
        </w:rPr>
        <w:t xml:space="preserve"> vastavate </w:t>
      </w:r>
      <w:r w:rsidR="006E6288">
        <w:rPr>
          <w:rFonts w:asciiTheme="majorBidi" w:hAnsiTheme="majorBidi" w:cstheme="majorBidi"/>
          <w:szCs w:val="24"/>
        </w:rPr>
        <w:t>institutsioonide</w:t>
      </w:r>
      <w:r w:rsidR="0071547C" w:rsidRPr="0071547C">
        <w:t xml:space="preserve"> </w:t>
      </w:r>
      <w:r w:rsidR="0071547C" w:rsidRPr="0071547C">
        <w:rPr>
          <w:rFonts w:asciiTheme="majorBidi" w:hAnsiTheme="majorBidi" w:cstheme="majorBidi"/>
          <w:szCs w:val="24"/>
        </w:rPr>
        <w:t xml:space="preserve"> </w:t>
      </w:r>
      <w:r w:rsidRPr="000536A7">
        <w:rPr>
          <w:rFonts w:asciiTheme="majorBidi" w:hAnsiTheme="majorBidi" w:cstheme="majorBidi"/>
          <w:szCs w:val="24"/>
        </w:rPr>
        <w:t>antud vastavad juhendid</w:t>
      </w:r>
      <w:r w:rsidR="0071547C">
        <w:rPr>
          <w:rFonts w:asciiTheme="majorBidi" w:hAnsiTheme="majorBidi" w:cstheme="majorBidi"/>
          <w:szCs w:val="24"/>
        </w:rPr>
        <w:t xml:space="preserve"> </w:t>
      </w:r>
      <w:r w:rsidR="0071547C">
        <w:t>(</w:t>
      </w:r>
      <w:r w:rsidR="0071547C" w:rsidRPr="0071547C">
        <w:rPr>
          <w:rFonts w:asciiTheme="majorBidi" w:hAnsiTheme="majorBidi" w:cstheme="majorBidi"/>
          <w:szCs w:val="24"/>
        </w:rPr>
        <w:t>Euroopa Pangandusjärelevalve ja Euroopa Väärtpaberiturujärelevalve Asutus</w:t>
      </w:r>
      <w:r w:rsidR="0071547C">
        <w:rPr>
          <w:rFonts w:asciiTheme="majorBidi" w:hAnsiTheme="majorBidi" w:cstheme="majorBidi"/>
          <w:szCs w:val="24"/>
        </w:rPr>
        <w:t>e „</w:t>
      </w:r>
      <w:r w:rsidR="0071547C" w:rsidRPr="0071547C">
        <w:rPr>
          <w:rFonts w:asciiTheme="majorBidi" w:hAnsiTheme="majorBidi" w:cstheme="majorBidi"/>
          <w:szCs w:val="24"/>
        </w:rPr>
        <w:t>Suunised juhtorgani liikmete ja võtmeisikute sobivuse hindamise kohta“ ning selle alusel koostatud Finantsinspektsiooni sobivusmenetluse läbiviimise juhend</w:t>
      </w:r>
      <w:r w:rsidR="0071547C">
        <w:rPr>
          <w:rStyle w:val="Allmrkuseviide"/>
          <w:rFonts w:asciiTheme="majorBidi" w:hAnsiTheme="majorBidi" w:cstheme="majorBidi"/>
          <w:szCs w:val="24"/>
        </w:rPr>
        <w:footnoteReference w:id="130"/>
      </w:r>
      <w:r w:rsidR="0071547C">
        <w:rPr>
          <w:rFonts w:asciiTheme="majorBidi" w:hAnsiTheme="majorBidi" w:cstheme="majorBidi"/>
          <w:szCs w:val="24"/>
        </w:rPr>
        <w:t>)</w:t>
      </w:r>
      <w:r w:rsidRPr="000536A7">
        <w:rPr>
          <w:rFonts w:asciiTheme="majorBidi" w:hAnsiTheme="majorBidi" w:cstheme="majorBidi"/>
          <w:szCs w:val="24"/>
        </w:rPr>
        <w:t>, mille pinnalt saab isik otsustada, millised asjakohased materjalid ta esitab ja kui läbipaistev ta järelevalveasutusega on</w:t>
      </w:r>
      <w:r w:rsidR="0071547C" w:rsidRPr="0071547C">
        <w:rPr>
          <w:rFonts w:asciiTheme="majorBidi" w:hAnsiTheme="majorBidi" w:cstheme="majorBidi"/>
          <w:szCs w:val="24"/>
        </w:rPr>
        <w:t>.</w:t>
      </w:r>
      <w:r w:rsidRPr="000536A7">
        <w:rPr>
          <w:rFonts w:asciiTheme="majorBidi" w:hAnsiTheme="majorBidi" w:cstheme="majorBidi"/>
          <w:szCs w:val="24"/>
        </w:rPr>
        <w:t xml:space="preserve">. </w:t>
      </w:r>
    </w:p>
    <w:p w14:paraId="5BCF4E9C" w14:textId="77777777" w:rsidR="006E6288" w:rsidRDefault="006E6288" w:rsidP="00DF3708">
      <w:pPr>
        <w:spacing w:after="0" w:line="240" w:lineRule="auto"/>
        <w:jc w:val="both"/>
        <w:rPr>
          <w:rFonts w:asciiTheme="majorBidi" w:hAnsiTheme="majorBidi" w:cstheme="majorBidi"/>
          <w:szCs w:val="24"/>
        </w:rPr>
      </w:pPr>
    </w:p>
    <w:p w14:paraId="59878466" w14:textId="7D9E6B6C" w:rsidR="008866ED" w:rsidRDefault="006E6288" w:rsidP="00DF3708">
      <w:pPr>
        <w:spacing w:after="0" w:line="240" w:lineRule="auto"/>
        <w:jc w:val="both"/>
        <w:rPr>
          <w:rFonts w:asciiTheme="majorBidi" w:hAnsiTheme="majorBidi" w:cstheme="majorBidi"/>
          <w:szCs w:val="24"/>
        </w:rPr>
      </w:pPr>
      <w:r>
        <w:rPr>
          <w:rFonts w:asciiTheme="majorBidi" w:hAnsiTheme="majorBidi" w:cstheme="majorBidi"/>
          <w:szCs w:val="24"/>
        </w:rPr>
        <w:t>K</w:t>
      </w:r>
      <w:r w:rsidR="008866ED" w:rsidRPr="000536A7">
        <w:rPr>
          <w:rFonts w:asciiTheme="majorBidi" w:hAnsiTheme="majorBidi" w:cstheme="majorBidi"/>
          <w:szCs w:val="24"/>
        </w:rPr>
        <w:t>ui isik, kelle mainet Finantsinspektsioon hindab, on olnud teises E</w:t>
      </w:r>
      <w:r>
        <w:rPr>
          <w:rFonts w:asciiTheme="majorBidi" w:hAnsiTheme="majorBidi" w:cstheme="majorBidi"/>
          <w:szCs w:val="24"/>
        </w:rPr>
        <w:t>uroopa Liidu</w:t>
      </w:r>
      <w:r w:rsidR="008866ED" w:rsidRPr="000536A7">
        <w:rPr>
          <w:rFonts w:asciiTheme="majorBidi" w:hAnsiTheme="majorBidi" w:cstheme="majorBidi"/>
          <w:szCs w:val="24"/>
        </w:rPr>
        <w:t xml:space="preserve"> liikmesriigis finantssektori ettevõtja juht ja teise riigi finantsjärelevalve on hinnangu andnud, siis Finantsinspektsioon saab küsida seda hinnangut või ka isik ise esitada andmed selle hinnangu kohta. </w:t>
      </w:r>
      <w:r>
        <w:rPr>
          <w:rFonts w:asciiTheme="majorBidi" w:hAnsiTheme="majorBidi" w:cstheme="majorBidi"/>
          <w:szCs w:val="24"/>
        </w:rPr>
        <w:t>J</w:t>
      </w:r>
      <w:r w:rsidR="008866ED" w:rsidRPr="000536A7">
        <w:rPr>
          <w:rFonts w:asciiTheme="majorBidi" w:hAnsiTheme="majorBidi" w:cstheme="majorBidi"/>
          <w:szCs w:val="24"/>
        </w:rPr>
        <w:t>ärelevalveasutused teevad ka sel tasandil omavahel koostööd.</w:t>
      </w:r>
    </w:p>
    <w:p w14:paraId="24D776C0" w14:textId="77777777" w:rsidR="006E6288" w:rsidRDefault="006E6288" w:rsidP="00DF3708">
      <w:pPr>
        <w:spacing w:after="0" w:line="240" w:lineRule="auto"/>
        <w:jc w:val="both"/>
        <w:rPr>
          <w:rFonts w:asciiTheme="majorBidi" w:hAnsiTheme="majorBidi" w:cstheme="majorBidi"/>
          <w:szCs w:val="24"/>
        </w:rPr>
      </w:pPr>
    </w:p>
    <w:p w14:paraId="78A3DA73" w14:textId="421E70BA" w:rsidR="008866ED" w:rsidRDefault="008866ED"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Punkt 7 näeb ette kohustuse esitada kinnitus, et füüsilisest isikust olulise osaluse omandaja või juriidilisest isikust olulise osaluse omandaja või tema juhtorganite liikmete suhtes ei ole kehtestatud rahvusvahelist sanktsiooni. </w:t>
      </w:r>
    </w:p>
    <w:p w14:paraId="2B1575DB" w14:textId="77777777" w:rsidR="006E6288" w:rsidRPr="000536A7" w:rsidRDefault="006E6288" w:rsidP="00DF3708">
      <w:pPr>
        <w:spacing w:after="0" w:line="240" w:lineRule="auto"/>
        <w:jc w:val="both"/>
        <w:rPr>
          <w:rFonts w:asciiTheme="majorBidi" w:hAnsiTheme="majorBidi" w:cstheme="majorBidi"/>
          <w:szCs w:val="24"/>
        </w:rPr>
      </w:pPr>
    </w:p>
    <w:p w14:paraId="41007134" w14:textId="77777777" w:rsidR="008866ED" w:rsidRDefault="008866ED"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Samuti tuleb esitada omandaja ettevõtlustegevuse kirjeldus ning omandamisega seotud isikute majanduslike ja mittemajanduslike huvide kirjeldus (punkt 8). </w:t>
      </w:r>
    </w:p>
    <w:p w14:paraId="35133BF9" w14:textId="77777777" w:rsidR="006E6288" w:rsidRPr="000536A7" w:rsidRDefault="006E6288" w:rsidP="00DF3708">
      <w:pPr>
        <w:spacing w:after="0" w:line="240" w:lineRule="auto"/>
        <w:jc w:val="both"/>
        <w:rPr>
          <w:rFonts w:asciiTheme="majorBidi" w:hAnsiTheme="majorBidi" w:cstheme="majorBidi"/>
          <w:szCs w:val="24"/>
        </w:rPr>
      </w:pPr>
    </w:p>
    <w:p w14:paraId="4903A272" w14:textId="429C3376" w:rsidR="008866ED" w:rsidRDefault="008866ED"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Omandaja peab kinnitama, et füüsilisest isikust olulise osaluse omandaja või juriidilisest isikust olulise osaluse omandaja või tema juhtorganite liikmete puhul ei ole esinenud ega esine asjaolusid, mis seaduse kohaselt välistavad isiku õiguse olla </w:t>
      </w:r>
      <w:r w:rsidR="006E6288">
        <w:rPr>
          <w:rFonts w:asciiTheme="majorBidi" w:hAnsiTheme="majorBidi" w:cstheme="majorBidi"/>
          <w:szCs w:val="24"/>
        </w:rPr>
        <w:t>registripidaja</w:t>
      </w:r>
      <w:r w:rsidRPr="000536A7">
        <w:rPr>
          <w:rFonts w:asciiTheme="majorBidi" w:hAnsiTheme="majorBidi" w:cstheme="majorBidi"/>
          <w:szCs w:val="24"/>
        </w:rPr>
        <w:t xml:space="preserve"> juht (punkt 9). </w:t>
      </w:r>
    </w:p>
    <w:p w14:paraId="26D49A49" w14:textId="77777777" w:rsidR="006E6288" w:rsidRPr="000536A7" w:rsidRDefault="006E6288" w:rsidP="00DF3708">
      <w:pPr>
        <w:spacing w:after="0" w:line="240" w:lineRule="auto"/>
        <w:jc w:val="both"/>
        <w:rPr>
          <w:rFonts w:asciiTheme="majorBidi" w:hAnsiTheme="majorBidi" w:cstheme="majorBidi"/>
          <w:szCs w:val="24"/>
        </w:rPr>
      </w:pPr>
    </w:p>
    <w:p w14:paraId="2B7BBEFD" w14:textId="77777777" w:rsidR="008866ED" w:rsidRDefault="008866ED"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Punkti 10 kohaselt peab Finantsinspektsioonile esitama juriidilisest isikust omandaja kolme viimase majandusaasta aruanded, kui on olemas vastavas ulatuses tegevusajalugu. </w:t>
      </w:r>
    </w:p>
    <w:p w14:paraId="4E6EDFBD" w14:textId="77777777" w:rsidR="006E6288" w:rsidRPr="000536A7" w:rsidRDefault="006E6288" w:rsidP="00DF3708">
      <w:pPr>
        <w:spacing w:after="0" w:line="240" w:lineRule="auto"/>
        <w:jc w:val="both"/>
        <w:rPr>
          <w:rFonts w:asciiTheme="majorBidi" w:hAnsiTheme="majorBidi" w:cstheme="majorBidi"/>
          <w:szCs w:val="24"/>
        </w:rPr>
      </w:pPr>
    </w:p>
    <w:p w14:paraId="466AE2E3" w14:textId="7EE167EC" w:rsidR="008866ED" w:rsidRDefault="008866ED"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Punkti 11 järgi peab konsolideerimisgruppi kuuluva omandaja puhul esitama konsolideerimisgrupi struktuuri kirjelduse koos andmetega sinna kuuluvate äriühingute osaluse suuruse kohta ja konsolideerimisgrupi kolme viimase majandusaasta aruanded ning vandeaudiitori aruanded. </w:t>
      </w:r>
    </w:p>
    <w:p w14:paraId="7C726D27" w14:textId="77777777" w:rsidR="006E6288" w:rsidRPr="000536A7" w:rsidRDefault="006E6288" w:rsidP="00DF3708">
      <w:pPr>
        <w:spacing w:after="0" w:line="240" w:lineRule="auto"/>
        <w:jc w:val="both"/>
        <w:rPr>
          <w:rFonts w:asciiTheme="majorBidi" w:hAnsiTheme="majorBidi" w:cstheme="majorBidi"/>
          <w:szCs w:val="24"/>
        </w:rPr>
      </w:pPr>
    </w:p>
    <w:p w14:paraId="0D8F0618" w14:textId="08790940" w:rsidR="008866ED" w:rsidRDefault="008866ED"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Füüsilisest isikust omandaja kohta tuleb esitada tema varanduslikku seisu tõendavad dokumendid kolme viimase aasta kohta (punkt 1</w:t>
      </w:r>
      <w:r w:rsidR="00D1452C">
        <w:rPr>
          <w:rFonts w:asciiTheme="majorBidi" w:hAnsiTheme="majorBidi" w:cstheme="majorBidi"/>
          <w:szCs w:val="24"/>
        </w:rPr>
        <w:t>2</w:t>
      </w:r>
      <w:r w:rsidRPr="000536A7">
        <w:rPr>
          <w:rFonts w:asciiTheme="majorBidi" w:hAnsiTheme="majorBidi" w:cstheme="majorBidi"/>
          <w:szCs w:val="24"/>
        </w:rPr>
        <w:t xml:space="preserve">). </w:t>
      </w:r>
    </w:p>
    <w:p w14:paraId="3F2928B5" w14:textId="77777777" w:rsidR="006E6288" w:rsidRPr="000536A7" w:rsidRDefault="006E6288" w:rsidP="00DF3708">
      <w:pPr>
        <w:spacing w:after="0" w:line="240" w:lineRule="auto"/>
        <w:jc w:val="both"/>
        <w:rPr>
          <w:rFonts w:asciiTheme="majorBidi" w:hAnsiTheme="majorBidi" w:cstheme="majorBidi"/>
          <w:szCs w:val="24"/>
        </w:rPr>
      </w:pPr>
    </w:p>
    <w:p w14:paraId="42E98236" w14:textId="3D79F027" w:rsidR="008866ED" w:rsidRDefault="008866ED"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Finantsinspektsioonile </w:t>
      </w:r>
      <w:r w:rsidR="006E6288">
        <w:rPr>
          <w:rFonts w:asciiTheme="majorBidi" w:hAnsiTheme="majorBidi" w:cstheme="majorBidi"/>
          <w:szCs w:val="24"/>
        </w:rPr>
        <w:t xml:space="preserve">tuleb </w:t>
      </w:r>
      <w:r w:rsidRPr="000536A7">
        <w:rPr>
          <w:rFonts w:asciiTheme="majorBidi" w:hAnsiTheme="majorBidi" w:cstheme="majorBidi"/>
          <w:szCs w:val="24"/>
        </w:rPr>
        <w:t>esitada</w:t>
      </w:r>
      <w:r w:rsidR="006E6288">
        <w:rPr>
          <w:rFonts w:asciiTheme="majorBidi" w:hAnsiTheme="majorBidi" w:cstheme="majorBidi"/>
          <w:szCs w:val="24"/>
        </w:rPr>
        <w:t xml:space="preserve"> ka</w:t>
      </w:r>
      <w:r w:rsidRPr="000536A7">
        <w:rPr>
          <w:rFonts w:asciiTheme="majorBidi" w:hAnsiTheme="majorBidi" w:cstheme="majorBidi"/>
          <w:szCs w:val="24"/>
        </w:rPr>
        <w:t xml:space="preserve"> andmed ja dokumendid nende rahaliste ja mitterahaliste vahendite päritolu kohta, mille eest kavatsetakse oluline osalus omandada või seda suurendada või kontroll saavutada (punkt 1</w:t>
      </w:r>
      <w:r w:rsidR="00D1452C">
        <w:rPr>
          <w:rFonts w:asciiTheme="majorBidi" w:hAnsiTheme="majorBidi" w:cstheme="majorBidi"/>
          <w:szCs w:val="24"/>
        </w:rPr>
        <w:t>3</w:t>
      </w:r>
      <w:r w:rsidRPr="000536A7">
        <w:rPr>
          <w:rFonts w:asciiTheme="majorBidi" w:hAnsiTheme="majorBidi" w:cstheme="majorBidi"/>
          <w:szCs w:val="24"/>
        </w:rPr>
        <w:t>) ja osaluse omandamisega seotud asjaolud vastavalt väärtpaberituru seaduse § 9 lõigetele 2 ja 3 ning §-dele 10 ja 72</w:t>
      </w:r>
      <w:r w:rsidRPr="000536A7">
        <w:rPr>
          <w:rFonts w:asciiTheme="majorBidi" w:hAnsiTheme="majorBidi" w:cstheme="majorBidi"/>
          <w:szCs w:val="24"/>
          <w:vertAlign w:val="superscript"/>
        </w:rPr>
        <w:t>1</w:t>
      </w:r>
      <w:r w:rsidRPr="000536A7">
        <w:rPr>
          <w:rFonts w:asciiTheme="majorBidi" w:hAnsiTheme="majorBidi" w:cstheme="majorBidi"/>
          <w:szCs w:val="24"/>
        </w:rPr>
        <w:t xml:space="preserve"> (punkt 1</w:t>
      </w:r>
      <w:r w:rsidR="00D1452C">
        <w:rPr>
          <w:rFonts w:asciiTheme="majorBidi" w:hAnsiTheme="majorBidi" w:cstheme="majorBidi"/>
          <w:szCs w:val="24"/>
        </w:rPr>
        <w:t>4</w:t>
      </w:r>
      <w:r w:rsidRPr="000536A7">
        <w:rPr>
          <w:rFonts w:asciiTheme="majorBidi" w:hAnsiTheme="majorBidi" w:cstheme="majorBidi"/>
          <w:szCs w:val="24"/>
        </w:rPr>
        <w:t xml:space="preserve">). </w:t>
      </w:r>
    </w:p>
    <w:p w14:paraId="37CFACD8" w14:textId="77777777" w:rsidR="006E6288" w:rsidRPr="000536A7" w:rsidRDefault="006E6288" w:rsidP="00DF3708">
      <w:pPr>
        <w:spacing w:after="0" w:line="240" w:lineRule="auto"/>
        <w:jc w:val="both"/>
        <w:rPr>
          <w:rFonts w:asciiTheme="majorBidi" w:hAnsiTheme="majorBidi" w:cstheme="majorBidi"/>
          <w:szCs w:val="24"/>
        </w:rPr>
      </w:pPr>
    </w:p>
    <w:p w14:paraId="13353400" w14:textId="0F207BB5" w:rsidR="008866ED" w:rsidRDefault="008866ED"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Punkt</w:t>
      </w:r>
      <w:r w:rsidR="006E6288">
        <w:rPr>
          <w:rFonts w:asciiTheme="majorBidi" w:hAnsiTheme="majorBidi" w:cstheme="majorBidi"/>
          <w:szCs w:val="24"/>
        </w:rPr>
        <w:t>i</w:t>
      </w:r>
      <w:r w:rsidRPr="000536A7">
        <w:rPr>
          <w:rFonts w:asciiTheme="majorBidi" w:hAnsiTheme="majorBidi" w:cstheme="majorBidi"/>
          <w:szCs w:val="24"/>
        </w:rPr>
        <w:t xml:space="preserve"> 1</w:t>
      </w:r>
      <w:r w:rsidR="00D1452C">
        <w:rPr>
          <w:rFonts w:asciiTheme="majorBidi" w:hAnsiTheme="majorBidi" w:cstheme="majorBidi"/>
          <w:szCs w:val="24"/>
        </w:rPr>
        <w:t>5</w:t>
      </w:r>
      <w:r w:rsidRPr="000536A7">
        <w:rPr>
          <w:rFonts w:asciiTheme="majorBidi" w:hAnsiTheme="majorBidi" w:cstheme="majorBidi"/>
          <w:szCs w:val="24"/>
        </w:rPr>
        <w:t xml:space="preserve"> kohaselt esitatakse ka pärast osaluse omandamist omatava olulise osaluse suurus ja selle omamisega seotud asjaolud vastavalt väärtpaberituru seaduse § 9 lõigetele 2 ja 3 ning §-dele 10 ja 72</w:t>
      </w:r>
      <w:r w:rsidRPr="000536A7">
        <w:rPr>
          <w:rFonts w:asciiTheme="majorBidi" w:hAnsiTheme="majorBidi" w:cstheme="majorBidi"/>
          <w:szCs w:val="24"/>
          <w:vertAlign w:val="superscript"/>
        </w:rPr>
        <w:t>1</w:t>
      </w:r>
      <w:r w:rsidR="006E6288">
        <w:rPr>
          <w:rFonts w:asciiTheme="majorBidi" w:hAnsiTheme="majorBidi" w:cstheme="majorBidi"/>
          <w:szCs w:val="24"/>
        </w:rPr>
        <w:t>.</w:t>
      </w:r>
    </w:p>
    <w:p w14:paraId="72CCAA7C" w14:textId="77777777" w:rsidR="006E6288" w:rsidRPr="000536A7" w:rsidRDefault="006E6288" w:rsidP="00DF3708">
      <w:pPr>
        <w:spacing w:after="0" w:line="240" w:lineRule="auto"/>
        <w:jc w:val="both"/>
        <w:rPr>
          <w:rFonts w:asciiTheme="majorBidi" w:hAnsiTheme="majorBidi" w:cstheme="majorBidi"/>
          <w:szCs w:val="24"/>
        </w:rPr>
      </w:pPr>
    </w:p>
    <w:p w14:paraId="7B18AA6E" w14:textId="03FDAE4A" w:rsidR="008866ED" w:rsidRDefault="008866ED"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Punkt</w:t>
      </w:r>
      <w:r w:rsidR="006E6288">
        <w:rPr>
          <w:rFonts w:asciiTheme="majorBidi" w:hAnsiTheme="majorBidi" w:cstheme="majorBidi"/>
          <w:szCs w:val="24"/>
        </w:rPr>
        <w:t>i</w:t>
      </w:r>
      <w:r w:rsidRPr="000536A7">
        <w:rPr>
          <w:rFonts w:asciiTheme="majorBidi" w:hAnsiTheme="majorBidi" w:cstheme="majorBidi"/>
          <w:szCs w:val="24"/>
        </w:rPr>
        <w:t xml:space="preserve"> 1</w:t>
      </w:r>
      <w:r w:rsidR="00D1452C">
        <w:rPr>
          <w:rFonts w:asciiTheme="majorBidi" w:hAnsiTheme="majorBidi" w:cstheme="majorBidi"/>
          <w:szCs w:val="24"/>
        </w:rPr>
        <w:t>6</w:t>
      </w:r>
      <w:r w:rsidRPr="000536A7">
        <w:rPr>
          <w:rFonts w:asciiTheme="majorBidi" w:hAnsiTheme="majorBidi" w:cstheme="majorBidi"/>
          <w:szCs w:val="24"/>
        </w:rPr>
        <w:t xml:space="preserve"> kohaselt tuleb esitada uuesti äriplaan</w:t>
      </w:r>
      <w:r w:rsidR="006E6288">
        <w:rPr>
          <w:rFonts w:asciiTheme="majorBidi" w:hAnsiTheme="majorBidi" w:cstheme="majorBidi"/>
          <w:szCs w:val="24"/>
        </w:rPr>
        <w:t>,</w:t>
      </w:r>
      <w:r w:rsidRPr="000536A7">
        <w:rPr>
          <w:rFonts w:asciiTheme="majorBidi" w:hAnsiTheme="majorBidi" w:cstheme="majorBidi"/>
          <w:szCs w:val="24"/>
        </w:rPr>
        <w:t xml:space="preserve"> kui omandamise tulemusena muutub </w:t>
      </w:r>
      <w:r w:rsidR="006E6288">
        <w:rPr>
          <w:rFonts w:asciiTheme="majorBidi" w:hAnsiTheme="majorBidi" w:cstheme="majorBidi"/>
          <w:szCs w:val="24"/>
        </w:rPr>
        <w:t>registripidaja</w:t>
      </w:r>
      <w:r w:rsidRPr="000536A7">
        <w:rPr>
          <w:rFonts w:asciiTheme="majorBidi" w:hAnsiTheme="majorBidi" w:cstheme="majorBidi"/>
          <w:szCs w:val="24"/>
        </w:rPr>
        <w:t xml:space="preserve"> uue omandaja poolt kontrollitavaks ja sinna juurde kuuluvad muud tähtsust omavad asjaolud.</w:t>
      </w:r>
    </w:p>
    <w:p w14:paraId="7563D753" w14:textId="77777777" w:rsidR="006E6288" w:rsidRPr="000536A7" w:rsidRDefault="006E6288" w:rsidP="00DF3708">
      <w:pPr>
        <w:spacing w:after="0" w:line="240" w:lineRule="auto"/>
        <w:jc w:val="both"/>
        <w:rPr>
          <w:rFonts w:asciiTheme="majorBidi" w:hAnsiTheme="majorBidi" w:cstheme="majorBidi"/>
          <w:szCs w:val="24"/>
        </w:rPr>
      </w:pPr>
    </w:p>
    <w:p w14:paraId="7C4F3445" w14:textId="369E2F45" w:rsidR="008866ED" w:rsidRDefault="008866ED"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Punkt</w:t>
      </w:r>
      <w:r w:rsidR="006E6288">
        <w:rPr>
          <w:rFonts w:asciiTheme="majorBidi" w:hAnsiTheme="majorBidi" w:cstheme="majorBidi"/>
          <w:szCs w:val="24"/>
        </w:rPr>
        <w:t>i</w:t>
      </w:r>
      <w:r w:rsidRPr="000536A7">
        <w:rPr>
          <w:rFonts w:asciiTheme="majorBidi" w:hAnsiTheme="majorBidi" w:cstheme="majorBidi"/>
          <w:szCs w:val="24"/>
        </w:rPr>
        <w:t xml:space="preserve"> 1</w:t>
      </w:r>
      <w:r w:rsidR="00D1452C">
        <w:rPr>
          <w:rFonts w:asciiTheme="majorBidi" w:hAnsiTheme="majorBidi" w:cstheme="majorBidi"/>
          <w:szCs w:val="24"/>
        </w:rPr>
        <w:t>7</w:t>
      </w:r>
      <w:r w:rsidRPr="000536A7">
        <w:rPr>
          <w:rFonts w:asciiTheme="majorBidi" w:hAnsiTheme="majorBidi" w:cstheme="majorBidi"/>
          <w:szCs w:val="24"/>
        </w:rPr>
        <w:t xml:space="preserve"> kohaselt tuleb esitada ülevaade </w:t>
      </w:r>
      <w:r w:rsidR="009D5960">
        <w:rPr>
          <w:rFonts w:asciiTheme="majorBidi" w:hAnsiTheme="majorBidi" w:cstheme="majorBidi"/>
          <w:szCs w:val="24"/>
          <w:shd w:val="clear" w:color="auto" w:fill="FFFFFF"/>
        </w:rPr>
        <w:t>registripidajas</w:t>
      </w:r>
      <w:r w:rsidRPr="000536A7">
        <w:rPr>
          <w:rFonts w:asciiTheme="majorBidi" w:hAnsiTheme="majorBidi" w:cstheme="majorBidi"/>
          <w:szCs w:val="24"/>
        </w:rPr>
        <w:t xml:space="preserve"> seoses osaluse omandamisega rakendatavast strateegiast, kui </w:t>
      </w:r>
      <w:r w:rsidR="009D5960">
        <w:rPr>
          <w:rFonts w:asciiTheme="majorBidi" w:hAnsiTheme="majorBidi" w:cstheme="majorBidi"/>
          <w:szCs w:val="24"/>
          <w:shd w:val="clear" w:color="auto" w:fill="FFFFFF"/>
        </w:rPr>
        <w:t>registripidaja</w:t>
      </w:r>
      <w:r w:rsidRPr="000536A7">
        <w:rPr>
          <w:rFonts w:asciiTheme="majorBidi" w:hAnsiTheme="majorBidi" w:cstheme="majorBidi"/>
          <w:szCs w:val="24"/>
        </w:rPr>
        <w:t xml:space="preserve"> ei muutu omandamise tulemusel kontrollitavaks äriühinguks.</w:t>
      </w:r>
    </w:p>
    <w:p w14:paraId="35AB5244" w14:textId="77777777" w:rsidR="00B541FB" w:rsidRDefault="00B541FB" w:rsidP="00DF3708">
      <w:pPr>
        <w:spacing w:after="0" w:line="240" w:lineRule="auto"/>
        <w:jc w:val="both"/>
        <w:rPr>
          <w:rFonts w:asciiTheme="majorBidi" w:hAnsiTheme="majorBidi" w:cstheme="majorBidi"/>
          <w:szCs w:val="24"/>
        </w:rPr>
      </w:pPr>
    </w:p>
    <w:p w14:paraId="77FCE080" w14:textId="02AF03C5" w:rsidR="00B541FB" w:rsidRDefault="00B541FB" w:rsidP="00B541FB">
      <w:pPr>
        <w:spacing w:after="0" w:line="240" w:lineRule="auto"/>
        <w:jc w:val="both"/>
        <w:rPr>
          <w:rFonts w:asciiTheme="majorBidi" w:hAnsiTheme="majorBidi" w:cstheme="majorBidi"/>
          <w:szCs w:val="24"/>
        </w:rPr>
      </w:pPr>
      <w:r>
        <w:rPr>
          <w:rFonts w:asciiTheme="majorBidi" w:hAnsiTheme="majorBidi" w:cstheme="majorBidi"/>
          <w:szCs w:val="24"/>
        </w:rPr>
        <w:t>Punkti 1</w:t>
      </w:r>
      <w:r w:rsidR="00D1452C">
        <w:rPr>
          <w:rFonts w:asciiTheme="majorBidi" w:hAnsiTheme="majorBidi" w:cstheme="majorBidi"/>
          <w:szCs w:val="24"/>
        </w:rPr>
        <w:t>8</w:t>
      </w:r>
      <w:r>
        <w:rPr>
          <w:rFonts w:asciiTheme="majorBidi" w:hAnsiTheme="majorBidi" w:cstheme="majorBidi"/>
          <w:szCs w:val="24"/>
        </w:rPr>
        <w:t xml:space="preserve"> kohaselt</w:t>
      </w:r>
      <w:r w:rsidR="00F113FF">
        <w:rPr>
          <w:rFonts w:asciiTheme="majorBidi" w:hAnsiTheme="majorBidi" w:cstheme="majorBidi"/>
          <w:szCs w:val="24"/>
        </w:rPr>
        <w:t xml:space="preserve"> tuleb </w:t>
      </w:r>
      <w:r>
        <w:rPr>
          <w:rFonts w:asciiTheme="majorBidi" w:hAnsiTheme="majorBidi" w:cstheme="majorBidi"/>
          <w:szCs w:val="24"/>
        </w:rPr>
        <w:t>esita</w:t>
      </w:r>
      <w:r w:rsidR="00F113FF">
        <w:rPr>
          <w:rFonts w:asciiTheme="majorBidi" w:hAnsiTheme="majorBidi" w:cstheme="majorBidi"/>
          <w:szCs w:val="24"/>
        </w:rPr>
        <w:t>da</w:t>
      </w:r>
      <w:r>
        <w:rPr>
          <w:rFonts w:asciiTheme="majorBidi" w:hAnsiTheme="majorBidi" w:cstheme="majorBidi"/>
          <w:szCs w:val="24"/>
        </w:rPr>
        <w:t xml:space="preserve"> </w:t>
      </w:r>
      <w:r w:rsidR="00F113FF" w:rsidRPr="00A82349">
        <w:rPr>
          <w:rFonts w:asciiTheme="majorBidi" w:hAnsiTheme="majorBidi" w:cstheme="majorBidi"/>
          <w:szCs w:val="24"/>
        </w:rPr>
        <w:t>kinnitus, et osalus</w:t>
      </w:r>
      <w:r w:rsidR="00F113FF">
        <w:rPr>
          <w:rFonts w:asciiTheme="majorBidi" w:hAnsiTheme="majorBidi" w:cstheme="majorBidi"/>
          <w:szCs w:val="24"/>
        </w:rPr>
        <w:t>t</w:t>
      </w:r>
      <w:r w:rsidR="00F113FF" w:rsidRPr="00A82349">
        <w:rPr>
          <w:rFonts w:asciiTheme="majorBidi" w:hAnsiTheme="majorBidi" w:cstheme="majorBidi"/>
          <w:szCs w:val="24"/>
        </w:rPr>
        <w:t xml:space="preserve"> omanda</w:t>
      </w:r>
      <w:r w:rsidR="00F113FF">
        <w:rPr>
          <w:rFonts w:asciiTheme="majorBidi" w:hAnsiTheme="majorBidi" w:cstheme="majorBidi"/>
          <w:szCs w:val="24"/>
        </w:rPr>
        <w:t>vat</w:t>
      </w:r>
      <w:r w:rsidR="00F113FF" w:rsidRPr="00A82349">
        <w:rPr>
          <w:rFonts w:asciiTheme="majorBidi" w:hAnsiTheme="majorBidi" w:cstheme="majorBidi"/>
          <w:szCs w:val="24"/>
        </w:rPr>
        <w:t xml:space="preserve"> isikut ei ole karistatud majandusalase, ametialase, varavastase või avaliku usalduse vastase süüteo eest ja karistusandmed on karistusregistri seaduse kohaselt karistusregistrist kustutatud.</w:t>
      </w:r>
      <w:r w:rsidR="00F113FF">
        <w:rPr>
          <w:rFonts w:asciiTheme="majorBidi" w:hAnsiTheme="majorBidi" w:cstheme="majorBidi"/>
          <w:szCs w:val="24"/>
        </w:rPr>
        <w:t xml:space="preserve"> Vastavalt karistusregistri seaduse § 16 lõikele 1 </w:t>
      </w:r>
      <w:r w:rsidR="00F113FF" w:rsidRPr="00F113FF">
        <w:rPr>
          <w:rFonts w:asciiTheme="majorBidi" w:hAnsiTheme="majorBidi" w:cstheme="majorBidi"/>
          <w:szCs w:val="24"/>
        </w:rPr>
        <w:t xml:space="preserve">on keelatud </w:t>
      </w:r>
      <w:r w:rsidR="00F113FF">
        <w:rPr>
          <w:rFonts w:asciiTheme="majorBidi" w:hAnsiTheme="majorBidi" w:cstheme="majorBidi"/>
          <w:szCs w:val="24"/>
        </w:rPr>
        <w:t>i</w:t>
      </w:r>
      <w:r w:rsidR="00F113FF" w:rsidRPr="00F113FF">
        <w:rPr>
          <w:rFonts w:asciiTheme="majorBidi" w:hAnsiTheme="majorBidi" w:cstheme="majorBidi"/>
          <w:szCs w:val="24"/>
        </w:rPr>
        <w:t>sikult nõuda tema kohta registris või registri arhiivis hoitavaid andmeid.</w:t>
      </w:r>
      <w:r w:rsidR="00F113FF">
        <w:rPr>
          <w:rFonts w:asciiTheme="majorBidi" w:hAnsiTheme="majorBidi" w:cstheme="majorBidi"/>
          <w:szCs w:val="24"/>
        </w:rPr>
        <w:t xml:space="preserve"> Seetõttu on kõnesoleva nõude kontrollimiseks Finantsinspektsioonil õigus teha päring karistusregistrisse. V</w:t>
      </w:r>
      <w:r>
        <w:rPr>
          <w:rFonts w:asciiTheme="majorBidi" w:hAnsiTheme="majorBidi" w:cstheme="majorBidi"/>
          <w:szCs w:val="24"/>
        </w:rPr>
        <w:t>älisriigi kodanik</w:t>
      </w:r>
      <w:r w:rsidR="00F113FF">
        <w:rPr>
          <w:rFonts w:asciiTheme="majorBidi" w:hAnsiTheme="majorBidi" w:cstheme="majorBidi"/>
          <w:szCs w:val="24"/>
        </w:rPr>
        <w:t xml:space="preserve"> peab esitama</w:t>
      </w:r>
      <w:r>
        <w:rPr>
          <w:rFonts w:asciiTheme="majorBidi" w:hAnsiTheme="majorBidi" w:cstheme="majorBidi"/>
          <w:szCs w:val="24"/>
        </w:rPr>
        <w:t xml:space="preserve"> </w:t>
      </w:r>
      <w:r w:rsidRPr="00E1732A">
        <w:rPr>
          <w:rFonts w:asciiTheme="majorBidi" w:hAnsiTheme="majorBidi" w:cstheme="majorBidi"/>
          <w:szCs w:val="24"/>
        </w:rPr>
        <w:t>päritoluriigi karistusregistri väljavõte või pädeva kohtu- või haldusorgani väljastatud samaväärne dokument, mille väljastamisest ei ole möödunud rohkem kui kolm kuud.</w:t>
      </w:r>
      <w:r w:rsidR="00D1452C">
        <w:rPr>
          <w:rFonts w:asciiTheme="majorBidi" w:hAnsiTheme="majorBidi" w:cstheme="majorBidi"/>
          <w:szCs w:val="24"/>
        </w:rPr>
        <w:t xml:space="preserve"> Eesti kodanike karistatust saab Finantsinspektsioon kontrollida karistusregistrist.</w:t>
      </w:r>
    </w:p>
    <w:p w14:paraId="08082067" w14:textId="77777777" w:rsidR="00B541FB" w:rsidRDefault="00B541FB" w:rsidP="00B541FB">
      <w:pPr>
        <w:spacing w:after="0" w:line="240" w:lineRule="auto"/>
        <w:jc w:val="both"/>
        <w:rPr>
          <w:rFonts w:asciiTheme="majorBidi" w:hAnsiTheme="majorBidi" w:cstheme="majorBidi"/>
          <w:szCs w:val="24"/>
        </w:rPr>
      </w:pPr>
    </w:p>
    <w:p w14:paraId="20B0D082" w14:textId="3B3D8FE7" w:rsidR="00B541FB" w:rsidRDefault="00B541FB" w:rsidP="00DF3708">
      <w:pPr>
        <w:spacing w:after="0" w:line="240" w:lineRule="auto"/>
        <w:jc w:val="both"/>
        <w:rPr>
          <w:rFonts w:asciiTheme="majorBidi" w:hAnsiTheme="majorBidi" w:cstheme="majorBidi"/>
          <w:szCs w:val="24"/>
        </w:rPr>
      </w:pPr>
      <w:r w:rsidRPr="00B541FB">
        <w:rPr>
          <w:rFonts w:asciiTheme="majorBidi" w:hAnsiTheme="majorBidi" w:cstheme="majorBidi"/>
          <w:b/>
          <w:bCs/>
          <w:szCs w:val="24"/>
        </w:rPr>
        <w:t>Lõikega 2</w:t>
      </w:r>
      <w:r>
        <w:rPr>
          <w:rFonts w:asciiTheme="majorBidi" w:hAnsiTheme="majorBidi" w:cstheme="majorBidi"/>
          <w:szCs w:val="24"/>
        </w:rPr>
        <w:t xml:space="preserve"> antakse Finantsinspektsioonile õigus asjaolusid silmas pidades</w:t>
      </w:r>
      <w:r w:rsidRPr="00304F47">
        <w:rPr>
          <w:rFonts w:asciiTheme="majorBidi" w:hAnsiTheme="majorBidi" w:cstheme="majorBidi"/>
          <w:szCs w:val="24"/>
        </w:rPr>
        <w:t xml:space="preserve"> loobuda </w:t>
      </w:r>
      <w:r>
        <w:rPr>
          <w:rFonts w:asciiTheme="majorBidi" w:hAnsiTheme="majorBidi" w:cstheme="majorBidi"/>
          <w:szCs w:val="24"/>
        </w:rPr>
        <w:t>l</w:t>
      </w:r>
      <w:r w:rsidRPr="00304F47">
        <w:rPr>
          <w:rFonts w:asciiTheme="majorBidi" w:hAnsiTheme="majorBidi" w:cstheme="majorBidi"/>
          <w:szCs w:val="24"/>
        </w:rPr>
        <w:t>õikes 1 nimetatud andmete või dokumentide nõudmisest osaliselt või täies mahus</w:t>
      </w:r>
      <w:r>
        <w:rPr>
          <w:rFonts w:asciiTheme="majorBidi" w:hAnsiTheme="majorBidi" w:cstheme="majorBidi"/>
          <w:szCs w:val="24"/>
        </w:rPr>
        <w:t xml:space="preserve">. </w:t>
      </w:r>
    </w:p>
    <w:p w14:paraId="5E951087" w14:textId="77777777" w:rsidR="00B541FB" w:rsidRPr="000536A7" w:rsidRDefault="00B541FB" w:rsidP="00DF3708">
      <w:pPr>
        <w:spacing w:after="0" w:line="240" w:lineRule="auto"/>
        <w:jc w:val="both"/>
        <w:rPr>
          <w:rFonts w:asciiTheme="majorBidi" w:hAnsiTheme="majorBidi" w:cstheme="majorBidi"/>
          <w:szCs w:val="24"/>
        </w:rPr>
      </w:pPr>
    </w:p>
    <w:p w14:paraId="47FBA43A" w14:textId="4E5AE989" w:rsidR="008866ED" w:rsidRDefault="008866ED"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 xml:space="preserve">Lõike </w:t>
      </w:r>
      <w:r w:rsidR="00B541FB">
        <w:rPr>
          <w:rFonts w:asciiTheme="majorBidi" w:hAnsiTheme="majorBidi" w:cstheme="majorBidi"/>
          <w:b/>
          <w:bCs/>
          <w:szCs w:val="24"/>
        </w:rPr>
        <w:t>3</w:t>
      </w:r>
      <w:r w:rsidRPr="000536A7">
        <w:rPr>
          <w:rFonts w:asciiTheme="majorBidi" w:hAnsiTheme="majorBidi" w:cstheme="majorBidi"/>
          <w:szCs w:val="24"/>
        </w:rPr>
        <w:t xml:space="preserve"> kohaselt peab andmed ja dokumendid esitama eesti keeles või Finantsinspektsiooni nõusolekul muus keeles.</w:t>
      </w:r>
    </w:p>
    <w:p w14:paraId="6194830F" w14:textId="77777777" w:rsidR="006E6288" w:rsidRPr="000536A7" w:rsidRDefault="006E6288" w:rsidP="00DF3708">
      <w:pPr>
        <w:spacing w:after="0" w:line="240" w:lineRule="auto"/>
        <w:jc w:val="both"/>
        <w:rPr>
          <w:rFonts w:asciiTheme="majorBidi" w:hAnsiTheme="majorBidi" w:cstheme="majorBidi"/>
          <w:szCs w:val="24"/>
        </w:rPr>
      </w:pPr>
    </w:p>
    <w:p w14:paraId="1BD8316B" w14:textId="62D1FA87" w:rsidR="008866ED" w:rsidRDefault="008866ED"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w:t>
      </w:r>
      <w:r w:rsidR="006E6288">
        <w:rPr>
          <w:rFonts w:asciiTheme="majorBidi" w:hAnsiTheme="majorBidi" w:cstheme="majorBidi"/>
          <w:b/>
          <w:bCs/>
          <w:szCs w:val="24"/>
        </w:rPr>
        <w:t>s</w:t>
      </w:r>
      <w:r w:rsidRPr="000536A7">
        <w:rPr>
          <w:rFonts w:asciiTheme="majorBidi" w:hAnsiTheme="majorBidi" w:cstheme="majorBidi"/>
          <w:b/>
          <w:bCs/>
          <w:szCs w:val="24"/>
        </w:rPr>
        <w:t xml:space="preserve"> 4</w:t>
      </w:r>
      <w:r w:rsidRPr="000536A7">
        <w:rPr>
          <w:rFonts w:asciiTheme="majorBidi" w:hAnsiTheme="majorBidi" w:cstheme="majorBidi"/>
          <w:szCs w:val="24"/>
        </w:rPr>
        <w:t xml:space="preserve"> nähakse ette, et andmed füüsilistest isikutest </w:t>
      </w:r>
      <w:proofErr w:type="spellStart"/>
      <w:r w:rsidRPr="000536A7">
        <w:rPr>
          <w:rFonts w:asciiTheme="majorBidi" w:hAnsiTheme="majorBidi" w:cstheme="majorBidi"/>
          <w:szCs w:val="24"/>
        </w:rPr>
        <w:t>omandajate</w:t>
      </w:r>
      <w:proofErr w:type="spellEnd"/>
      <w:r w:rsidRPr="000536A7">
        <w:rPr>
          <w:rFonts w:asciiTheme="majorBidi" w:hAnsiTheme="majorBidi" w:cstheme="majorBidi"/>
          <w:szCs w:val="24"/>
        </w:rPr>
        <w:t xml:space="preserve"> ja juriidilistest isikutest </w:t>
      </w:r>
      <w:proofErr w:type="spellStart"/>
      <w:r w:rsidRPr="000536A7">
        <w:rPr>
          <w:rFonts w:asciiTheme="majorBidi" w:hAnsiTheme="majorBidi" w:cstheme="majorBidi"/>
          <w:szCs w:val="24"/>
        </w:rPr>
        <w:t>omandajate</w:t>
      </w:r>
      <w:proofErr w:type="spellEnd"/>
      <w:r w:rsidRPr="000536A7">
        <w:rPr>
          <w:rFonts w:asciiTheme="majorBidi" w:hAnsiTheme="majorBidi" w:cstheme="majorBidi"/>
          <w:szCs w:val="24"/>
        </w:rPr>
        <w:t xml:space="preserve"> juhtide kohta tuleb esitada kindlat vormi järgides.</w:t>
      </w:r>
    </w:p>
    <w:p w14:paraId="28D35231" w14:textId="77777777" w:rsidR="006E6288" w:rsidRPr="000536A7" w:rsidRDefault="006E6288" w:rsidP="00DF3708">
      <w:pPr>
        <w:spacing w:after="0" w:line="240" w:lineRule="auto"/>
        <w:jc w:val="both"/>
        <w:rPr>
          <w:rFonts w:asciiTheme="majorBidi" w:hAnsiTheme="majorBidi" w:cstheme="majorBidi"/>
          <w:szCs w:val="24"/>
        </w:rPr>
      </w:pPr>
    </w:p>
    <w:p w14:paraId="4FECA25F" w14:textId="159333DF" w:rsidR="008866ED" w:rsidRDefault="008866ED"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Lõikega 5</w:t>
      </w:r>
      <w:r w:rsidRPr="000536A7">
        <w:rPr>
          <w:rFonts w:asciiTheme="majorBidi" w:hAnsiTheme="majorBidi" w:cstheme="majorBidi"/>
          <w:szCs w:val="24"/>
        </w:rPr>
        <w:t xml:space="preserve"> täpsustakse </w:t>
      </w:r>
      <w:r w:rsidR="006E6288">
        <w:rPr>
          <w:rFonts w:asciiTheme="majorBidi" w:hAnsiTheme="majorBidi" w:cstheme="majorBidi"/>
          <w:szCs w:val="24"/>
        </w:rPr>
        <w:t xml:space="preserve">lõike </w:t>
      </w:r>
      <w:r w:rsidRPr="000536A7">
        <w:rPr>
          <w:rFonts w:asciiTheme="majorBidi" w:hAnsiTheme="majorBidi" w:cstheme="majorBidi"/>
          <w:szCs w:val="24"/>
        </w:rPr>
        <w:t>1 punkti 10</w:t>
      </w:r>
      <w:r w:rsidR="006E6288">
        <w:rPr>
          <w:rFonts w:asciiTheme="majorBidi" w:hAnsiTheme="majorBidi" w:cstheme="majorBidi"/>
          <w:szCs w:val="24"/>
        </w:rPr>
        <w:t>.</w:t>
      </w:r>
      <w:r w:rsidRPr="000536A7">
        <w:rPr>
          <w:rFonts w:asciiTheme="majorBidi" w:hAnsiTheme="majorBidi" w:cstheme="majorBidi"/>
          <w:szCs w:val="24"/>
        </w:rPr>
        <w:t xml:space="preserve"> </w:t>
      </w:r>
      <w:r w:rsidR="006E6288">
        <w:rPr>
          <w:rFonts w:asciiTheme="majorBidi" w:hAnsiTheme="majorBidi" w:cstheme="majorBidi"/>
          <w:szCs w:val="24"/>
        </w:rPr>
        <w:t>N</w:t>
      </w:r>
      <w:r w:rsidRPr="000536A7">
        <w:rPr>
          <w:rFonts w:asciiTheme="majorBidi" w:hAnsiTheme="majorBidi" w:cstheme="majorBidi"/>
          <w:szCs w:val="24"/>
        </w:rPr>
        <w:t>imelt</w:t>
      </w:r>
      <w:r w:rsidR="006E6288">
        <w:rPr>
          <w:rFonts w:asciiTheme="majorBidi" w:hAnsiTheme="majorBidi" w:cstheme="majorBidi"/>
          <w:szCs w:val="24"/>
        </w:rPr>
        <w:t>,</w:t>
      </w:r>
      <w:r w:rsidRPr="000536A7">
        <w:rPr>
          <w:rFonts w:asciiTheme="majorBidi" w:hAnsiTheme="majorBidi" w:cstheme="majorBidi"/>
          <w:szCs w:val="24"/>
        </w:rPr>
        <w:t xml:space="preserve"> kui viimase majandusaasta lõppemisest on möödunud rohkem kui üheksa kuud, esitatakse auditeeritud vahearuanne majandusaasta esimese poolaasta kohta. Aruannetele tuleb lisada vandeaudiitori aruanne, kui selle koostamine on õigusaktiga ette nähtud.</w:t>
      </w:r>
    </w:p>
    <w:p w14:paraId="7DDC1A96" w14:textId="77777777" w:rsidR="006E6288" w:rsidRPr="000536A7" w:rsidRDefault="006E6288" w:rsidP="00DF3708">
      <w:pPr>
        <w:spacing w:after="0" w:line="240" w:lineRule="auto"/>
        <w:jc w:val="both"/>
        <w:rPr>
          <w:rFonts w:asciiTheme="majorBidi" w:hAnsiTheme="majorBidi" w:cstheme="majorBidi"/>
          <w:szCs w:val="24"/>
        </w:rPr>
      </w:pPr>
    </w:p>
    <w:p w14:paraId="78EA1C7D" w14:textId="0E62B04A" w:rsidR="00B541FB" w:rsidRDefault="008866ED"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w:t>
      </w:r>
      <w:r w:rsidR="00B541FB">
        <w:rPr>
          <w:rFonts w:asciiTheme="majorBidi" w:hAnsiTheme="majorBidi" w:cstheme="majorBidi"/>
          <w:b/>
          <w:bCs/>
          <w:szCs w:val="24"/>
        </w:rPr>
        <w:t>ke</w:t>
      </w:r>
      <w:r w:rsidRPr="000536A7">
        <w:rPr>
          <w:rFonts w:asciiTheme="majorBidi" w:hAnsiTheme="majorBidi" w:cstheme="majorBidi"/>
          <w:b/>
          <w:bCs/>
          <w:szCs w:val="24"/>
        </w:rPr>
        <w:t xml:space="preserve"> 6</w:t>
      </w:r>
      <w:r w:rsidR="00B541FB">
        <w:rPr>
          <w:rFonts w:asciiTheme="majorBidi" w:hAnsiTheme="majorBidi" w:cstheme="majorBidi"/>
          <w:b/>
          <w:bCs/>
          <w:szCs w:val="24"/>
        </w:rPr>
        <w:t xml:space="preserve"> </w:t>
      </w:r>
      <w:r w:rsidR="00B541FB" w:rsidRPr="00B541FB">
        <w:rPr>
          <w:rFonts w:asciiTheme="majorBidi" w:hAnsiTheme="majorBidi" w:cstheme="majorBidi"/>
          <w:szCs w:val="24"/>
        </w:rPr>
        <w:t>kohaselt saab</w:t>
      </w:r>
      <w:r w:rsidRPr="000536A7">
        <w:rPr>
          <w:rFonts w:asciiTheme="majorBidi" w:hAnsiTheme="majorBidi" w:cstheme="majorBidi"/>
          <w:szCs w:val="24"/>
        </w:rPr>
        <w:t xml:space="preserve"> </w:t>
      </w:r>
      <w:r w:rsidR="00B541FB" w:rsidRPr="00304F47">
        <w:rPr>
          <w:rFonts w:asciiTheme="majorBidi" w:hAnsiTheme="majorBidi" w:cstheme="majorBidi"/>
          <w:szCs w:val="24"/>
        </w:rPr>
        <w:t xml:space="preserve">Finantsinspektsioon </w:t>
      </w:r>
      <w:r w:rsidR="00B541FB">
        <w:rPr>
          <w:rFonts w:asciiTheme="majorBidi" w:hAnsiTheme="majorBidi" w:cstheme="majorBidi"/>
          <w:szCs w:val="24"/>
        </w:rPr>
        <w:t>lõikes 1</w:t>
      </w:r>
      <w:r w:rsidR="00B541FB" w:rsidRPr="00304F47">
        <w:rPr>
          <w:rFonts w:asciiTheme="majorBidi" w:hAnsiTheme="majorBidi" w:cstheme="majorBidi"/>
          <w:szCs w:val="24"/>
        </w:rPr>
        <w:t xml:space="preserve"> nimetatud andmete ja dokumentide täpsustamiseks ja kontrollimiseks võib kirjalikult nõuda lisaandmeid ja -dokumente.</w:t>
      </w:r>
    </w:p>
    <w:p w14:paraId="45332FAF" w14:textId="6D091552" w:rsidR="008866ED" w:rsidRPr="000536A7" w:rsidRDefault="008866ED" w:rsidP="00DF3708">
      <w:pPr>
        <w:spacing w:after="0" w:line="240" w:lineRule="auto"/>
        <w:jc w:val="both"/>
        <w:rPr>
          <w:rFonts w:asciiTheme="majorBidi" w:hAnsiTheme="majorBidi" w:cstheme="majorBidi"/>
          <w:szCs w:val="24"/>
        </w:rPr>
      </w:pPr>
    </w:p>
    <w:p w14:paraId="0C66D9D4" w14:textId="5F509935" w:rsidR="006E6288" w:rsidRPr="006E6288" w:rsidRDefault="006E6288" w:rsidP="00DF3708">
      <w:pPr>
        <w:spacing w:after="0" w:line="240" w:lineRule="auto"/>
        <w:jc w:val="both"/>
        <w:rPr>
          <w:rFonts w:cs="Times New Roman"/>
          <w:b/>
          <w:bCs/>
          <w:szCs w:val="24"/>
        </w:rPr>
      </w:pPr>
      <w:r>
        <w:rPr>
          <w:rFonts w:cs="Times New Roman"/>
          <w:b/>
          <w:bCs/>
          <w:szCs w:val="24"/>
        </w:rPr>
        <w:t>Paragrahv 20 – m</w:t>
      </w:r>
      <w:r w:rsidRPr="00E1732A">
        <w:rPr>
          <w:rFonts w:asciiTheme="majorBidi" w:hAnsiTheme="majorBidi" w:cstheme="majorBidi"/>
          <w:b/>
          <w:bCs/>
          <w:szCs w:val="24"/>
        </w:rPr>
        <w:t>enetlus ja menetlustähtajad</w:t>
      </w:r>
    </w:p>
    <w:p w14:paraId="1C29A20A" w14:textId="77777777" w:rsidR="00BD4761" w:rsidRDefault="00BD4761" w:rsidP="00DF3708">
      <w:pPr>
        <w:spacing w:after="0" w:line="240" w:lineRule="auto"/>
        <w:jc w:val="both"/>
        <w:rPr>
          <w:rFonts w:asciiTheme="majorBidi" w:hAnsiTheme="majorBidi" w:cstheme="majorBidi"/>
          <w:szCs w:val="24"/>
        </w:rPr>
      </w:pPr>
      <w:r w:rsidRPr="00BD4761">
        <w:rPr>
          <w:rFonts w:asciiTheme="majorBidi" w:hAnsiTheme="majorBidi" w:cstheme="majorBidi"/>
          <w:szCs w:val="24"/>
        </w:rPr>
        <w:t>Paragrahvis</w:t>
      </w:r>
      <w:r w:rsidRPr="000536A7">
        <w:rPr>
          <w:rFonts w:asciiTheme="majorBidi" w:hAnsiTheme="majorBidi" w:cstheme="majorBidi"/>
          <w:szCs w:val="24"/>
        </w:rPr>
        <w:t xml:space="preserve"> määratakse kindlaks olulise osaluse menetlus ja menetlustähtajad. </w:t>
      </w:r>
    </w:p>
    <w:p w14:paraId="436BCD74" w14:textId="77777777" w:rsidR="00BD4761" w:rsidRDefault="00BD4761" w:rsidP="00DF3708">
      <w:pPr>
        <w:spacing w:after="0" w:line="240" w:lineRule="auto"/>
        <w:jc w:val="both"/>
        <w:rPr>
          <w:rFonts w:asciiTheme="majorBidi" w:hAnsiTheme="majorBidi" w:cstheme="majorBidi"/>
          <w:szCs w:val="24"/>
        </w:rPr>
      </w:pPr>
    </w:p>
    <w:p w14:paraId="30A61976" w14:textId="014DB967" w:rsidR="00BD4761" w:rsidRDefault="00BD4761"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 1</w:t>
      </w:r>
      <w:r w:rsidRPr="000536A7">
        <w:rPr>
          <w:rFonts w:asciiTheme="majorBidi" w:hAnsiTheme="majorBidi" w:cstheme="majorBidi"/>
          <w:szCs w:val="24"/>
        </w:rPr>
        <w:t xml:space="preserve"> kohaselt on Finantsinspektsioonil hindamise teostamiseks aega 60 tööpäeva </w:t>
      </w:r>
      <w:r>
        <w:rPr>
          <w:rFonts w:asciiTheme="majorBidi" w:hAnsiTheme="majorBidi" w:cstheme="majorBidi"/>
          <w:szCs w:val="24"/>
        </w:rPr>
        <w:t>arvates</w:t>
      </w:r>
      <w:r w:rsidRPr="000536A7">
        <w:rPr>
          <w:rFonts w:asciiTheme="majorBidi" w:hAnsiTheme="majorBidi" w:cstheme="majorBidi"/>
          <w:szCs w:val="24"/>
        </w:rPr>
        <w:t xml:space="preserve"> hetkest, mil ta edastab omandajale kirjaliku kinnituse selle kohta, et on olulise osaluse omandamissoovi kohta teate ja hindamiseks vajalikud andmed ja dokumendid omandajalt kätte saanud. Seejärel hindab Finantsinspektsioon menetlustähtaja jooksul omandaja vastavust </w:t>
      </w:r>
      <w:r>
        <w:rPr>
          <w:rFonts w:asciiTheme="majorBidi" w:hAnsiTheme="majorBidi" w:cstheme="majorBidi"/>
          <w:szCs w:val="24"/>
        </w:rPr>
        <w:t>eelnõu</w:t>
      </w:r>
      <w:r w:rsidRPr="000536A7">
        <w:rPr>
          <w:rFonts w:asciiTheme="majorBidi" w:hAnsiTheme="majorBidi" w:cstheme="majorBidi"/>
          <w:szCs w:val="24"/>
        </w:rPr>
        <w:t xml:space="preserve"> §-s </w:t>
      </w:r>
      <w:r>
        <w:rPr>
          <w:rFonts w:asciiTheme="majorBidi" w:hAnsiTheme="majorBidi" w:cstheme="majorBidi"/>
          <w:szCs w:val="24"/>
        </w:rPr>
        <w:t>1</w:t>
      </w:r>
      <w:r w:rsidR="00B541FB">
        <w:rPr>
          <w:rFonts w:asciiTheme="majorBidi" w:hAnsiTheme="majorBidi" w:cstheme="majorBidi"/>
          <w:szCs w:val="24"/>
        </w:rPr>
        <w:t>8</w:t>
      </w:r>
      <w:r w:rsidRPr="000536A7">
        <w:rPr>
          <w:rFonts w:asciiTheme="majorBidi" w:hAnsiTheme="majorBidi" w:cstheme="majorBidi"/>
          <w:szCs w:val="24"/>
        </w:rPr>
        <w:t xml:space="preserve"> esitatud nõuetele ning otsustab osaluse omandamise keelamise või lubamise nimetatud aja jooksul. </w:t>
      </w:r>
    </w:p>
    <w:p w14:paraId="77FD5289" w14:textId="77777777" w:rsidR="00BD4761" w:rsidRDefault="00BD4761" w:rsidP="00DF3708">
      <w:pPr>
        <w:spacing w:after="0" w:line="240" w:lineRule="auto"/>
        <w:jc w:val="both"/>
        <w:rPr>
          <w:rFonts w:asciiTheme="majorBidi" w:hAnsiTheme="majorBidi" w:cstheme="majorBidi"/>
          <w:szCs w:val="24"/>
        </w:rPr>
      </w:pPr>
    </w:p>
    <w:p w14:paraId="3B26CB8A" w14:textId="2CAC7A8B" w:rsidR="00BD4761" w:rsidRDefault="00BD4761"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 2</w:t>
      </w:r>
      <w:r w:rsidRPr="000536A7">
        <w:rPr>
          <w:rFonts w:asciiTheme="majorBidi" w:hAnsiTheme="majorBidi" w:cstheme="majorBidi"/>
          <w:szCs w:val="24"/>
        </w:rPr>
        <w:t xml:space="preserve"> kohaselt on Finantsinspektsioonil </w:t>
      </w:r>
      <w:r w:rsidR="00B541FB" w:rsidRPr="000536A7">
        <w:rPr>
          <w:rFonts w:asciiTheme="majorBidi" w:hAnsiTheme="majorBidi" w:cstheme="majorBidi"/>
          <w:szCs w:val="24"/>
        </w:rPr>
        <w:t xml:space="preserve">lisaandmeid ja -dokumente </w:t>
      </w:r>
      <w:r w:rsidRPr="000536A7">
        <w:rPr>
          <w:rFonts w:asciiTheme="majorBidi" w:hAnsiTheme="majorBidi" w:cstheme="majorBidi"/>
          <w:szCs w:val="24"/>
        </w:rPr>
        <w:t xml:space="preserve">õigus </w:t>
      </w:r>
      <w:r w:rsidR="00B541FB">
        <w:rPr>
          <w:rFonts w:asciiTheme="majorBidi" w:hAnsiTheme="majorBidi" w:cstheme="majorBidi"/>
          <w:szCs w:val="24"/>
        </w:rPr>
        <w:t xml:space="preserve">nõuda </w:t>
      </w:r>
      <w:r w:rsidRPr="000536A7">
        <w:rPr>
          <w:rFonts w:asciiTheme="majorBidi" w:hAnsiTheme="majorBidi" w:cstheme="majorBidi"/>
          <w:szCs w:val="24"/>
        </w:rPr>
        <w:t xml:space="preserve">50 tööpäeva jooksul (menetlustähtaja algusest arvates). </w:t>
      </w:r>
    </w:p>
    <w:p w14:paraId="7B87C713" w14:textId="77777777" w:rsidR="00BD4761" w:rsidRDefault="00BD4761" w:rsidP="00DF3708">
      <w:pPr>
        <w:spacing w:after="0" w:line="240" w:lineRule="auto"/>
        <w:jc w:val="both"/>
        <w:rPr>
          <w:rFonts w:asciiTheme="majorBidi" w:hAnsiTheme="majorBidi" w:cstheme="majorBidi"/>
          <w:szCs w:val="24"/>
        </w:rPr>
      </w:pPr>
    </w:p>
    <w:p w14:paraId="6199B947" w14:textId="5A5B4C37" w:rsidR="00BD4761" w:rsidRDefault="00BD4761"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 3</w:t>
      </w:r>
      <w:r w:rsidRPr="000536A7">
        <w:rPr>
          <w:rFonts w:asciiTheme="majorBidi" w:hAnsiTheme="majorBidi" w:cstheme="majorBidi"/>
          <w:szCs w:val="24"/>
        </w:rPr>
        <w:t xml:space="preserve"> kohaselt lisaandmete ja -dokumentide saamise vaheliseks perioodiks menetlustähtaeg peatub, kuid peatumine ei kesta rohkem kui 20 tööpäeva. Edaspidised täiendavat või selgitavat teavet nõudvad teabepäringud on Finantsinspektsiooni kasutada tema äranägemisel, kuid nende tulemusel ei tohi menetlustähtaeg enam peatuda.</w:t>
      </w:r>
    </w:p>
    <w:p w14:paraId="3C763B04" w14:textId="77777777" w:rsidR="00BD4761" w:rsidRPr="000536A7" w:rsidRDefault="00BD4761" w:rsidP="00DF3708">
      <w:pPr>
        <w:spacing w:after="0" w:line="240" w:lineRule="auto"/>
        <w:jc w:val="both"/>
        <w:rPr>
          <w:rFonts w:asciiTheme="majorBidi" w:hAnsiTheme="majorBidi" w:cstheme="majorBidi"/>
          <w:szCs w:val="24"/>
        </w:rPr>
      </w:pPr>
    </w:p>
    <w:p w14:paraId="6165D22D" w14:textId="179E58CC" w:rsidR="00BD4761" w:rsidRPr="000536A7" w:rsidRDefault="00BD4761"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Lisaks täpsustatakse, et kui menetlemise ajal tehakse muudatusi </w:t>
      </w:r>
      <w:r>
        <w:rPr>
          <w:rFonts w:asciiTheme="majorBidi" w:hAnsiTheme="majorBidi" w:cstheme="majorBidi"/>
          <w:szCs w:val="24"/>
        </w:rPr>
        <w:t xml:space="preserve">eelnõu </w:t>
      </w:r>
      <w:r w:rsidRPr="000536A7">
        <w:rPr>
          <w:rFonts w:asciiTheme="majorBidi" w:hAnsiTheme="majorBidi" w:cstheme="majorBidi"/>
          <w:szCs w:val="24"/>
        </w:rPr>
        <w:t xml:space="preserve">§ </w:t>
      </w:r>
      <w:r>
        <w:rPr>
          <w:rFonts w:asciiTheme="majorBidi" w:hAnsiTheme="majorBidi" w:cstheme="majorBidi"/>
          <w:szCs w:val="24"/>
        </w:rPr>
        <w:t>1</w:t>
      </w:r>
      <w:r w:rsidRPr="000536A7">
        <w:rPr>
          <w:rFonts w:asciiTheme="majorBidi" w:hAnsiTheme="majorBidi" w:cstheme="majorBidi"/>
          <w:szCs w:val="24"/>
        </w:rPr>
        <w:t>9</w:t>
      </w:r>
      <w:r>
        <w:rPr>
          <w:rFonts w:asciiTheme="majorBidi" w:hAnsiTheme="majorBidi" w:cstheme="majorBidi"/>
          <w:szCs w:val="24"/>
        </w:rPr>
        <w:t xml:space="preserve"> lõikes 1</w:t>
      </w:r>
      <w:r w:rsidRPr="000536A7">
        <w:rPr>
          <w:rFonts w:asciiTheme="majorBidi" w:hAnsiTheme="majorBidi" w:cstheme="majorBidi"/>
          <w:szCs w:val="24"/>
        </w:rPr>
        <w:t xml:space="preserve"> nimetatud andmetes või dokumentides, esitab omandaja viivitamata Finantsinspektsioonile vastavad andmed ja dokumendid uuendatud kujul. Kui muudatus on oluline, võib Finantsinspektsioon lugeda menetlustähtaja alguseks sellest olulisest muudatusest teadasaamise aja. Sellel juhul peab Finantsinspektsioon teatama omandajale uue menetlustähtaja (</w:t>
      </w:r>
      <w:r w:rsidRPr="00BD4761">
        <w:rPr>
          <w:rFonts w:asciiTheme="majorBidi" w:hAnsiTheme="majorBidi" w:cstheme="majorBidi"/>
          <w:b/>
          <w:bCs/>
          <w:szCs w:val="24"/>
        </w:rPr>
        <w:t>lõige</w:t>
      </w:r>
      <w:r w:rsidRPr="000536A7">
        <w:rPr>
          <w:rFonts w:asciiTheme="majorBidi" w:hAnsiTheme="majorBidi" w:cstheme="majorBidi"/>
          <w:b/>
          <w:bCs/>
          <w:szCs w:val="24"/>
        </w:rPr>
        <w:t xml:space="preserve"> 4</w:t>
      </w:r>
      <w:r w:rsidRPr="000536A7">
        <w:rPr>
          <w:rFonts w:asciiTheme="majorBidi" w:hAnsiTheme="majorBidi" w:cstheme="majorBidi"/>
          <w:szCs w:val="24"/>
        </w:rPr>
        <w:t>).</w:t>
      </w:r>
    </w:p>
    <w:p w14:paraId="01F6E310" w14:textId="77777777" w:rsidR="00BD4761" w:rsidRDefault="00BD4761" w:rsidP="00DF3708">
      <w:pPr>
        <w:spacing w:after="0" w:line="240" w:lineRule="auto"/>
        <w:jc w:val="both"/>
        <w:rPr>
          <w:rFonts w:asciiTheme="majorBidi" w:hAnsiTheme="majorBidi" w:cstheme="majorBidi"/>
          <w:b/>
          <w:bCs/>
          <w:szCs w:val="24"/>
        </w:rPr>
      </w:pPr>
    </w:p>
    <w:p w14:paraId="1A3CEC14" w14:textId="0302B90E" w:rsidR="00BD4761" w:rsidRPr="000536A7" w:rsidRDefault="00BD4761"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 5</w:t>
      </w:r>
      <w:r w:rsidRPr="000536A7">
        <w:rPr>
          <w:rFonts w:asciiTheme="majorBidi" w:hAnsiTheme="majorBidi" w:cstheme="majorBidi"/>
          <w:szCs w:val="24"/>
        </w:rPr>
        <w:t xml:space="preserve"> </w:t>
      </w:r>
      <w:r>
        <w:rPr>
          <w:rFonts w:asciiTheme="majorBidi" w:hAnsiTheme="majorBidi" w:cstheme="majorBidi"/>
          <w:szCs w:val="24"/>
        </w:rPr>
        <w:t>alusel</w:t>
      </w:r>
      <w:r w:rsidRPr="000536A7">
        <w:rPr>
          <w:rFonts w:asciiTheme="majorBidi" w:hAnsiTheme="majorBidi" w:cstheme="majorBidi"/>
          <w:szCs w:val="24"/>
        </w:rPr>
        <w:t xml:space="preserve"> võib Finantsinspektsioon hindamisaja peatamist pikendada kuni 30 tööpäevani, kui omandaja üle ei teostata finantsjärelevalvet või kui omandaja üle teostab järelevalvet kolmanda riigi finantsjärelevalve asutus.</w:t>
      </w:r>
    </w:p>
    <w:p w14:paraId="0B0985E4" w14:textId="77777777" w:rsidR="00BD4761" w:rsidRDefault="00BD4761" w:rsidP="00DF3708">
      <w:pPr>
        <w:spacing w:after="0" w:line="240" w:lineRule="auto"/>
        <w:jc w:val="both"/>
        <w:rPr>
          <w:rFonts w:asciiTheme="majorBidi" w:hAnsiTheme="majorBidi" w:cstheme="majorBidi"/>
          <w:szCs w:val="24"/>
        </w:rPr>
      </w:pPr>
    </w:p>
    <w:p w14:paraId="2E398C0A" w14:textId="1A82126C" w:rsidR="00BD4761" w:rsidRPr="000536A7" w:rsidRDefault="00BD4761"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Paragrahvis sätestatakse ka finantsjärelevalve asutuste vahelise koostöö alused (</w:t>
      </w:r>
      <w:r w:rsidRPr="000536A7">
        <w:rPr>
          <w:rFonts w:asciiTheme="majorBidi" w:hAnsiTheme="majorBidi" w:cstheme="majorBidi"/>
          <w:b/>
          <w:bCs/>
          <w:szCs w:val="24"/>
        </w:rPr>
        <w:t>lõiked 6 ja 7</w:t>
      </w:r>
      <w:r w:rsidRPr="000536A7">
        <w:rPr>
          <w:rFonts w:asciiTheme="majorBidi" w:hAnsiTheme="majorBidi" w:cstheme="majorBidi"/>
          <w:szCs w:val="24"/>
        </w:rPr>
        <w:t>). Finantsinspektsioon teeb olulise osaluse hindamisel koostööd lepinguriigi finantsjärelevalve asutusega. Samuti konsulteerib Finantsinspektsioon koostöö raames teiste finantsjärelevalve asutustega, edastades viivitamata üksteisele kõik andmed, mis on olulised olulise osaluse omandamise, suurendamise või kontrollitavaks äriühinguks muutmise hindamisel.</w:t>
      </w:r>
    </w:p>
    <w:p w14:paraId="5F24B955" w14:textId="77777777" w:rsidR="00BD4761" w:rsidRDefault="00BD4761" w:rsidP="00DF3708">
      <w:pPr>
        <w:spacing w:after="0" w:line="240" w:lineRule="auto"/>
        <w:jc w:val="both"/>
        <w:rPr>
          <w:rFonts w:asciiTheme="majorBidi" w:hAnsiTheme="majorBidi" w:cstheme="majorBidi"/>
          <w:b/>
          <w:bCs/>
          <w:szCs w:val="24"/>
        </w:rPr>
      </w:pPr>
    </w:p>
    <w:p w14:paraId="70BE2E20" w14:textId="205DBFA5" w:rsidR="00BD4761" w:rsidRPr="000536A7" w:rsidRDefault="00BD4761"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w:t>
      </w:r>
      <w:r>
        <w:rPr>
          <w:rFonts w:asciiTheme="majorBidi" w:hAnsiTheme="majorBidi" w:cstheme="majorBidi"/>
          <w:b/>
          <w:bCs/>
          <w:szCs w:val="24"/>
        </w:rPr>
        <w:t>le</w:t>
      </w:r>
      <w:r w:rsidRPr="000536A7">
        <w:rPr>
          <w:rFonts w:asciiTheme="majorBidi" w:hAnsiTheme="majorBidi" w:cstheme="majorBidi"/>
          <w:b/>
          <w:bCs/>
          <w:szCs w:val="24"/>
        </w:rPr>
        <w:t xml:space="preserve"> 8</w:t>
      </w:r>
      <w:r w:rsidRPr="000536A7">
        <w:rPr>
          <w:rFonts w:asciiTheme="majorBidi" w:hAnsiTheme="majorBidi" w:cstheme="majorBidi"/>
          <w:szCs w:val="24"/>
        </w:rPr>
        <w:t xml:space="preserve"> </w:t>
      </w:r>
      <w:r>
        <w:rPr>
          <w:rFonts w:asciiTheme="majorBidi" w:hAnsiTheme="majorBidi" w:cstheme="majorBidi"/>
          <w:szCs w:val="24"/>
        </w:rPr>
        <w:t>tuginedes</w:t>
      </w:r>
      <w:r w:rsidRPr="000536A7">
        <w:rPr>
          <w:rFonts w:asciiTheme="majorBidi" w:hAnsiTheme="majorBidi" w:cstheme="majorBidi"/>
          <w:szCs w:val="24"/>
        </w:rPr>
        <w:t xml:space="preserve"> võib Finantsinspektsioon jätta olulise osaluse omandamise teavituse läbi vaatamata, kui teavitus või sellele lisatud dokumendid on oluliste puudustega</w:t>
      </w:r>
      <w:r w:rsidR="00416545">
        <w:rPr>
          <w:rFonts w:asciiTheme="majorBidi" w:hAnsiTheme="majorBidi" w:cstheme="majorBidi"/>
          <w:szCs w:val="24"/>
        </w:rPr>
        <w:t xml:space="preserve">, </w:t>
      </w:r>
      <w:r w:rsidR="00416545" w:rsidRPr="00E1732A">
        <w:rPr>
          <w:rFonts w:asciiTheme="majorBidi" w:hAnsiTheme="majorBidi" w:cstheme="majorBidi"/>
          <w:szCs w:val="24"/>
        </w:rPr>
        <w:t xml:space="preserve">näiteks kui teavitus ei sisalda </w:t>
      </w:r>
      <w:r w:rsidR="00416545">
        <w:rPr>
          <w:rFonts w:asciiTheme="majorBidi" w:hAnsiTheme="majorBidi" w:cstheme="majorBidi"/>
          <w:szCs w:val="24"/>
        </w:rPr>
        <w:t>eelnõu</w:t>
      </w:r>
      <w:r w:rsidR="00416545" w:rsidRPr="00E1732A">
        <w:rPr>
          <w:rFonts w:asciiTheme="majorBidi" w:hAnsiTheme="majorBidi" w:cstheme="majorBidi"/>
          <w:szCs w:val="24"/>
        </w:rPr>
        <w:t xml:space="preserve"> </w:t>
      </w:r>
      <w:r w:rsidR="00416545" w:rsidRPr="00582DE2">
        <w:rPr>
          <w:rFonts w:asciiTheme="majorBidi" w:hAnsiTheme="majorBidi" w:cstheme="majorBidi"/>
          <w:szCs w:val="24"/>
        </w:rPr>
        <w:t xml:space="preserve">§ </w:t>
      </w:r>
      <w:r w:rsidR="00416545">
        <w:rPr>
          <w:rFonts w:asciiTheme="majorBidi" w:hAnsiTheme="majorBidi" w:cstheme="majorBidi"/>
          <w:szCs w:val="24"/>
        </w:rPr>
        <w:t>19</w:t>
      </w:r>
      <w:r w:rsidR="00416545" w:rsidRPr="00582DE2">
        <w:rPr>
          <w:rFonts w:asciiTheme="majorBidi" w:hAnsiTheme="majorBidi" w:cstheme="majorBidi"/>
          <w:szCs w:val="24"/>
        </w:rPr>
        <w:t xml:space="preserve"> lõikes 1</w:t>
      </w:r>
      <w:r w:rsidR="00416545" w:rsidRPr="00E1732A">
        <w:rPr>
          <w:rFonts w:asciiTheme="majorBidi" w:hAnsiTheme="majorBidi" w:cstheme="majorBidi"/>
          <w:szCs w:val="24"/>
        </w:rPr>
        <w:t xml:space="preserve"> nimetatud andmeid</w:t>
      </w:r>
      <w:r w:rsidR="00416545">
        <w:rPr>
          <w:rFonts w:asciiTheme="majorBidi" w:hAnsiTheme="majorBidi" w:cstheme="majorBidi"/>
          <w:szCs w:val="24"/>
        </w:rPr>
        <w:t>.</w:t>
      </w:r>
    </w:p>
    <w:p w14:paraId="5D2A0A84" w14:textId="60BF617F" w:rsidR="00377BDF" w:rsidRDefault="00377BDF" w:rsidP="00DF3708">
      <w:pPr>
        <w:spacing w:after="0" w:line="240" w:lineRule="auto"/>
        <w:jc w:val="both"/>
        <w:rPr>
          <w:rFonts w:cs="Times New Roman"/>
          <w:b/>
          <w:bCs/>
          <w:szCs w:val="24"/>
        </w:rPr>
      </w:pPr>
    </w:p>
    <w:p w14:paraId="36468595" w14:textId="5B89D200" w:rsidR="00E27D3A" w:rsidRPr="00E1732A" w:rsidRDefault="00E27D3A" w:rsidP="00DF3708">
      <w:pPr>
        <w:spacing w:after="0" w:line="240" w:lineRule="auto"/>
        <w:jc w:val="both"/>
        <w:rPr>
          <w:rFonts w:asciiTheme="majorBidi" w:hAnsiTheme="majorBidi" w:cstheme="majorBidi"/>
          <w:b/>
          <w:bCs/>
          <w:szCs w:val="24"/>
        </w:rPr>
      </w:pPr>
      <w:r>
        <w:rPr>
          <w:rFonts w:cs="Times New Roman"/>
          <w:b/>
          <w:bCs/>
          <w:szCs w:val="24"/>
        </w:rPr>
        <w:t xml:space="preserve">Paragrahv 21 – </w:t>
      </w:r>
      <w:r>
        <w:rPr>
          <w:rFonts w:asciiTheme="majorBidi" w:hAnsiTheme="majorBidi" w:cstheme="majorBidi"/>
          <w:b/>
          <w:bCs/>
          <w:szCs w:val="24"/>
        </w:rPr>
        <w:t>o</w:t>
      </w:r>
      <w:r w:rsidRPr="00E1732A">
        <w:rPr>
          <w:rFonts w:asciiTheme="majorBidi" w:hAnsiTheme="majorBidi" w:cstheme="majorBidi"/>
          <w:b/>
          <w:bCs/>
          <w:szCs w:val="24"/>
        </w:rPr>
        <w:t>saluse omandamise tingimused</w:t>
      </w:r>
    </w:p>
    <w:p w14:paraId="2BBA85D9" w14:textId="77777777" w:rsidR="00E27D3A" w:rsidRDefault="00E27D3A" w:rsidP="00DF3708">
      <w:pPr>
        <w:spacing w:after="0" w:line="240" w:lineRule="auto"/>
        <w:jc w:val="both"/>
        <w:rPr>
          <w:rFonts w:asciiTheme="majorBidi" w:hAnsiTheme="majorBidi" w:cstheme="majorBidi"/>
          <w:szCs w:val="24"/>
        </w:rPr>
      </w:pPr>
      <w:r>
        <w:rPr>
          <w:rFonts w:asciiTheme="majorBidi" w:hAnsiTheme="majorBidi" w:cstheme="majorBidi"/>
          <w:szCs w:val="24"/>
        </w:rPr>
        <w:t>Sättes määratletakse</w:t>
      </w:r>
      <w:r w:rsidRPr="000536A7">
        <w:rPr>
          <w:rFonts w:asciiTheme="majorBidi" w:hAnsiTheme="majorBidi" w:cstheme="majorBidi"/>
          <w:szCs w:val="24"/>
        </w:rPr>
        <w:t xml:space="preserve"> osaluse omandamise tingimused. </w:t>
      </w:r>
    </w:p>
    <w:p w14:paraId="7A9DF223" w14:textId="77777777" w:rsidR="00E27D3A" w:rsidRDefault="00E27D3A" w:rsidP="00DF3708">
      <w:pPr>
        <w:spacing w:after="0" w:line="240" w:lineRule="auto"/>
        <w:jc w:val="both"/>
        <w:rPr>
          <w:rFonts w:asciiTheme="majorBidi" w:hAnsiTheme="majorBidi" w:cstheme="majorBidi"/>
          <w:szCs w:val="24"/>
        </w:rPr>
      </w:pPr>
    </w:p>
    <w:p w14:paraId="4229D467" w14:textId="4A3E2FFC" w:rsidR="00E27D3A" w:rsidRDefault="00E27D3A" w:rsidP="00DF3708">
      <w:pPr>
        <w:spacing w:after="0" w:line="240" w:lineRule="auto"/>
        <w:jc w:val="both"/>
        <w:rPr>
          <w:rFonts w:asciiTheme="majorBidi" w:hAnsiTheme="majorBidi" w:cstheme="majorBidi"/>
          <w:szCs w:val="24"/>
        </w:rPr>
      </w:pPr>
      <w:r w:rsidRPr="00E27D3A">
        <w:rPr>
          <w:rFonts w:asciiTheme="majorBidi" w:hAnsiTheme="majorBidi" w:cstheme="majorBidi"/>
          <w:b/>
          <w:bCs/>
          <w:szCs w:val="24"/>
        </w:rPr>
        <w:t>Lõike 1</w:t>
      </w:r>
      <w:r w:rsidRPr="000536A7">
        <w:rPr>
          <w:rFonts w:asciiTheme="majorBidi" w:hAnsiTheme="majorBidi" w:cstheme="majorBidi"/>
          <w:szCs w:val="24"/>
        </w:rPr>
        <w:t xml:space="preserve"> kohaselt on Finantsinspektsioonil õigus määrata omandajale tähtaeg, mille jooksul omandajal on õigus oluline osalus omandada, seda suurendada või muuta </w:t>
      </w:r>
      <w:r w:rsidR="00D11E20">
        <w:rPr>
          <w:rFonts w:asciiTheme="majorBidi" w:hAnsiTheme="majorBidi" w:cstheme="majorBidi"/>
          <w:szCs w:val="24"/>
        </w:rPr>
        <w:t>registripidaja</w:t>
      </w:r>
      <w:r w:rsidRPr="000536A7">
        <w:rPr>
          <w:rFonts w:asciiTheme="majorBidi" w:hAnsiTheme="majorBidi" w:cstheme="majorBidi"/>
          <w:szCs w:val="24"/>
        </w:rPr>
        <w:t xml:space="preserve"> kontrollitavaks äriühinguks. Kehtivates </w:t>
      </w:r>
      <w:r w:rsidR="00D11E20">
        <w:rPr>
          <w:rFonts w:asciiTheme="majorBidi" w:hAnsiTheme="majorBidi" w:cstheme="majorBidi"/>
          <w:szCs w:val="24"/>
        </w:rPr>
        <w:t xml:space="preserve">sektorispetsiifilistes </w:t>
      </w:r>
      <w:r w:rsidRPr="000536A7">
        <w:rPr>
          <w:rFonts w:asciiTheme="majorBidi" w:hAnsiTheme="majorBidi" w:cstheme="majorBidi"/>
          <w:szCs w:val="24"/>
        </w:rPr>
        <w:t>seadustes on selleks tähtajaks juba varasemalt sätestatud 12 kuud ning Finantsinspektsioon võib omandamiseks ette nähtud tähtaega küll pikendada, kuid eelnõu kohaselt ei tohi ka sellisel juhul omandamise tähtaeg ületada 12 kuud.</w:t>
      </w:r>
    </w:p>
    <w:p w14:paraId="660F0F03" w14:textId="77777777" w:rsidR="00E27D3A" w:rsidRPr="000536A7" w:rsidRDefault="00E27D3A" w:rsidP="00DF3708">
      <w:pPr>
        <w:spacing w:after="0" w:line="240" w:lineRule="auto"/>
        <w:jc w:val="both"/>
        <w:rPr>
          <w:rFonts w:asciiTheme="majorBidi" w:hAnsiTheme="majorBidi" w:cstheme="majorBidi"/>
          <w:szCs w:val="24"/>
        </w:rPr>
      </w:pPr>
    </w:p>
    <w:p w14:paraId="59C64CE2" w14:textId="75292900" w:rsidR="00E27D3A" w:rsidRPr="000536A7" w:rsidRDefault="00E27D3A"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 2</w:t>
      </w:r>
      <w:r w:rsidRPr="000536A7">
        <w:rPr>
          <w:rFonts w:asciiTheme="majorBidi" w:hAnsiTheme="majorBidi" w:cstheme="majorBidi"/>
          <w:szCs w:val="24"/>
        </w:rPr>
        <w:t xml:space="preserve"> eesmärgiks on sätestada vaikimisi nõusolek osaluse omandamiseks. Kui Finantsinspektsioon ei esita ette nähtud menetlustähtaja jooksul keelavat ettekirjutust, võib omandaja osalust omandada, seda suurendada ja muuta kontrollitavaks äriühinguks olenemata ka asjaolust, et Finantsinspektsioon pole 60 (+30) tööpäeva jooksul omandajale ühtegi teadet omandamise otsuse kohta saatnud. Seega, kui Finantsinspektsioon ei esita menetlustähtaja jooksul omandamisele vastuväidet, loetakse see heakskiidetuks.</w:t>
      </w:r>
    </w:p>
    <w:p w14:paraId="6BD10DD8" w14:textId="4A7F881C" w:rsidR="00E27D3A" w:rsidRDefault="00E27D3A" w:rsidP="00DF3708">
      <w:pPr>
        <w:spacing w:after="0" w:line="240" w:lineRule="auto"/>
        <w:jc w:val="both"/>
        <w:rPr>
          <w:rFonts w:cs="Times New Roman"/>
          <w:b/>
          <w:bCs/>
          <w:szCs w:val="24"/>
        </w:rPr>
      </w:pPr>
    </w:p>
    <w:p w14:paraId="2025120E" w14:textId="6DA955E9" w:rsidR="00D11E20" w:rsidRDefault="00D11E20" w:rsidP="00DF3708">
      <w:pPr>
        <w:spacing w:after="0" w:line="240" w:lineRule="auto"/>
        <w:jc w:val="both"/>
        <w:rPr>
          <w:rFonts w:asciiTheme="majorBidi" w:hAnsiTheme="majorBidi" w:cstheme="majorBidi"/>
          <w:szCs w:val="24"/>
        </w:rPr>
      </w:pPr>
      <w:r w:rsidRPr="00D11E20">
        <w:rPr>
          <w:rFonts w:asciiTheme="majorBidi" w:hAnsiTheme="majorBidi" w:cstheme="majorBidi"/>
          <w:b/>
          <w:bCs/>
          <w:szCs w:val="24"/>
        </w:rPr>
        <w:t>Paragrahv 22 –</w:t>
      </w:r>
      <w:r>
        <w:rPr>
          <w:rFonts w:asciiTheme="majorBidi" w:hAnsiTheme="majorBidi" w:cstheme="majorBidi"/>
          <w:szCs w:val="24"/>
        </w:rPr>
        <w:t xml:space="preserve"> </w:t>
      </w:r>
      <w:r>
        <w:rPr>
          <w:rFonts w:asciiTheme="majorBidi" w:hAnsiTheme="majorBidi" w:cstheme="majorBidi"/>
          <w:b/>
          <w:bCs/>
          <w:szCs w:val="24"/>
        </w:rPr>
        <w:t>o</w:t>
      </w:r>
      <w:r w:rsidRPr="00E1732A">
        <w:rPr>
          <w:rFonts w:asciiTheme="majorBidi" w:hAnsiTheme="majorBidi" w:cstheme="majorBidi"/>
          <w:b/>
          <w:bCs/>
          <w:szCs w:val="24"/>
        </w:rPr>
        <w:t>saluse omandamise keelamise alused ja otsus omandamise kohta</w:t>
      </w:r>
    </w:p>
    <w:p w14:paraId="34A3060D" w14:textId="77777777" w:rsidR="00D11E20" w:rsidRPr="00D11E20" w:rsidRDefault="00D11E20" w:rsidP="00DF3708">
      <w:pPr>
        <w:spacing w:after="0" w:line="240" w:lineRule="auto"/>
        <w:jc w:val="both"/>
        <w:rPr>
          <w:rFonts w:asciiTheme="majorBidi" w:hAnsiTheme="majorBidi" w:cstheme="majorBidi"/>
          <w:szCs w:val="24"/>
        </w:rPr>
      </w:pPr>
      <w:r w:rsidRPr="00D11E20">
        <w:rPr>
          <w:rFonts w:asciiTheme="majorBidi" w:hAnsiTheme="majorBidi" w:cstheme="majorBidi"/>
          <w:b/>
          <w:bCs/>
          <w:szCs w:val="24"/>
        </w:rPr>
        <w:t>Lõikes 1</w:t>
      </w:r>
      <w:r>
        <w:rPr>
          <w:rFonts w:asciiTheme="majorBidi" w:hAnsiTheme="majorBidi" w:cstheme="majorBidi"/>
          <w:szCs w:val="24"/>
        </w:rPr>
        <w:t xml:space="preserve"> </w:t>
      </w:r>
      <w:r w:rsidRPr="000536A7">
        <w:rPr>
          <w:rFonts w:asciiTheme="majorBidi" w:hAnsiTheme="majorBidi" w:cstheme="majorBidi"/>
          <w:szCs w:val="24"/>
        </w:rPr>
        <w:t xml:space="preserve">sätestatakse alused, millest lähtuvalt võib Finantsinspektsioon teha ettekirjutuse olulise osaluse omandamise, selle suurendamise või finantsasutuse kontrollitavaks äriühinguks muutmise keelamise kohta. Keelamise alused on </w:t>
      </w:r>
      <w:r>
        <w:rPr>
          <w:rFonts w:asciiTheme="majorBidi" w:hAnsiTheme="majorBidi" w:cstheme="majorBidi"/>
          <w:szCs w:val="24"/>
        </w:rPr>
        <w:t>loetletud</w:t>
      </w:r>
      <w:r w:rsidRPr="000536A7">
        <w:rPr>
          <w:rFonts w:asciiTheme="majorBidi" w:hAnsiTheme="majorBidi" w:cstheme="majorBidi"/>
          <w:szCs w:val="24"/>
        </w:rPr>
        <w:t xml:space="preserve"> </w:t>
      </w:r>
      <w:r w:rsidRPr="00D11E20">
        <w:rPr>
          <w:rFonts w:asciiTheme="majorBidi" w:hAnsiTheme="majorBidi" w:cstheme="majorBidi"/>
          <w:szCs w:val="24"/>
        </w:rPr>
        <w:t xml:space="preserve">lõike 1 punktides 1–5. </w:t>
      </w:r>
    </w:p>
    <w:p w14:paraId="4C2C8CFE" w14:textId="77777777" w:rsidR="00D11E20" w:rsidRDefault="00D11E20" w:rsidP="00DF3708">
      <w:pPr>
        <w:spacing w:after="0" w:line="240" w:lineRule="auto"/>
        <w:jc w:val="both"/>
        <w:rPr>
          <w:rFonts w:asciiTheme="majorBidi" w:hAnsiTheme="majorBidi" w:cstheme="majorBidi"/>
          <w:szCs w:val="24"/>
        </w:rPr>
      </w:pPr>
    </w:p>
    <w:p w14:paraId="756A3E67" w14:textId="07E8F77F" w:rsidR="00D11E20" w:rsidRDefault="00D11E20"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Finantsinspektsioon võib ettekirjutusega keelata olulise osaluse omandamise, suurendamise või </w:t>
      </w:r>
      <w:r>
        <w:rPr>
          <w:rFonts w:asciiTheme="majorBidi" w:hAnsiTheme="majorBidi" w:cstheme="majorBidi"/>
          <w:szCs w:val="24"/>
        </w:rPr>
        <w:t>registripidaja</w:t>
      </w:r>
      <w:r w:rsidRPr="000536A7">
        <w:rPr>
          <w:rFonts w:asciiTheme="majorBidi" w:hAnsiTheme="majorBidi" w:cstheme="majorBidi"/>
          <w:szCs w:val="24"/>
        </w:rPr>
        <w:t xml:space="preserve"> kontrollitavaks äriühinguks muutmise</w:t>
      </w:r>
      <w:r>
        <w:rPr>
          <w:rFonts w:asciiTheme="majorBidi" w:hAnsiTheme="majorBidi" w:cstheme="majorBidi"/>
          <w:szCs w:val="24"/>
        </w:rPr>
        <w:t>,</w:t>
      </w:r>
      <w:r w:rsidRPr="000536A7">
        <w:rPr>
          <w:rFonts w:asciiTheme="majorBidi" w:hAnsiTheme="majorBidi" w:cstheme="majorBidi"/>
          <w:szCs w:val="24"/>
        </w:rPr>
        <w:t xml:space="preserve"> kui</w:t>
      </w:r>
      <w:r>
        <w:rPr>
          <w:rFonts w:asciiTheme="majorBidi" w:hAnsiTheme="majorBidi" w:cstheme="majorBidi"/>
          <w:szCs w:val="24"/>
        </w:rPr>
        <w:t>:</w:t>
      </w:r>
    </w:p>
    <w:p w14:paraId="2E6FCAEF" w14:textId="516B0952" w:rsidR="00D11E20" w:rsidRDefault="00D11E20"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1) </w:t>
      </w:r>
      <w:r w:rsidRPr="000536A7">
        <w:rPr>
          <w:rFonts w:asciiTheme="majorBidi" w:hAnsiTheme="majorBidi" w:cstheme="majorBidi"/>
          <w:szCs w:val="24"/>
        </w:rPr>
        <w:t xml:space="preserve">omandaja ei vasta </w:t>
      </w:r>
      <w:r w:rsidR="00B541FB">
        <w:rPr>
          <w:rFonts w:asciiTheme="majorBidi" w:hAnsiTheme="majorBidi" w:cstheme="majorBidi"/>
          <w:szCs w:val="24"/>
        </w:rPr>
        <w:t>krediiditeabe jagamise</w:t>
      </w:r>
      <w:r w:rsidRPr="000536A7">
        <w:rPr>
          <w:rFonts w:asciiTheme="majorBidi" w:hAnsiTheme="majorBidi" w:cstheme="majorBidi"/>
          <w:szCs w:val="24"/>
        </w:rPr>
        <w:t xml:space="preserve"> seaduses sätestatud nõuetele (punkt 1), </w:t>
      </w:r>
    </w:p>
    <w:p w14:paraId="494CAE03" w14:textId="77777777" w:rsidR="00D11E20" w:rsidRDefault="00D11E20"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2) </w:t>
      </w:r>
      <w:r w:rsidRPr="000536A7">
        <w:rPr>
          <w:rFonts w:asciiTheme="majorBidi" w:hAnsiTheme="majorBidi" w:cstheme="majorBidi"/>
          <w:szCs w:val="24"/>
        </w:rPr>
        <w:t xml:space="preserve">omandaja ei ole ettenähtud tähtpäevaks Finantsinspektsioonile esitanud käesolevas seaduses sätestatud või seaduse alusel nõutud andmeid või dokumente (punkt 2), </w:t>
      </w:r>
    </w:p>
    <w:p w14:paraId="122D41C9" w14:textId="77777777" w:rsidR="00D11E20" w:rsidRDefault="00D11E20"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3) </w:t>
      </w:r>
      <w:r w:rsidRPr="000536A7">
        <w:rPr>
          <w:rFonts w:asciiTheme="majorBidi" w:hAnsiTheme="majorBidi" w:cstheme="majorBidi"/>
          <w:szCs w:val="24"/>
        </w:rPr>
        <w:t xml:space="preserve">Finantsinspektsioonile esitatud andmed või dokumendid ei vasta õigusaktidega sätestatud nõuetele või need on ebaõiged, eksitavad või puudulikud või esitatud andmete ja dokumentide alusel ei saa kõrvaldada Finantsinspektsiooni mõistlikku kahtlust omandamise ebasobivuses ja selles, et omandamine ei vasta käesolevas seaduses sätestatud nõuetele (punkt 3), </w:t>
      </w:r>
    </w:p>
    <w:p w14:paraId="2D0B8312" w14:textId="5CBA612F" w:rsidR="00D11E20" w:rsidRDefault="00D11E20"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4) </w:t>
      </w:r>
      <w:r w:rsidR="00B541FB">
        <w:rPr>
          <w:rFonts w:asciiTheme="majorBidi" w:hAnsiTheme="majorBidi" w:cstheme="majorBidi"/>
          <w:szCs w:val="24"/>
        </w:rPr>
        <w:t>registripidaja</w:t>
      </w:r>
      <w:r w:rsidRPr="000536A7">
        <w:rPr>
          <w:rFonts w:asciiTheme="majorBidi" w:hAnsiTheme="majorBidi" w:cstheme="majorBidi"/>
          <w:szCs w:val="24"/>
        </w:rPr>
        <w:t xml:space="preserve"> muutuks kolmandas riigis elava või asuva isiku kontrollitavaks äriühinguks ja selle isiku üle ei teostata tema elu- või asukohariigis piisavat järelevalvet või selle kolmanda riigi pädeval asutusel ei ole õiguslikku alust või võimalust teha Finantsinspektsiooniga koostööd (punkt 4) või </w:t>
      </w:r>
    </w:p>
    <w:p w14:paraId="5242F2EF" w14:textId="27F80299" w:rsidR="00D11E20" w:rsidRPr="000536A7" w:rsidRDefault="00D11E20"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5) </w:t>
      </w:r>
      <w:r w:rsidRPr="000536A7">
        <w:rPr>
          <w:rFonts w:asciiTheme="majorBidi" w:hAnsiTheme="majorBidi" w:cstheme="majorBidi"/>
          <w:szCs w:val="24"/>
        </w:rPr>
        <w:t xml:space="preserve">Finantsinspektsioonil on tekkinud põhjendatud kahtlus, et omandamine toimub kolmanda isiku huvides või omandamisel hakatakse teostama kellegi teise õigusi (punkt 5). </w:t>
      </w:r>
    </w:p>
    <w:p w14:paraId="30D32185" w14:textId="77777777" w:rsidR="00D11E20" w:rsidRDefault="00D11E20" w:rsidP="00DF3708">
      <w:pPr>
        <w:spacing w:after="0" w:line="240" w:lineRule="auto"/>
        <w:jc w:val="both"/>
        <w:rPr>
          <w:rFonts w:asciiTheme="majorBidi" w:hAnsiTheme="majorBidi" w:cstheme="majorBidi"/>
          <w:b/>
          <w:bCs/>
          <w:szCs w:val="24"/>
        </w:rPr>
      </w:pPr>
    </w:p>
    <w:p w14:paraId="6D6EA4C5" w14:textId="2A924181" w:rsidR="00D11E20" w:rsidRPr="000536A7" w:rsidRDefault="00D11E20"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 2</w:t>
      </w:r>
      <w:r w:rsidRPr="000536A7">
        <w:rPr>
          <w:rFonts w:asciiTheme="majorBidi" w:hAnsiTheme="majorBidi" w:cstheme="majorBidi"/>
          <w:szCs w:val="24"/>
        </w:rPr>
        <w:t xml:space="preserve"> kohaselt edastab Finantsinspektsioon omandajale otsuse olulise osaluse omandamise lubamise kohta või keelava ettekirjutuse kahe tööpäeva jooksul pärast otsuse vastuvõtmist, kuid enne menetlustähtaja lõppu. Juhul</w:t>
      </w:r>
      <w:r>
        <w:rPr>
          <w:rFonts w:asciiTheme="majorBidi" w:hAnsiTheme="majorBidi" w:cstheme="majorBidi"/>
          <w:szCs w:val="24"/>
        </w:rPr>
        <w:t>,</w:t>
      </w:r>
      <w:r w:rsidRPr="000536A7">
        <w:rPr>
          <w:rFonts w:asciiTheme="majorBidi" w:hAnsiTheme="majorBidi" w:cstheme="majorBidi"/>
          <w:szCs w:val="24"/>
        </w:rPr>
        <w:t xml:space="preserve"> kui omandaja üle teostab järelevalvet teise lepinguriigi pädev asutus, tuleb otsuses muu hulgas märkida tema hinnang olulise osaluse omandamise, suurendamise või kontrollitavaks äriühinguks muutmise kohta.</w:t>
      </w:r>
    </w:p>
    <w:p w14:paraId="3CAF4260" w14:textId="77777777" w:rsidR="00D11E20" w:rsidRDefault="00D11E20" w:rsidP="00DF3708">
      <w:pPr>
        <w:spacing w:after="0" w:line="240" w:lineRule="auto"/>
        <w:jc w:val="both"/>
        <w:rPr>
          <w:rFonts w:asciiTheme="majorBidi" w:hAnsiTheme="majorBidi" w:cstheme="majorBidi"/>
          <w:szCs w:val="24"/>
        </w:rPr>
      </w:pPr>
    </w:p>
    <w:p w14:paraId="48B413A0" w14:textId="02B61B0B" w:rsidR="00D11E20" w:rsidRDefault="00D11E20"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Juhul</w:t>
      </w:r>
      <w:r>
        <w:rPr>
          <w:rFonts w:asciiTheme="majorBidi" w:hAnsiTheme="majorBidi" w:cstheme="majorBidi"/>
          <w:szCs w:val="24"/>
        </w:rPr>
        <w:t>,</w:t>
      </w:r>
      <w:r w:rsidRPr="000536A7">
        <w:rPr>
          <w:rFonts w:asciiTheme="majorBidi" w:hAnsiTheme="majorBidi" w:cstheme="majorBidi"/>
          <w:szCs w:val="24"/>
        </w:rPr>
        <w:t xml:space="preserve"> kui sama paragrahvi lõikes 1 nimetatud asjaolud ilmnevad pärast olulise osaluse omandamist või suurendamist või </w:t>
      </w:r>
      <w:r w:rsidR="00DC464F">
        <w:rPr>
          <w:rFonts w:asciiTheme="majorBidi" w:hAnsiTheme="majorBidi" w:cstheme="majorBidi"/>
          <w:szCs w:val="24"/>
          <w:shd w:val="clear" w:color="auto" w:fill="FFFFFF"/>
        </w:rPr>
        <w:t>registripidaja</w:t>
      </w:r>
      <w:r w:rsidRPr="000536A7">
        <w:rPr>
          <w:rFonts w:asciiTheme="majorBidi" w:hAnsiTheme="majorBidi" w:cstheme="majorBidi"/>
          <w:szCs w:val="24"/>
        </w:rPr>
        <w:t xml:space="preserve"> kontrollitavaks äriühinguks muutmist, võib Finantsinspektsioon teha ettekirjutuse, mille kohaselt loetakse osaluse omandamine või </w:t>
      </w:r>
      <w:r w:rsidR="00DC464F">
        <w:rPr>
          <w:rFonts w:asciiTheme="majorBidi" w:hAnsiTheme="majorBidi" w:cstheme="majorBidi"/>
          <w:szCs w:val="24"/>
          <w:shd w:val="clear" w:color="auto" w:fill="FFFFFF"/>
        </w:rPr>
        <w:t>registripidaja</w:t>
      </w:r>
      <w:r w:rsidRPr="000536A7">
        <w:rPr>
          <w:rFonts w:asciiTheme="majorBidi" w:hAnsiTheme="majorBidi" w:cstheme="majorBidi"/>
          <w:szCs w:val="24"/>
        </w:rPr>
        <w:t xml:space="preserve"> kontrollitavaks äriühinguks muutmine käesoleva seadusega vastuolus olevaks (</w:t>
      </w:r>
      <w:r w:rsidRPr="000536A7">
        <w:rPr>
          <w:rFonts w:asciiTheme="majorBidi" w:hAnsiTheme="majorBidi" w:cstheme="majorBidi"/>
          <w:b/>
          <w:bCs/>
          <w:szCs w:val="24"/>
        </w:rPr>
        <w:t>lõige 3</w:t>
      </w:r>
      <w:r w:rsidRPr="000536A7">
        <w:rPr>
          <w:rFonts w:asciiTheme="majorBidi" w:hAnsiTheme="majorBidi" w:cstheme="majorBidi"/>
          <w:szCs w:val="24"/>
        </w:rPr>
        <w:t xml:space="preserve">). </w:t>
      </w:r>
    </w:p>
    <w:p w14:paraId="6D89625F" w14:textId="77777777" w:rsidR="00D11E20" w:rsidRPr="000536A7" w:rsidRDefault="00D11E20" w:rsidP="00DF3708">
      <w:pPr>
        <w:spacing w:after="0" w:line="240" w:lineRule="auto"/>
        <w:jc w:val="both"/>
        <w:rPr>
          <w:rFonts w:asciiTheme="majorBidi" w:hAnsiTheme="majorBidi" w:cstheme="majorBidi"/>
          <w:szCs w:val="24"/>
        </w:rPr>
      </w:pPr>
    </w:p>
    <w:p w14:paraId="3F61B6EB" w14:textId="6CBAEC04" w:rsidR="00D11E20" w:rsidRPr="000536A7" w:rsidRDefault="00D11E20"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 4</w:t>
      </w:r>
      <w:r w:rsidRPr="000536A7">
        <w:rPr>
          <w:rFonts w:asciiTheme="majorBidi" w:hAnsiTheme="majorBidi" w:cstheme="majorBidi"/>
          <w:szCs w:val="24"/>
        </w:rPr>
        <w:t xml:space="preserve"> kohaselt on Finantsinspektsioonil õigus oma ettekirjutusega omandajal või isikul, kellel on </w:t>
      </w:r>
      <w:r>
        <w:rPr>
          <w:rFonts w:asciiTheme="majorBidi" w:hAnsiTheme="majorBidi" w:cstheme="majorBidi"/>
          <w:szCs w:val="24"/>
        </w:rPr>
        <w:t>registripidajas</w:t>
      </w:r>
      <w:r w:rsidRPr="000536A7">
        <w:rPr>
          <w:rFonts w:asciiTheme="majorBidi" w:hAnsiTheme="majorBidi" w:cstheme="majorBidi"/>
          <w:szCs w:val="24"/>
        </w:rPr>
        <w:t xml:space="preserve"> oluline osalus või kelle kontrollitavaks äriühinguks </w:t>
      </w:r>
      <w:r>
        <w:rPr>
          <w:rFonts w:asciiTheme="majorBidi" w:hAnsiTheme="majorBidi" w:cstheme="majorBidi"/>
          <w:szCs w:val="24"/>
        </w:rPr>
        <w:t>registripidaja</w:t>
      </w:r>
      <w:r w:rsidRPr="000536A7">
        <w:rPr>
          <w:rFonts w:asciiTheme="majorBidi" w:hAnsiTheme="majorBidi" w:cstheme="majorBidi"/>
          <w:szCs w:val="24"/>
        </w:rPr>
        <w:t xml:space="preserve"> on, </w:t>
      </w:r>
      <w:r>
        <w:rPr>
          <w:rFonts w:asciiTheme="majorBidi" w:hAnsiTheme="majorBidi" w:cstheme="majorBidi"/>
          <w:szCs w:val="24"/>
        </w:rPr>
        <w:t>registripidajas</w:t>
      </w:r>
      <w:r w:rsidRPr="000536A7">
        <w:rPr>
          <w:rFonts w:asciiTheme="majorBidi" w:hAnsiTheme="majorBidi" w:cstheme="majorBidi"/>
          <w:szCs w:val="24"/>
        </w:rPr>
        <w:t xml:space="preserve"> hääleõiguse või muude kontrolli võimaldavate õiguste teostamine iga kord keelata või seda piirata, kui esinevad sama paragrahvi lõikes 1 või 3 sätestatud asjaolud. Finantsinspektsioon võib teha ettekirjutuse olenemata nimetatud lõigetes sätestatud ettekirjutuse tegemisest. Finantsinspektsioon avalikustab ettekirjutuse või selle osa oma veebilehel omandaja nõudmisel või vajaduse korral omal algatusel.</w:t>
      </w:r>
    </w:p>
    <w:p w14:paraId="66CBDFC7" w14:textId="77777777" w:rsidR="00D11E20" w:rsidRDefault="00D11E20" w:rsidP="00DF3708">
      <w:pPr>
        <w:spacing w:after="0" w:line="240" w:lineRule="auto"/>
        <w:jc w:val="both"/>
        <w:rPr>
          <w:rFonts w:asciiTheme="majorBidi" w:hAnsiTheme="majorBidi" w:cstheme="majorBidi"/>
          <w:b/>
          <w:bCs/>
          <w:szCs w:val="24"/>
        </w:rPr>
      </w:pPr>
    </w:p>
    <w:p w14:paraId="22B32E63" w14:textId="2930ACCF" w:rsidR="00D11E20" w:rsidRPr="000536A7" w:rsidRDefault="00D11E20"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Lõige 5</w:t>
      </w:r>
      <w:r w:rsidRPr="000536A7">
        <w:rPr>
          <w:rFonts w:asciiTheme="majorBidi" w:hAnsiTheme="majorBidi" w:cstheme="majorBidi"/>
          <w:szCs w:val="24"/>
        </w:rPr>
        <w:t xml:space="preserve"> paneb Finantsinspektsioonile teise lepinguriigi pädeva asutuse teavitamise kohustuse – seda juhul</w:t>
      </w:r>
      <w:r>
        <w:rPr>
          <w:rFonts w:asciiTheme="majorBidi" w:hAnsiTheme="majorBidi" w:cstheme="majorBidi"/>
          <w:szCs w:val="24"/>
        </w:rPr>
        <w:t>,</w:t>
      </w:r>
      <w:r w:rsidRPr="000536A7">
        <w:rPr>
          <w:rFonts w:asciiTheme="majorBidi" w:hAnsiTheme="majorBidi" w:cstheme="majorBidi"/>
          <w:szCs w:val="24"/>
        </w:rPr>
        <w:t xml:space="preserve"> kui omandaja või isik, kellel on </w:t>
      </w:r>
      <w:r>
        <w:rPr>
          <w:rFonts w:asciiTheme="majorBidi" w:hAnsiTheme="majorBidi" w:cstheme="majorBidi"/>
          <w:szCs w:val="24"/>
        </w:rPr>
        <w:t>registripidajas</w:t>
      </w:r>
      <w:r w:rsidRPr="000536A7">
        <w:rPr>
          <w:rFonts w:asciiTheme="majorBidi" w:hAnsiTheme="majorBidi" w:cstheme="majorBidi"/>
          <w:szCs w:val="24"/>
        </w:rPr>
        <w:t xml:space="preserve"> oluline osalus või kelle kontrollitavaks äriühinguks </w:t>
      </w:r>
      <w:r>
        <w:rPr>
          <w:rFonts w:asciiTheme="majorBidi" w:hAnsiTheme="majorBidi" w:cstheme="majorBidi"/>
          <w:szCs w:val="24"/>
        </w:rPr>
        <w:t>registripidaja</w:t>
      </w:r>
      <w:r w:rsidRPr="000536A7">
        <w:rPr>
          <w:rFonts w:asciiTheme="majorBidi" w:hAnsiTheme="majorBidi" w:cstheme="majorBidi"/>
          <w:szCs w:val="24"/>
        </w:rPr>
        <w:t xml:space="preserve"> on, on teises lepinguriigis registreeritud krediidiasutus, fondivalitseja, investeerimisfond, investeerimisühing, kindlustusandja, makseasutus, e-raha asutus, muu finantsjärelevalve alla kuuluv isik või eelnimetatud isikuga ühte konsolideerimisgruppi kuuluv isik. Sellisel juhul teatab Finantsinspektsioon sama paragrahvi lõikes 3 või 4 nimetatud ettekirjutuse tegemisest selle lepinguriigi pädevale asutusele.</w:t>
      </w:r>
    </w:p>
    <w:p w14:paraId="163A4C98" w14:textId="77777777" w:rsidR="00D11E20" w:rsidRDefault="00D11E20" w:rsidP="00DF3708">
      <w:pPr>
        <w:spacing w:after="0" w:line="240" w:lineRule="auto"/>
        <w:jc w:val="both"/>
        <w:rPr>
          <w:rFonts w:asciiTheme="majorBidi" w:hAnsiTheme="majorBidi" w:cstheme="majorBidi"/>
          <w:b/>
          <w:bCs/>
          <w:szCs w:val="24"/>
        </w:rPr>
      </w:pPr>
    </w:p>
    <w:p w14:paraId="4F075DB6" w14:textId="5F68D92D" w:rsidR="00D11E20" w:rsidRPr="000536A7" w:rsidRDefault="00D11E20"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Lõige 6</w:t>
      </w:r>
      <w:r w:rsidRPr="000536A7">
        <w:rPr>
          <w:rFonts w:asciiTheme="majorBidi" w:hAnsiTheme="majorBidi" w:cstheme="majorBidi"/>
          <w:szCs w:val="24"/>
        </w:rPr>
        <w:t xml:space="preserve"> täpsustab, et lõigetes 1, 3 ja 4 sätestatud Finantsinspektsiooni ettekirjutuste järgimine on kohustuslik ka </w:t>
      </w:r>
      <w:r>
        <w:rPr>
          <w:rFonts w:asciiTheme="majorBidi" w:hAnsiTheme="majorBidi" w:cstheme="majorBidi"/>
          <w:szCs w:val="24"/>
        </w:rPr>
        <w:t>registripidajale</w:t>
      </w:r>
      <w:r w:rsidRPr="000536A7">
        <w:rPr>
          <w:rFonts w:asciiTheme="majorBidi" w:hAnsiTheme="majorBidi" w:cstheme="majorBidi"/>
          <w:szCs w:val="24"/>
        </w:rPr>
        <w:t>, tema aktsiaraamatu pidajale või muule isikule, kes korraldab hääleõiguste teostamist.</w:t>
      </w:r>
    </w:p>
    <w:p w14:paraId="619CAA6D" w14:textId="77777777" w:rsidR="00D11E20" w:rsidRDefault="00D11E20" w:rsidP="00DF3708">
      <w:pPr>
        <w:spacing w:after="0" w:line="240" w:lineRule="auto"/>
        <w:jc w:val="both"/>
        <w:rPr>
          <w:rFonts w:cs="Times New Roman"/>
          <w:b/>
          <w:bCs/>
          <w:szCs w:val="24"/>
        </w:rPr>
      </w:pPr>
    </w:p>
    <w:p w14:paraId="1A1B94BB" w14:textId="1B154321" w:rsidR="00D11E20" w:rsidRDefault="00D11E20" w:rsidP="00DF3708">
      <w:pPr>
        <w:spacing w:after="0" w:line="240" w:lineRule="auto"/>
        <w:jc w:val="both"/>
        <w:rPr>
          <w:rFonts w:asciiTheme="majorBidi" w:hAnsiTheme="majorBidi" w:cstheme="majorBidi"/>
          <w:szCs w:val="24"/>
        </w:rPr>
      </w:pPr>
      <w:r w:rsidRPr="00D11E20">
        <w:rPr>
          <w:rFonts w:asciiTheme="majorBidi" w:hAnsiTheme="majorBidi" w:cstheme="majorBidi"/>
          <w:b/>
          <w:bCs/>
          <w:szCs w:val="24"/>
        </w:rPr>
        <w:t>Paragrahv 2</w:t>
      </w:r>
      <w:r w:rsidR="000576A2">
        <w:rPr>
          <w:rFonts w:asciiTheme="majorBidi" w:hAnsiTheme="majorBidi" w:cstheme="majorBidi"/>
          <w:b/>
          <w:bCs/>
          <w:szCs w:val="24"/>
        </w:rPr>
        <w:t>3</w:t>
      </w:r>
      <w:r w:rsidRPr="00D11E20">
        <w:rPr>
          <w:rFonts w:asciiTheme="majorBidi" w:hAnsiTheme="majorBidi" w:cstheme="majorBidi"/>
          <w:b/>
          <w:bCs/>
          <w:szCs w:val="24"/>
        </w:rPr>
        <w:t xml:space="preserve"> –</w:t>
      </w:r>
      <w:r>
        <w:rPr>
          <w:rFonts w:asciiTheme="majorBidi" w:hAnsiTheme="majorBidi" w:cstheme="majorBidi"/>
          <w:b/>
          <w:bCs/>
          <w:szCs w:val="24"/>
        </w:rPr>
        <w:t xml:space="preserve"> </w:t>
      </w:r>
      <w:r w:rsidR="002060D4">
        <w:rPr>
          <w:rFonts w:asciiTheme="majorBidi" w:hAnsiTheme="majorBidi" w:cstheme="majorBidi"/>
          <w:b/>
          <w:bCs/>
          <w:szCs w:val="24"/>
        </w:rPr>
        <w:t>o</w:t>
      </w:r>
      <w:r w:rsidR="002060D4" w:rsidRPr="00E1732A">
        <w:rPr>
          <w:rFonts w:asciiTheme="majorBidi" w:hAnsiTheme="majorBidi" w:cstheme="majorBidi"/>
          <w:b/>
          <w:bCs/>
          <w:szCs w:val="24"/>
        </w:rPr>
        <w:t>saluse ebaseadusliku omandamise tagajärjed</w:t>
      </w:r>
    </w:p>
    <w:p w14:paraId="268D2D1B" w14:textId="77777777" w:rsidR="002060D4" w:rsidRDefault="002060D4" w:rsidP="00DF3708">
      <w:pPr>
        <w:spacing w:after="0" w:line="240" w:lineRule="auto"/>
        <w:jc w:val="both"/>
        <w:rPr>
          <w:rFonts w:asciiTheme="majorBidi" w:hAnsiTheme="majorBidi" w:cstheme="majorBidi"/>
          <w:szCs w:val="24"/>
        </w:rPr>
      </w:pPr>
      <w:r w:rsidRPr="002060D4">
        <w:rPr>
          <w:rFonts w:asciiTheme="majorBidi" w:hAnsiTheme="majorBidi" w:cstheme="majorBidi"/>
          <w:b/>
          <w:bCs/>
          <w:szCs w:val="24"/>
        </w:rPr>
        <w:t>Lõikega 1</w:t>
      </w:r>
      <w:r>
        <w:rPr>
          <w:rFonts w:asciiTheme="majorBidi" w:hAnsiTheme="majorBidi" w:cstheme="majorBidi"/>
          <w:szCs w:val="24"/>
        </w:rPr>
        <w:t xml:space="preserve"> sätestatakse juhud, mil</w:t>
      </w:r>
      <w:r w:rsidRPr="000536A7">
        <w:rPr>
          <w:rFonts w:asciiTheme="majorBidi" w:hAnsiTheme="majorBidi" w:cstheme="majorBidi"/>
          <w:szCs w:val="24"/>
        </w:rPr>
        <w:t xml:space="preserve"> isik ei omanda aktsiatega ega osaga kaasnevat hääleõigust ning aktsiatega ega osaga esindatud hääli ei arvata üldkoosoleku või osanike koosoleku kvoorumisse</w:t>
      </w:r>
      <w:r>
        <w:rPr>
          <w:rFonts w:asciiTheme="majorBidi" w:hAnsiTheme="majorBidi" w:cstheme="majorBidi"/>
          <w:szCs w:val="24"/>
        </w:rPr>
        <w:t>. Nendeks on</w:t>
      </w:r>
    </w:p>
    <w:p w14:paraId="5F570377" w14:textId="77777777" w:rsidR="002060D4" w:rsidRDefault="002060D4"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1) </w:t>
      </w:r>
      <w:r w:rsidRPr="000536A7">
        <w:rPr>
          <w:rFonts w:asciiTheme="majorBidi" w:hAnsiTheme="majorBidi" w:cstheme="majorBidi"/>
          <w:szCs w:val="24"/>
        </w:rPr>
        <w:t xml:space="preserve">tehing on vastuolus Finantsinspektsiooni </w:t>
      </w:r>
      <w:r>
        <w:rPr>
          <w:rFonts w:asciiTheme="majorBidi" w:hAnsiTheme="majorBidi" w:cstheme="majorBidi"/>
          <w:szCs w:val="24"/>
        </w:rPr>
        <w:t xml:space="preserve">varasema </w:t>
      </w:r>
      <w:r w:rsidRPr="000536A7">
        <w:rPr>
          <w:rFonts w:asciiTheme="majorBidi" w:hAnsiTheme="majorBidi" w:cstheme="majorBidi"/>
          <w:szCs w:val="24"/>
        </w:rPr>
        <w:t xml:space="preserve">ettekirjutusega, </w:t>
      </w:r>
    </w:p>
    <w:p w14:paraId="0BE81EE8" w14:textId="77777777" w:rsidR="002060D4" w:rsidRDefault="002060D4"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2) </w:t>
      </w:r>
      <w:r w:rsidRPr="000536A7">
        <w:rPr>
          <w:rFonts w:asciiTheme="majorBidi" w:hAnsiTheme="majorBidi" w:cstheme="majorBidi"/>
          <w:szCs w:val="24"/>
        </w:rPr>
        <w:t xml:space="preserve">Finantsinspektsioon on teinud </w:t>
      </w:r>
      <w:r>
        <w:rPr>
          <w:rFonts w:asciiTheme="majorBidi" w:hAnsiTheme="majorBidi" w:cstheme="majorBidi"/>
          <w:szCs w:val="24"/>
        </w:rPr>
        <w:t>eelnõu</w:t>
      </w:r>
      <w:r w:rsidRPr="000536A7">
        <w:rPr>
          <w:rFonts w:asciiTheme="majorBidi" w:hAnsiTheme="majorBidi" w:cstheme="majorBidi"/>
          <w:szCs w:val="24"/>
        </w:rPr>
        <w:t xml:space="preserve"> § </w:t>
      </w:r>
      <w:r>
        <w:rPr>
          <w:rFonts w:asciiTheme="majorBidi" w:hAnsiTheme="majorBidi" w:cstheme="majorBidi"/>
          <w:szCs w:val="24"/>
        </w:rPr>
        <w:t>2</w:t>
      </w:r>
      <w:r w:rsidRPr="000536A7">
        <w:rPr>
          <w:rFonts w:asciiTheme="majorBidi" w:hAnsiTheme="majorBidi" w:cstheme="majorBidi"/>
          <w:szCs w:val="24"/>
        </w:rPr>
        <w:t xml:space="preserve">2 lõike 3 alusel ettekirjutuse, </w:t>
      </w:r>
    </w:p>
    <w:p w14:paraId="55517EE2" w14:textId="77777777" w:rsidR="002060D4" w:rsidRDefault="002060D4"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3) </w:t>
      </w:r>
      <w:r w:rsidRPr="000536A7">
        <w:rPr>
          <w:rFonts w:asciiTheme="majorBidi" w:hAnsiTheme="majorBidi" w:cstheme="majorBidi"/>
          <w:szCs w:val="24"/>
        </w:rPr>
        <w:t xml:space="preserve">tehingust ei ole Finantsinspektsiooni nõuetekohaselt teavitatud, </w:t>
      </w:r>
    </w:p>
    <w:p w14:paraId="5BABA53C" w14:textId="67C5DBEA" w:rsidR="002060D4" w:rsidRPr="000536A7" w:rsidRDefault="002060D4"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4) </w:t>
      </w:r>
      <w:r w:rsidRPr="000536A7">
        <w:rPr>
          <w:rFonts w:asciiTheme="majorBidi" w:hAnsiTheme="majorBidi" w:cstheme="majorBidi"/>
          <w:szCs w:val="24"/>
        </w:rPr>
        <w:t xml:space="preserve">otsus on tehtud pärast Finantsinspektsiooni poolt ette nähtud omandamise tähtaja möödumist või enne, kui olulise osaluse omandamine on </w:t>
      </w:r>
      <w:r>
        <w:rPr>
          <w:rFonts w:asciiTheme="majorBidi" w:hAnsiTheme="majorBidi" w:cstheme="majorBidi"/>
          <w:szCs w:val="24"/>
        </w:rPr>
        <w:t>eelnõu</w:t>
      </w:r>
      <w:r w:rsidRPr="000536A7">
        <w:rPr>
          <w:rFonts w:asciiTheme="majorBidi" w:hAnsiTheme="majorBidi" w:cstheme="majorBidi"/>
          <w:szCs w:val="24"/>
        </w:rPr>
        <w:t xml:space="preserve"> alusel lubatu</w:t>
      </w:r>
      <w:r>
        <w:rPr>
          <w:rFonts w:asciiTheme="majorBidi" w:hAnsiTheme="majorBidi" w:cstheme="majorBidi"/>
          <w:szCs w:val="24"/>
        </w:rPr>
        <w:t>d</w:t>
      </w:r>
      <w:r w:rsidRPr="000536A7">
        <w:rPr>
          <w:rFonts w:asciiTheme="majorBidi" w:hAnsiTheme="majorBidi" w:cstheme="majorBidi"/>
          <w:szCs w:val="24"/>
        </w:rPr>
        <w:t xml:space="preserve">. </w:t>
      </w:r>
    </w:p>
    <w:p w14:paraId="0B4AC0A5" w14:textId="77777777" w:rsidR="002060D4" w:rsidRDefault="002060D4" w:rsidP="00DF3708">
      <w:pPr>
        <w:spacing w:after="0" w:line="240" w:lineRule="auto"/>
        <w:jc w:val="both"/>
        <w:rPr>
          <w:rFonts w:asciiTheme="majorBidi" w:hAnsiTheme="majorBidi" w:cstheme="majorBidi"/>
          <w:szCs w:val="24"/>
        </w:rPr>
      </w:pPr>
    </w:p>
    <w:p w14:paraId="62EEE016" w14:textId="2CB00E73" w:rsidR="002060D4" w:rsidRDefault="002060D4"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Kui esineb</w:t>
      </w:r>
      <w:r>
        <w:rPr>
          <w:rFonts w:asciiTheme="majorBidi" w:hAnsiTheme="majorBidi" w:cstheme="majorBidi"/>
          <w:szCs w:val="24"/>
        </w:rPr>
        <w:t xml:space="preserve"> 1 eelpool nimetatud</w:t>
      </w:r>
      <w:r w:rsidRPr="000536A7">
        <w:rPr>
          <w:rFonts w:asciiTheme="majorBidi" w:hAnsiTheme="majorBidi" w:cstheme="majorBidi"/>
          <w:szCs w:val="24"/>
        </w:rPr>
        <w:t xml:space="preserve"> alus, </w:t>
      </w:r>
      <w:r>
        <w:rPr>
          <w:rFonts w:asciiTheme="majorBidi" w:hAnsiTheme="majorBidi" w:cstheme="majorBidi"/>
          <w:szCs w:val="24"/>
        </w:rPr>
        <w:t>ei teki isikul</w:t>
      </w:r>
      <w:r w:rsidRPr="000536A7">
        <w:rPr>
          <w:rFonts w:asciiTheme="majorBidi" w:hAnsiTheme="majorBidi" w:cstheme="majorBidi"/>
          <w:szCs w:val="24"/>
        </w:rPr>
        <w:t xml:space="preserve"> </w:t>
      </w:r>
      <w:r>
        <w:rPr>
          <w:rFonts w:asciiTheme="majorBidi" w:hAnsiTheme="majorBidi" w:cstheme="majorBidi"/>
          <w:szCs w:val="24"/>
        </w:rPr>
        <w:t>sellise</w:t>
      </w:r>
      <w:r w:rsidRPr="000536A7">
        <w:rPr>
          <w:rFonts w:asciiTheme="majorBidi" w:hAnsiTheme="majorBidi" w:cstheme="majorBidi"/>
          <w:szCs w:val="24"/>
        </w:rPr>
        <w:t xml:space="preserve"> tehingu tulemusel õigusi, mis muudaksid </w:t>
      </w:r>
      <w:r>
        <w:rPr>
          <w:rFonts w:asciiTheme="majorBidi" w:hAnsiTheme="majorBidi" w:cstheme="majorBidi"/>
          <w:szCs w:val="24"/>
        </w:rPr>
        <w:t>registripidaja</w:t>
      </w:r>
      <w:r w:rsidRPr="000536A7">
        <w:rPr>
          <w:rFonts w:asciiTheme="majorBidi" w:hAnsiTheme="majorBidi" w:cstheme="majorBidi"/>
          <w:szCs w:val="24"/>
        </w:rPr>
        <w:t xml:space="preserve"> tema kontrollitavaks äriühinguks (</w:t>
      </w:r>
      <w:r w:rsidRPr="000536A7">
        <w:rPr>
          <w:rFonts w:asciiTheme="majorBidi" w:hAnsiTheme="majorBidi" w:cstheme="majorBidi"/>
          <w:b/>
          <w:bCs/>
          <w:szCs w:val="24"/>
        </w:rPr>
        <w:t>lõige 2</w:t>
      </w:r>
      <w:r w:rsidRPr="000536A7">
        <w:rPr>
          <w:rFonts w:asciiTheme="majorBidi" w:hAnsiTheme="majorBidi" w:cstheme="majorBidi"/>
          <w:szCs w:val="24"/>
        </w:rPr>
        <w:t>).</w:t>
      </w:r>
    </w:p>
    <w:p w14:paraId="6F36F8C4" w14:textId="77777777" w:rsidR="002060D4" w:rsidRPr="000536A7" w:rsidRDefault="002060D4" w:rsidP="00DF3708">
      <w:pPr>
        <w:spacing w:after="0" w:line="240" w:lineRule="auto"/>
        <w:jc w:val="both"/>
        <w:rPr>
          <w:rFonts w:asciiTheme="majorBidi" w:hAnsiTheme="majorBidi" w:cstheme="majorBidi"/>
          <w:szCs w:val="24"/>
        </w:rPr>
      </w:pPr>
    </w:p>
    <w:p w14:paraId="01179E69" w14:textId="3E90FC9D" w:rsidR="002060D4" w:rsidRDefault="002060D4"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Kui siiski </w:t>
      </w:r>
      <w:r>
        <w:rPr>
          <w:rFonts w:asciiTheme="majorBidi" w:hAnsiTheme="majorBidi" w:cstheme="majorBidi"/>
          <w:szCs w:val="24"/>
        </w:rPr>
        <w:t>sellise</w:t>
      </w:r>
      <w:r w:rsidRPr="000536A7">
        <w:rPr>
          <w:rFonts w:asciiTheme="majorBidi" w:hAnsiTheme="majorBidi" w:cstheme="majorBidi"/>
          <w:szCs w:val="24"/>
        </w:rPr>
        <w:t xml:space="preserve"> tehingu tulemusel, mille puhul esines mõni lõikes 1 nimetatud asjaolu, omandatud või suurendatud olulist osalust esindavad hääled arvati üldkoosoleku või osanike koosoleku kvoorumisse ja need mõjutasid üldkoosoleku või osanike koosoleku otsuse vastuvõtmist, on üldkoosoleku või osanike koosoleku otsus tühine. Kohus võib Finantsinspektsiooni, aktsionäri, osaniku või äriühingu juhtorgani liikme avalduse alusel tuvastada üldkoosoleku või osanike koosoleku otsuse tühisuse, kui avaldus on esitatud kuue kuu jooksul üldkoosoleku või osanike koosoleku otsuse vastuvõtmisest arvates (</w:t>
      </w:r>
      <w:r w:rsidRPr="000536A7">
        <w:rPr>
          <w:rFonts w:asciiTheme="majorBidi" w:hAnsiTheme="majorBidi" w:cstheme="majorBidi"/>
          <w:b/>
          <w:bCs/>
          <w:szCs w:val="24"/>
        </w:rPr>
        <w:t>lõige 3</w:t>
      </w:r>
      <w:r w:rsidRPr="000536A7">
        <w:rPr>
          <w:rFonts w:asciiTheme="majorBidi" w:hAnsiTheme="majorBidi" w:cstheme="majorBidi"/>
          <w:szCs w:val="24"/>
        </w:rPr>
        <w:t>).</w:t>
      </w:r>
    </w:p>
    <w:p w14:paraId="0C8413AB" w14:textId="77777777" w:rsidR="002060D4" w:rsidRPr="000536A7" w:rsidRDefault="002060D4" w:rsidP="00DF3708">
      <w:pPr>
        <w:spacing w:after="0" w:line="240" w:lineRule="auto"/>
        <w:jc w:val="both"/>
        <w:rPr>
          <w:rFonts w:asciiTheme="majorBidi" w:hAnsiTheme="majorBidi" w:cstheme="majorBidi"/>
          <w:szCs w:val="24"/>
        </w:rPr>
      </w:pPr>
    </w:p>
    <w:p w14:paraId="0224E3A3" w14:textId="25C1051C" w:rsidR="002060D4" w:rsidRPr="000536A7" w:rsidRDefault="002060D4" w:rsidP="00DF3708">
      <w:pPr>
        <w:spacing w:after="0" w:line="240" w:lineRule="auto"/>
        <w:jc w:val="both"/>
        <w:rPr>
          <w:rFonts w:asciiTheme="majorBidi" w:hAnsiTheme="majorBidi" w:cstheme="majorBidi"/>
          <w:szCs w:val="24"/>
        </w:rPr>
      </w:pPr>
      <w:r>
        <w:rPr>
          <w:rFonts w:asciiTheme="majorBidi" w:hAnsiTheme="majorBidi" w:cstheme="majorBidi"/>
          <w:b/>
          <w:bCs/>
          <w:szCs w:val="24"/>
        </w:rPr>
        <w:t>L</w:t>
      </w:r>
      <w:r w:rsidRPr="000536A7">
        <w:rPr>
          <w:rFonts w:asciiTheme="majorBidi" w:hAnsiTheme="majorBidi" w:cstheme="majorBidi"/>
          <w:b/>
          <w:bCs/>
          <w:szCs w:val="24"/>
        </w:rPr>
        <w:t>õi</w:t>
      </w:r>
      <w:r>
        <w:rPr>
          <w:rFonts w:asciiTheme="majorBidi" w:hAnsiTheme="majorBidi" w:cstheme="majorBidi"/>
          <w:b/>
          <w:bCs/>
          <w:szCs w:val="24"/>
        </w:rPr>
        <w:t>k</w:t>
      </w:r>
      <w:r w:rsidRPr="000536A7">
        <w:rPr>
          <w:rFonts w:asciiTheme="majorBidi" w:hAnsiTheme="majorBidi" w:cstheme="majorBidi"/>
          <w:b/>
          <w:bCs/>
          <w:szCs w:val="24"/>
        </w:rPr>
        <w:t>e 4</w:t>
      </w:r>
      <w:r>
        <w:rPr>
          <w:rFonts w:asciiTheme="majorBidi" w:hAnsiTheme="majorBidi" w:cstheme="majorBidi"/>
          <w:b/>
          <w:bCs/>
          <w:szCs w:val="24"/>
        </w:rPr>
        <w:t xml:space="preserve"> </w:t>
      </w:r>
      <w:r w:rsidRPr="00463A5A">
        <w:rPr>
          <w:rFonts w:asciiTheme="majorBidi" w:hAnsiTheme="majorBidi" w:cstheme="majorBidi"/>
          <w:szCs w:val="24"/>
        </w:rPr>
        <w:t>alusel</w:t>
      </w:r>
      <w:r>
        <w:rPr>
          <w:rFonts w:asciiTheme="majorBidi" w:hAnsiTheme="majorBidi" w:cstheme="majorBidi"/>
          <w:b/>
          <w:bCs/>
          <w:szCs w:val="24"/>
        </w:rPr>
        <w:t xml:space="preserve"> </w:t>
      </w:r>
      <w:r w:rsidRPr="000536A7">
        <w:rPr>
          <w:rFonts w:asciiTheme="majorBidi" w:hAnsiTheme="majorBidi" w:cstheme="majorBidi"/>
          <w:szCs w:val="24"/>
        </w:rPr>
        <w:t>võib kohus Finantsinspektsiooni, aktsionäri, osaniku või äriühingu juhtorgani liikme avalduse alusel tunnistada selliste õiguste teostamise kehtetuks</w:t>
      </w:r>
      <w:r>
        <w:rPr>
          <w:rFonts w:asciiTheme="majorBidi" w:hAnsiTheme="majorBidi" w:cstheme="majorBidi"/>
          <w:szCs w:val="24"/>
        </w:rPr>
        <w:t>, k</w:t>
      </w:r>
      <w:r w:rsidRPr="000536A7">
        <w:rPr>
          <w:rFonts w:asciiTheme="majorBidi" w:hAnsiTheme="majorBidi" w:cstheme="majorBidi"/>
          <w:szCs w:val="24"/>
        </w:rPr>
        <w:t xml:space="preserve">ui teostati tehing, millega </w:t>
      </w:r>
      <w:r w:rsidR="00DC464F">
        <w:rPr>
          <w:rFonts w:asciiTheme="majorBidi" w:hAnsiTheme="majorBidi" w:cstheme="majorBidi"/>
          <w:szCs w:val="24"/>
        </w:rPr>
        <w:t>registripidaja</w:t>
      </w:r>
      <w:r w:rsidRPr="000536A7">
        <w:rPr>
          <w:rFonts w:asciiTheme="majorBidi" w:hAnsiTheme="majorBidi" w:cstheme="majorBidi"/>
          <w:szCs w:val="24"/>
        </w:rPr>
        <w:t xml:space="preserve"> pidi muutuma isiku kontrollitavaks äriühinguks ja mille puhul esineb mõni käesoleva paragrahvi lõikes 1 nimetatud asjaolu, tulenevaid kontrolli võimaldavaid õigusi</w:t>
      </w:r>
      <w:r w:rsidR="00463A5A">
        <w:rPr>
          <w:rFonts w:asciiTheme="majorBidi" w:hAnsiTheme="majorBidi" w:cstheme="majorBidi"/>
          <w:szCs w:val="24"/>
        </w:rPr>
        <w:t>.</w:t>
      </w:r>
      <w:r w:rsidRPr="000536A7">
        <w:rPr>
          <w:rFonts w:asciiTheme="majorBidi" w:hAnsiTheme="majorBidi" w:cstheme="majorBidi"/>
          <w:szCs w:val="24"/>
        </w:rPr>
        <w:t xml:space="preserve"> </w:t>
      </w:r>
      <w:r w:rsidR="00463A5A">
        <w:rPr>
          <w:rFonts w:asciiTheme="majorBidi" w:hAnsiTheme="majorBidi" w:cstheme="majorBidi"/>
          <w:szCs w:val="24"/>
        </w:rPr>
        <w:t>Vastava avalduse peab kohtule</w:t>
      </w:r>
      <w:r w:rsidRPr="000536A7">
        <w:rPr>
          <w:rFonts w:asciiTheme="majorBidi" w:hAnsiTheme="majorBidi" w:cstheme="majorBidi"/>
          <w:szCs w:val="24"/>
        </w:rPr>
        <w:t xml:space="preserve"> esita</w:t>
      </w:r>
      <w:r w:rsidR="00463A5A">
        <w:rPr>
          <w:rFonts w:asciiTheme="majorBidi" w:hAnsiTheme="majorBidi" w:cstheme="majorBidi"/>
          <w:szCs w:val="24"/>
        </w:rPr>
        <w:t xml:space="preserve">ma </w:t>
      </w:r>
      <w:r w:rsidRPr="000536A7">
        <w:rPr>
          <w:rFonts w:asciiTheme="majorBidi" w:hAnsiTheme="majorBidi" w:cstheme="majorBidi"/>
          <w:szCs w:val="24"/>
        </w:rPr>
        <w:t>kolme kuu jooksul õiguste teostamisest arvates.</w:t>
      </w:r>
    </w:p>
    <w:p w14:paraId="2460BF24" w14:textId="77777777" w:rsidR="002060D4" w:rsidRDefault="002060D4" w:rsidP="00DF3708">
      <w:pPr>
        <w:spacing w:after="0" w:line="240" w:lineRule="auto"/>
        <w:jc w:val="both"/>
        <w:rPr>
          <w:rFonts w:cs="Times New Roman"/>
          <w:szCs w:val="24"/>
        </w:rPr>
      </w:pPr>
    </w:p>
    <w:p w14:paraId="3736231D" w14:textId="7542CE1E" w:rsidR="00D05F43" w:rsidRDefault="00D05F43" w:rsidP="00DF3708">
      <w:pPr>
        <w:spacing w:after="0" w:line="240" w:lineRule="auto"/>
        <w:jc w:val="both"/>
        <w:rPr>
          <w:rFonts w:asciiTheme="majorBidi" w:hAnsiTheme="majorBidi" w:cstheme="majorBidi"/>
          <w:b/>
          <w:bCs/>
          <w:szCs w:val="24"/>
        </w:rPr>
      </w:pPr>
      <w:r w:rsidRPr="000536A7">
        <w:rPr>
          <w:rFonts w:asciiTheme="majorBidi" w:hAnsiTheme="majorBidi" w:cstheme="majorBidi"/>
          <w:b/>
          <w:bCs/>
          <w:szCs w:val="24"/>
        </w:rPr>
        <w:t xml:space="preserve">Paragrahv </w:t>
      </w:r>
      <w:r w:rsidR="000576A2">
        <w:rPr>
          <w:rFonts w:asciiTheme="majorBidi" w:hAnsiTheme="majorBidi" w:cstheme="majorBidi"/>
          <w:b/>
          <w:bCs/>
          <w:szCs w:val="24"/>
        </w:rPr>
        <w:t>24</w:t>
      </w:r>
      <w:r>
        <w:rPr>
          <w:rFonts w:asciiTheme="majorBidi" w:hAnsiTheme="majorBidi" w:cstheme="majorBidi"/>
          <w:b/>
          <w:bCs/>
          <w:szCs w:val="24"/>
        </w:rPr>
        <w:t xml:space="preserve"> –</w:t>
      </w:r>
      <w:r w:rsidRPr="000536A7">
        <w:rPr>
          <w:rFonts w:asciiTheme="majorBidi" w:hAnsiTheme="majorBidi" w:cstheme="majorBidi"/>
          <w:b/>
          <w:bCs/>
          <w:szCs w:val="24"/>
        </w:rPr>
        <w:t xml:space="preserve"> </w:t>
      </w:r>
      <w:r>
        <w:rPr>
          <w:rFonts w:asciiTheme="majorBidi" w:hAnsiTheme="majorBidi" w:cstheme="majorBidi"/>
          <w:b/>
          <w:bCs/>
          <w:szCs w:val="24"/>
        </w:rPr>
        <w:t>o</w:t>
      </w:r>
      <w:r w:rsidRPr="000536A7">
        <w:rPr>
          <w:rFonts w:asciiTheme="majorBidi" w:hAnsiTheme="majorBidi" w:cstheme="majorBidi"/>
          <w:b/>
          <w:bCs/>
          <w:szCs w:val="24"/>
        </w:rPr>
        <w:t>lulise osaluse muutumisest teavitamine</w:t>
      </w:r>
    </w:p>
    <w:p w14:paraId="7C33E107" w14:textId="50461A14" w:rsidR="00D05F43" w:rsidRPr="00D05F43" w:rsidRDefault="00D05F43" w:rsidP="00DF3708">
      <w:pPr>
        <w:spacing w:after="0" w:line="240" w:lineRule="auto"/>
        <w:jc w:val="both"/>
        <w:rPr>
          <w:rFonts w:asciiTheme="majorBidi" w:hAnsiTheme="majorBidi" w:cstheme="majorBidi"/>
          <w:b/>
          <w:bCs/>
          <w:szCs w:val="24"/>
        </w:rPr>
      </w:pPr>
      <w:r w:rsidRPr="00D05F43">
        <w:rPr>
          <w:rFonts w:asciiTheme="majorBidi" w:hAnsiTheme="majorBidi" w:cstheme="majorBidi"/>
          <w:szCs w:val="24"/>
        </w:rPr>
        <w:t>Paragrahviga</w:t>
      </w:r>
      <w:r w:rsidRPr="000536A7">
        <w:rPr>
          <w:rFonts w:asciiTheme="majorBidi" w:hAnsiTheme="majorBidi" w:cstheme="majorBidi"/>
          <w:szCs w:val="24"/>
        </w:rPr>
        <w:t xml:space="preserve"> sätesta</w:t>
      </w:r>
      <w:r>
        <w:rPr>
          <w:rFonts w:asciiTheme="majorBidi" w:hAnsiTheme="majorBidi" w:cstheme="majorBidi"/>
          <w:szCs w:val="24"/>
        </w:rPr>
        <w:t>takse</w:t>
      </w:r>
      <w:r w:rsidRPr="000536A7">
        <w:rPr>
          <w:rFonts w:asciiTheme="majorBidi" w:hAnsiTheme="majorBidi" w:cstheme="majorBidi"/>
          <w:szCs w:val="24"/>
        </w:rPr>
        <w:t xml:space="preserve"> olulise osaluse muutmisest teavitamise kor</w:t>
      </w:r>
      <w:r>
        <w:rPr>
          <w:rFonts w:asciiTheme="majorBidi" w:hAnsiTheme="majorBidi" w:cstheme="majorBidi"/>
          <w:szCs w:val="24"/>
        </w:rPr>
        <w:t>d,</w:t>
      </w:r>
      <w:r w:rsidRPr="000536A7">
        <w:rPr>
          <w:rFonts w:asciiTheme="majorBidi" w:hAnsiTheme="majorBidi" w:cstheme="majorBidi"/>
          <w:szCs w:val="24"/>
        </w:rPr>
        <w:t xml:space="preserve"> mida kohaldatakse juhul, kui isik kavatseb võõrandada aktsiaid või osa ulatuses, millega ta kaotab olulise osaluse </w:t>
      </w:r>
      <w:r>
        <w:rPr>
          <w:rFonts w:asciiTheme="majorBidi" w:hAnsiTheme="majorBidi" w:cstheme="majorBidi"/>
          <w:szCs w:val="24"/>
        </w:rPr>
        <w:t>registripidajas</w:t>
      </w:r>
      <w:r w:rsidRPr="000536A7">
        <w:rPr>
          <w:rFonts w:asciiTheme="majorBidi" w:hAnsiTheme="majorBidi" w:cstheme="majorBidi"/>
          <w:szCs w:val="24"/>
        </w:rPr>
        <w:t xml:space="preserve"> või vähendab oma osalust alla määra või loobub kontrollist </w:t>
      </w:r>
      <w:r>
        <w:rPr>
          <w:rFonts w:asciiTheme="majorBidi" w:hAnsiTheme="majorBidi" w:cstheme="majorBidi"/>
          <w:szCs w:val="24"/>
        </w:rPr>
        <w:t>registripidaja</w:t>
      </w:r>
      <w:r w:rsidRPr="000536A7">
        <w:rPr>
          <w:rFonts w:asciiTheme="majorBidi" w:hAnsiTheme="majorBidi" w:cstheme="majorBidi"/>
          <w:szCs w:val="24"/>
        </w:rPr>
        <w:t xml:space="preserve"> üle.</w:t>
      </w:r>
    </w:p>
    <w:p w14:paraId="7C0AF106" w14:textId="77777777" w:rsidR="00D05F43" w:rsidRDefault="00D05F43" w:rsidP="00DF3708">
      <w:pPr>
        <w:spacing w:after="0" w:line="240" w:lineRule="auto"/>
        <w:jc w:val="both"/>
        <w:rPr>
          <w:rFonts w:asciiTheme="majorBidi" w:hAnsiTheme="majorBidi" w:cstheme="majorBidi"/>
          <w:b/>
          <w:bCs/>
          <w:szCs w:val="24"/>
        </w:rPr>
      </w:pPr>
    </w:p>
    <w:p w14:paraId="6D4CC938" w14:textId="34173BB6" w:rsidR="00D05F43" w:rsidRPr="000536A7" w:rsidRDefault="00D05F43"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 1</w:t>
      </w:r>
      <w:r w:rsidRPr="000536A7">
        <w:rPr>
          <w:rFonts w:asciiTheme="majorBidi" w:hAnsiTheme="majorBidi" w:cstheme="majorBidi"/>
          <w:szCs w:val="24"/>
        </w:rPr>
        <w:t xml:space="preserve"> kohaselt</w:t>
      </w:r>
      <w:r>
        <w:rPr>
          <w:rFonts w:asciiTheme="majorBidi" w:hAnsiTheme="majorBidi" w:cstheme="majorBidi"/>
          <w:szCs w:val="24"/>
        </w:rPr>
        <w:t xml:space="preserve"> peab isik,</w:t>
      </w:r>
      <w:r w:rsidRPr="000536A7">
        <w:rPr>
          <w:rFonts w:asciiTheme="majorBidi" w:hAnsiTheme="majorBidi" w:cstheme="majorBidi"/>
          <w:szCs w:val="24"/>
        </w:rPr>
        <w:t xml:space="preserve"> kui </w:t>
      </w:r>
      <w:r>
        <w:rPr>
          <w:rFonts w:asciiTheme="majorBidi" w:hAnsiTheme="majorBidi" w:cstheme="majorBidi"/>
          <w:szCs w:val="24"/>
        </w:rPr>
        <w:t>ta</w:t>
      </w:r>
      <w:r w:rsidRPr="000536A7">
        <w:rPr>
          <w:rFonts w:asciiTheme="majorBidi" w:hAnsiTheme="majorBidi" w:cstheme="majorBidi"/>
          <w:szCs w:val="24"/>
        </w:rPr>
        <w:t xml:space="preserve"> kavatseb võõrandada aktsiaid või osa ulatuses, millega ta kaotab olulise osaluse </w:t>
      </w:r>
      <w:r w:rsidR="00DC464F">
        <w:rPr>
          <w:rFonts w:asciiTheme="majorBidi" w:hAnsiTheme="majorBidi" w:cstheme="majorBidi"/>
          <w:szCs w:val="24"/>
        </w:rPr>
        <w:t>registripidajas</w:t>
      </w:r>
      <w:r w:rsidRPr="000536A7">
        <w:rPr>
          <w:rFonts w:asciiTheme="majorBidi" w:hAnsiTheme="majorBidi" w:cstheme="majorBidi"/>
          <w:szCs w:val="24"/>
        </w:rPr>
        <w:t xml:space="preserve"> või vähendab oma osalust alla mõne § 28 lõikes 1 nimetatud määra või loobub kontrollist </w:t>
      </w:r>
      <w:r w:rsidR="00DC464F">
        <w:rPr>
          <w:rFonts w:asciiTheme="majorBidi" w:hAnsiTheme="majorBidi" w:cstheme="majorBidi"/>
          <w:szCs w:val="24"/>
        </w:rPr>
        <w:t>registripidaja</w:t>
      </w:r>
      <w:r w:rsidRPr="000536A7">
        <w:rPr>
          <w:rFonts w:asciiTheme="majorBidi" w:hAnsiTheme="majorBidi" w:cstheme="majorBidi"/>
          <w:szCs w:val="24"/>
        </w:rPr>
        <w:t xml:space="preserve"> üle, kavatsusest Finantsinspektsiooni viivitamata teavitama, näidates teates ära tema omatavate, võõrandatavate ja pärast tehingut talle jäävate aktsiate arvu või osa suuruse.</w:t>
      </w:r>
    </w:p>
    <w:p w14:paraId="167945F4" w14:textId="77777777" w:rsidR="00D05F43" w:rsidRDefault="00D05F43" w:rsidP="00DF3708">
      <w:pPr>
        <w:spacing w:after="0" w:line="240" w:lineRule="auto"/>
        <w:jc w:val="both"/>
        <w:rPr>
          <w:rFonts w:asciiTheme="majorBidi" w:hAnsiTheme="majorBidi" w:cstheme="majorBidi"/>
          <w:b/>
          <w:bCs/>
          <w:szCs w:val="24"/>
        </w:rPr>
      </w:pPr>
    </w:p>
    <w:p w14:paraId="35D056F7" w14:textId="5A7516AB" w:rsidR="00D05F43" w:rsidRPr="000536A7" w:rsidRDefault="00D05F43"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 2</w:t>
      </w:r>
      <w:r w:rsidRPr="000536A7">
        <w:rPr>
          <w:rFonts w:asciiTheme="majorBidi" w:hAnsiTheme="majorBidi" w:cstheme="majorBidi"/>
          <w:szCs w:val="24"/>
        </w:rPr>
        <w:t xml:space="preserve"> kohaselt kohaldatakse lõikes 1 sätestatut ka juhul, kui isik kaotab mõne muu sündmuse tõttu või muu tehingu tulemusel kontrolli </w:t>
      </w:r>
      <w:r>
        <w:rPr>
          <w:rFonts w:asciiTheme="majorBidi" w:hAnsiTheme="majorBidi" w:cstheme="majorBidi"/>
          <w:szCs w:val="24"/>
        </w:rPr>
        <w:t>registripidaja</w:t>
      </w:r>
      <w:r w:rsidRPr="000536A7">
        <w:rPr>
          <w:rFonts w:asciiTheme="majorBidi" w:hAnsiTheme="majorBidi" w:cstheme="majorBidi"/>
          <w:szCs w:val="24"/>
        </w:rPr>
        <w:t xml:space="preserve"> üle või olulise osaluse </w:t>
      </w:r>
      <w:r>
        <w:rPr>
          <w:rFonts w:asciiTheme="majorBidi" w:hAnsiTheme="majorBidi" w:cstheme="majorBidi"/>
          <w:szCs w:val="24"/>
        </w:rPr>
        <w:t>registripidajas</w:t>
      </w:r>
      <w:r w:rsidRPr="000536A7">
        <w:rPr>
          <w:rFonts w:asciiTheme="majorBidi" w:hAnsiTheme="majorBidi" w:cstheme="majorBidi"/>
          <w:szCs w:val="24"/>
        </w:rPr>
        <w:t xml:space="preserve"> või tema osalus väheneb alla mõne § </w:t>
      </w:r>
      <w:r>
        <w:rPr>
          <w:rFonts w:asciiTheme="majorBidi" w:hAnsiTheme="majorBidi" w:cstheme="majorBidi"/>
          <w:szCs w:val="24"/>
        </w:rPr>
        <w:t>1</w:t>
      </w:r>
      <w:r w:rsidRPr="000536A7">
        <w:rPr>
          <w:rFonts w:asciiTheme="majorBidi" w:hAnsiTheme="majorBidi" w:cstheme="majorBidi"/>
          <w:szCs w:val="24"/>
        </w:rPr>
        <w:t>8 lõikes 1 nimetatud määra. Sellisel juhul on isik kohustatud pärast olulise osaluse või kontrolli kaotamisest või osaluse vähenemisest teadasaamist viivitamata teavitama Finantsinspektsiooni.</w:t>
      </w:r>
    </w:p>
    <w:p w14:paraId="49D49BCB" w14:textId="77777777" w:rsidR="00D05F43" w:rsidRDefault="00D05F43" w:rsidP="00DF3708">
      <w:pPr>
        <w:spacing w:after="0" w:line="240" w:lineRule="auto"/>
        <w:jc w:val="both"/>
        <w:rPr>
          <w:rFonts w:asciiTheme="majorBidi" w:hAnsiTheme="majorBidi" w:cstheme="majorBidi"/>
          <w:b/>
          <w:bCs/>
          <w:szCs w:val="24"/>
        </w:rPr>
      </w:pPr>
    </w:p>
    <w:p w14:paraId="14A511AF" w14:textId="19627F37" w:rsidR="00D05F43" w:rsidRPr="000536A7" w:rsidRDefault="00D05F43"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Lõikest 3</w:t>
      </w:r>
      <w:r w:rsidRPr="000536A7">
        <w:rPr>
          <w:rFonts w:asciiTheme="majorBidi" w:hAnsiTheme="majorBidi" w:cstheme="majorBidi"/>
          <w:szCs w:val="24"/>
        </w:rPr>
        <w:t xml:space="preserve"> tulenevalt on </w:t>
      </w:r>
      <w:r>
        <w:rPr>
          <w:rFonts w:asciiTheme="majorBidi" w:hAnsiTheme="majorBidi" w:cstheme="majorBidi"/>
          <w:szCs w:val="24"/>
        </w:rPr>
        <w:t>registripidaja</w:t>
      </w:r>
      <w:r w:rsidRPr="000536A7">
        <w:rPr>
          <w:rFonts w:asciiTheme="majorBidi" w:hAnsiTheme="majorBidi" w:cstheme="majorBidi"/>
          <w:szCs w:val="24"/>
        </w:rPr>
        <w:t xml:space="preserve"> </w:t>
      </w:r>
      <w:r>
        <w:rPr>
          <w:rFonts w:asciiTheme="majorBidi" w:hAnsiTheme="majorBidi" w:cstheme="majorBidi"/>
          <w:szCs w:val="24"/>
        </w:rPr>
        <w:t>eelnõu</w:t>
      </w:r>
      <w:r w:rsidRPr="000536A7">
        <w:rPr>
          <w:rFonts w:asciiTheme="majorBidi" w:hAnsiTheme="majorBidi" w:cstheme="majorBidi"/>
          <w:szCs w:val="24"/>
        </w:rPr>
        <w:t xml:space="preserve"> § </w:t>
      </w:r>
      <w:r>
        <w:rPr>
          <w:rFonts w:asciiTheme="majorBidi" w:hAnsiTheme="majorBidi" w:cstheme="majorBidi"/>
          <w:szCs w:val="24"/>
        </w:rPr>
        <w:t>1</w:t>
      </w:r>
      <w:r w:rsidRPr="000536A7">
        <w:rPr>
          <w:rFonts w:asciiTheme="majorBidi" w:hAnsiTheme="majorBidi" w:cstheme="majorBidi"/>
          <w:szCs w:val="24"/>
        </w:rPr>
        <w:t>8 lõigetes 1 ja 2 ning sama paragrahvi lõigetes 1 ja 2 nimetatud tehingutest teadasaamise korral kohustatud sellest viivitamata teavitama Finantsinspektsiooni.</w:t>
      </w:r>
    </w:p>
    <w:p w14:paraId="63562E1C" w14:textId="2230F1B2" w:rsidR="00D05F43" w:rsidRPr="002060D4" w:rsidRDefault="00D05F43" w:rsidP="00DF3708">
      <w:pPr>
        <w:spacing w:after="0" w:line="240" w:lineRule="auto"/>
        <w:jc w:val="both"/>
        <w:rPr>
          <w:rFonts w:cs="Times New Roman"/>
          <w:szCs w:val="24"/>
        </w:rPr>
      </w:pPr>
      <w:r>
        <w:rPr>
          <w:rFonts w:asciiTheme="majorBidi" w:hAnsiTheme="majorBidi" w:cstheme="majorBidi"/>
          <w:szCs w:val="24"/>
        </w:rPr>
        <w:t>Registripidaja</w:t>
      </w:r>
      <w:r w:rsidRPr="000536A7">
        <w:rPr>
          <w:rFonts w:asciiTheme="majorBidi" w:hAnsiTheme="majorBidi" w:cstheme="majorBidi"/>
          <w:szCs w:val="24"/>
        </w:rPr>
        <w:t xml:space="preserve"> on kohustatud esitama kahe nädala jooksul pärast üldkoosoleku toimumist</w:t>
      </w:r>
      <w:r>
        <w:rPr>
          <w:rFonts w:asciiTheme="majorBidi" w:hAnsiTheme="majorBidi" w:cstheme="majorBidi"/>
          <w:szCs w:val="24"/>
        </w:rPr>
        <w:t>,</w:t>
      </w:r>
      <w:r w:rsidRPr="000536A7">
        <w:rPr>
          <w:rFonts w:asciiTheme="majorBidi" w:hAnsiTheme="majorBidi" w:cstheme="majorBidi"/>
          <w:szCs w:val="24"/>
        </w:rPr>
        <w:t xml:space="preserve"> kuid mitte hiljem kui kuus kuud pärast majandusaasta lõppu Finantsinspektsioonile andmed isikute kohta, kellel majandusaasta lõpu seisuga oli </w:t>
      </w:r>
      <w:r>
        <w:rPr>
          <w:rFonts w:asciiTheme="majorBidi" w:hAnsiTheme="majorBidi" w:cstheme="majorBidi"/>
          <w:szCs w:val="24"/>
          <w:shd w:val="clear" w:color="auto" w:fill="FFFFFF"/>
        </w:rPr>
        <w:t>registripidajas</w:t>
      </w:r>
      <w:r w:rsidRPr="000536A7">
        <w:rPr>
          <w:rFonts w:asciiTheme="majorBidi" w:hAnsiTheme="majorBidi" w:cstheme="majorBidi"/>
          <w:szCs w:val="24"/>
        </w:rPr>
        <w:t xml:space="preserve"> oluline osalus, näidates ära isikule kuuluva osaluse suuruse ja selle omamisega seotud asjaolud vastavalt §-dele </w:t>
      </w:r>
      <w:r>
        <w:rPr>
          <w:rFonts w:asciiTheme="majorBidi" w:hAnsiTheme="majorBidi" w:cstheme="majorBidi"/>
          <w:szCs w:val="24"/>
        </w:rPr>
        <w:t>1</w:t>
      </w:r>
      <w:r w:rsidRPr="000536A7">
        <w:rPr>
          <w:rFonts w:asciiTheme="majorBidi" w:hAnsiTheme="majorBidi" w:cstheme="majorBidi"/>
          <w:szCs w:val="24"/>
        </w:rPr>
        <w:t>6 ja </w:t>
      </w:r>
      <w:r>
        <w:rPr>
          <w:rFonts w:asciiTheme="majorBidi" w:hAnsiTheme="majorBidi" w:cstheme="majorBidi"/>
          <w:szCs w:val="24"/>
        </w:rPr>
        <w:t>1</w:t>
      </w:r>
      <w:r w:rsidRPr="000536A7">
        <w:rPr>
          <w:rFonts w:asciiTheme="majorBidi" w:hAnsiTheme="majorBidi" w:cstheme="majorBidi"/>
          <w:szCs w:val="24"/>
        </w:rPr>
        <w:t>8 (</w:t>
      </w:r>
      <w:r w:rsidRPr="000536A7">
        <w:rPr>
          <w:rFonts w:asciiTheme="majorBidi" w:hAnsiTheme="majorBidi" w:cstheme="majorBidi"/>
          <w:b/>
          <w:bCs/>
          <w:szCs w:val="24"/>
        </w:rPr>
        <w:t>lõige 4</w:t>
      </w:r>
      <w:r w:rsidRPr="000536A7">
        <w:rPr>
          <w:rFonts w:asciiTheme="majorBidi" w:hAnsiTheme="majorBidi" w:cstheme="majorBidi"/>
          <w:szCs w:val="24"/>
        </w:rPr>
        <w:t>).</w:t>
      </w:r>
    </w:p>
    <w:p w14:paraId="66EE559C" w14:textId="77777777" w:rsidR="004661CE" w:rsidRDefault="004661CE" w:rsidP="00DF3708">
      <w:pPr>
        <w:spacing w:after="0" w:line="240" w:lineRule="auto"/>
        <w:jc w:val="both"/>
        <w:rPr>
          <w:rFonts w:cs="Times New Roman"/>
          <w:b/>
          <w:bCs/>
          <w:szCs w:val="24"/>
        </w:rPr>
      </w:pPr>
    </w:p>
    <w:p w14:paraId="600B3F4D" w14:textId="77777777" w:rsidR="00A45A6C" w:rsidRPr="00E1732A" w:rsidRDefault="00A45A6C" w:rsidP="00DF3708">
      <w:pPr>
        <w:spacing w:after="0" w:line="240" w:lineRule="auto"/>
        <w:jc w:val="both"/>
        <w:rPr>
          <w:rFonts w:asciiTheme="majorBidi" w:hAnsiTheme="majorBidi" w:cstheme="majorBidi"/>
          <w:b/>
          <w:bCs/>
          <w:szCs w:val="24"/>
        </w:rPr>
      </w:pPr>
      <w:bookmarkStart w:id="13" w:name="_Hlk133616915"/>
      <w:r w:rsidRPr="00B25C57">
        <w:rPr>
          <w:rFonts w:asciiTheme="majorBidi" w:hAnsiTheme="majorBidi" w:cstheme="majorBidi"/>
          <w:b/>
          <w:bCs/>
          <w:szCs w:val="24"/>
        </w:rPr>
        <w:t>Registripidaja</w:t>
      </w:r>
      <w:r w:rsidRPr="00E1732A">
        <w:rPr>
          <w:rFonts w:asciiTheme="majorBidi" w:hAnsiTheme="majorBidi" w:cstheme="majorBidi"/>
          <w:szCs w:val="24"/>
        </w:rPr>
        <w:t xml:space="preserve"> </w:t>
      </w:r>
      <w:r w:rsidRPr="00E1732A">
        <w:rPr>
          <w:rFonts w:asciiTheme="majorBidi" w:hAnsiTheme="majorBidi" w:cstheme="majorBidi"/>
          <w:b/>
          <w:bCs/>
          <w:szCs w:val="24"/>
        </w:rPr>
        <w:t>juhtimine ja organisatsiooniline ülesehitus</w:t>
      </w:r>
      <w:bookmarkStart w:id="14" w:name="ptk5"/>
      <w:bookmarkEnd w:id="14"/>
    </w:p>
    <w:bookmarkEnd w:id="13"/>
    <w:p w14:paraId="30D6409F" w14:textId="5BB3A4E7" w:rsidR="000576A2" w:rsidRDefault="000576A2" w:rsidP="00DF3708">
      <w:pPr>
        <w:spacing w:after="0" w:line="240" w:lineRule="auto"/>
        <w:jc w:val="both"/>
        <w:rPr>
          <w:rFonts w:asciiTheme="majorBidi" w:hAnsiTheme="majorBidi" w:cstheme="majorBidi"/>
          <w:szCs w:val="24"/>
        </w:rPr>
      </w:pPr>
      <w:r w:rsidRPr="000576A2">
        <w:rPr>
          <w:rFonts w:asciiTheme="majorBidi" w:hAnsiTheme="majorBidi" w:cstheme="majorBidi"/>
          <w:b/>
          <w:bCs/>
          <w:szCs w:val="24"/>
        </w:rPr>
        <w:t xml:space="preserve">Paragrahv 25 – </w:t>
      </w:r>
      <w:r>
        <w:rPr>
          <w:rFonts w:cs="Times New Roman"/>
          <w:b/>
          <w:bCs/>
          <w:szCs w:val="24"/>
        </w:rPr>
        <w:t>r</w:t>
      </w:r>
      <w:r w:rsidRPr="00123740">
        <w:rPr>
          <w:rFonts w:cs="Times New Roman"/>
          <w:b/>
          <w:bCs/>
          <w:szCs w:val="24"/>
        </w:rPr>
        <w:t>egistripidaja</w:t>
      </w:r>
      <w:r>
        <w:rPr>
          <w:rFonts w:cs="Times New Roman"/>
          <w:b/>
          <w:bCs/>
          <w:szCs w:val="24"/>
        </w:rPr>
        <w:t xml:space="preserve"> ettevõtlusvorm ja</w:t>
      </w:r>
      <w:r w:rsidRPr="00123740">
        <w:rPr>
          <w:rFonts w:cs="Times New Roman"/>
          <w:b/>
          <w:bCs/>
          <w:szCs w:val="24"/>
        </w:rPr>
        <w:t xml:space="preserve"> muu äritegevus</w:t>
      </w:r>
    </w:p>
    <w:p w14:paraId="69E7485A" w14:textId="77777777" w:rsidR="00281F27" w:rsidRDefault="00281F27" w:rsidP="00DF3708">
      <w:pPr>
        <w:spacing w:after="0" w:line="240" w:lineRule="auto"/>
        <w:jc w:val="both"/>
        <w:rPr>
          <w:rFonts w:asciiTheme="majorBidi" w:hAnsiTheme="majorBidi" w:cstheme="majorBidi"/>
          <w:b/>
          <w:bCs/>
          <w:szCs w:val="24"/>
        </w:rPr>
      </w:pPr>
    </w:p>
    <w:p w14:paraId="6962A48F" w14:textId="4A9B21D0" w:rsidR="00281F27" w:rsidRDefault="000576A2" w:rsidP="00025F8B">
      <w:pPr>
        <w:spacing w:after="0" w:line="240" w:lineRule="auto"/>
        <w:jc w:val="both"/>
      </w:pPr>
      <w:r w:rsidRPr="00DC6DC1">
        <w:rPr>
          <w:rFonts w:asciiTheme="majorBidi" w:hAnsiTheme="majorBidi" w:cstheme="majorBidi"/>
          <w:b/>
          <w:bCs/>
          <w:szCs w:val="24"/>
        </w:rPr>
        <w:t>Lõikega 1</w:t>
      </w:r>
      <w:r>
        <w:rPr>
          <w:rFonts w:asciiTheme="majorBidi" w:hAnsiTheme="majorBidi" w:cstheme="majorBidi"/>
          <w:szCs w:val="24"/>
        </w:rPr>
        <w:t xml:space="preserve"> sätestatakse</w:t>
      </w:r>
      <w:r w:rsidR="00DC6DC1">
        <w:rPr>
          <w:rFonts w:asciiTheme="majorBidi" w:hAnsiTheme="majorBidi" w:cstheme="majorBidi"/>
          <w:szCs w:val="24"/>
        </w:rPr>
        <w:t>, et r</w:t>
      </w:r>
      <w:r>
        <w:rPr>
          <w:rFonts w:asciiTheme="majorBidi" w:hAnsiTheme="majorBidi" w:cstheme="majorBidi"/>
          <w:szCs w:val="24"/>
        </w:rPr>
        <w:t xml:space="preserve">egistripidaja võib tegutseda </w:t>
      </w:r>
      <w:r>
        <w:rPr>
          <w:rFonts w:cs="Times New Roman"/>
          <w:szCs w:val="24"/>
        </w:rPr>
        <w:t>üksnes</w:t>
      </w:r>
      <w:r w:rsidRPr="000000A8">
        <w:rPr>
          <w:rFonts w:cs="Times New Roman"/>
          <w:szCs w:val="24"/>
        </w:rPr>
        <w:t xml:space="preserve"> </w:t>
      </w:r>
      <w:r w:rsidR="00025F8B">
        <w:rPr>
          <w:rFonts w:cs="Times New Roman"/>
          <w:szCs w:val="24"/>
        </w:rPr>
        <w:t xml:space="preserve">Eestis asutatud </w:t>
      </w:r>
      <w:r w:rsidRPr="000000A8">
        <w:rPr>
          <w:rFonts w:cs="Times New Roman"/>
          <w:szCs w:val="24"/>
        </w:rPr>
        <w:t>aktsiaseltsi</w:t>
      </w:r>
      <w:r>
        <w:rPr>
          <w:rFonts w:cs="Times New Roman"/>
          <w:szCs w:val="24"/>
        </w:rPr>
        <w:t>na.</w:t>
      </w:r>
      <w:r w:rsidR="00025F8B">
        <w:rPr>
          <w:rFonts w:cs="Times New Roman"/>
          <w:szCs w:val="24"/>
        </w:rPr>
        <w:t xml:space="preserve"> </w:t>
      </w:r>
      <w:r w:rsidR="00281F27">
        <w:t xml:space="preserve">Krediiditeaberegistri pidaja ei </w:t>
      </w:r>
      <w:r w:rsidR="007813DA">
        <w:t>saa</w:t>
      </w:r>
      <w:r w:rsidR="00281F27">
        <w:t xml:space="preserve"> olla välisriigi äriühing või selle filiaal eelkõige põhjusel, et sellisel juhul oleks piiriülene Finantsinspektsiooni järelevalve registripidaja üle problemaatiline ja sõltuks paljuski teenuse osutaja päritoluriigi õigusest ja vastava finantsjärelevalveasutuse koostöövalmidusest. </w:t>
      </w:r>
      <w:r w:rsidR="00025F8B">
        <w:t>Teoreetiliselt oleks v</w:t>
      </w:r>
      <w:r w:rsidR="00281F27">
        <w:t>älisriigi äriühingu filiaalile Eestis võimalik teha küll Finantsinspektsioonil ettekirjutusi ja selle mittetäitmisel ka sunniraha nõuda, aga samas teatud järelevalvetoiminguteks võib olla vajalik päritoluriigi finantsjärelevalveasutuse nõusolek.</w:t>
      </w:r>
      <w:r w:rsidR="00025F8B">
        <w:t xml:space="preserve"> Kuna krediiditeabega seonduvate registrite pidamine ei ole EL tasandil regulatsiooni ja järelevalve mõttes harmoneeritud, siis ei saa ka eeldada, et Finantsinspektsioonil oleksid piisavad võimalused teha vajalikku koostööd teiste EL liikmesriikide järelevalveasutustega juhul kui isegi võimaldada registripidajaks olla teise EL liikmesriigi isikul.</w:t>
      </w:r>
      <w:r w:rsidR="00281F27">
        <w:t xml:space="preserve">  </w:t>
      </w:r>
    </w:p>
    <w:p w14:paraId="379A42A1" w14:textId="77777777" w:rsidR="00025F8B" w:rsidRDefault="00025F8B" w:rsidP="00025F8B">
      <w:pPr>
        <w:spacing w:after="0" w:line="240" w:lineRule="auto"/>
        <w:jc w:val="both"/>
      </w:pPr>
    </w:p>
    <w:p w14:paraId="45D09917" w14:textId="0F34885F" w:rsidR="00281F27" w:rsidRDefault="00281F27" w:rsidP="00025F8B">
      <w:pPr>
        <w:spacing w:after="0"/>
        <w:jc w:val="both"/>
      </w:pPr>
      <w:r>
        <w:t xml:space="preserve">Krediiditeaberegistri pidajal ei pea olema Finantsinspektsiooni tegevusluba, samas järelevalvet </w:t>
      </w:r>
      <w:r w:rsidR="00025F8B">
        <w:t xml:space="preserve">eelnõus ettenähtud peamiste nõuete osas </w:t>
      </w:r>
      <w:r>
        <w:t>teostab Finantsinspektsioon. Registripidaja valib välja riik</w:t>
      </w:r>
      <w:r w:rsidR="00025F8B">
        <w:t xml:space="preserve"> (täpsemalt Rahandusministeerium)</w:t>
      </w:r>
      <w:r>
        <w:t>, registriteenuse osutamine põhineb krediiditeabe seaduse alusel valdkonna eest vastutava ministriga</w:t>
      </w:r>
      <w:r w:rsidR="00025F8B">
        <w:t xml:space="preserve"> (rahandusministriga)</w:t>
      </w:r>
      <w:r>
        <w:t xml:space="preserve"> sõlmitud lepingul. Registripidajaga sõlmitud lepingu lõpetamise aluseks ei ole mitte tegevusloa kehtetuks tunnistamine, vaid riigiga sõlmitud lepingu ülesütlemine lepingutingimuste või käesolevas eelnõus sätestatud nõuete rikkumise korral.  Sellist lähenemist on kasutatud ka</w:t>
      </w:r>
      <w:r w:rsidR="00772995">
        <w:t xml:space="preserve"> pensioniregistri loomisel EVKS alusel ja </w:t>
      </w:r>
      <w:r w:rsidR="00002BCB">
        <w:t>L</w:t>
      </w:r>
      <w:r w:rsidR="00772995">
        <w:t xml:space="preserve">iikluskindlustuse </w:t>
      </w:r>
      <w:r w:rsidR="00002BCB">
        <w:t>F</w:t>
      </w:r>
      <w:r w:rsidR="00772995">
        <w:t xml:space="preserve">ondi puhul </w:t>
      </w:r>
      <w:proofErr w:type="spellStart"/>
      <w:r w:rsidR="00002BCB">
        <w:t>LKindlS-is</w:t>
      </w:r>
      <w:proofErr w:type="spellEnd"/>
      <w:r>
        <w:t xml:space="preserve">. </w:t>
      </w:r>
    </w:p>
    <w:p w14:paraId="25304A2B" w14:textId="77777777" w:rsidR="00025F8B" w:rsidRDefault="00025F8B" w:rsidP="00025F8B">
      <w:pPr>
        <w:spacing w:after="0"/>
        <w:jc w:val="both"/>
      </w:pPr>
    </w:p>
    <w:p w14:paraId="3DB088BE" w14:textId="642DDE27" w:rsidR="00AE42EF" w:rsidRDefault="0022164A" w:rsidP="00DF3708">
      <w:pPr>
        <w:spacing w:after="0" w:line="240" w:lineRule="auto"/>
        <w:jc w:val="both"/>
      </w:pPr>
      <w:r>
        <w:rPr>
          <w:rFonts w:asciiTheme="majorBidi" w:hAnsiTheme="majorBidi" w:cstheme="majorBidi"/>
          <w:szCs w:val="24"/>
        </w:rPr>
        <w:t>T</w:t>
      </w:r>
      <w:r w:rsidRPr="000536A7">
        <w:rPr>
          <w:rFonts w:asciiTheme="majorBidi" w:hAnsiTheme="majorBidi" w:cstheme="majorBidi"/>
          <w:szCs w:val="24"/>
        </w:rPr>
        <w:t>egu</w:t>
      </w:r>
      <w:r>
        <w:rPr>
          <w:rFonts w:asciiTheme="majorBidi" w:hAnsiTheme="majorBidi" w:cstheme="majorBidi"/>
          <w:szCs w:val="24"/>
        </w:rPr>
        <w:t>t</w:t>
      </w:r>
      <w:r w:rsidRPr="000536A7">
        <w:rPr>
          <w:rFonts w:asciiTheme="majorBidi" w:hAnsiTheme="majorBidi" w:cstheme="majorBidi"/>
          <w:szCs w:val="24"/>
        </w:rPr>
        <w:t xml:space="preserve">semisvormi </w:t>
      </w:r>
      <w:r>
        <w:rPr>
          <w:rFonts w:asciiTheme="majorBidi" w:hAnsiTheme="majorBidi" w:cstheme="majorBidi"/>
          <w:szCs w:val="24"/>
        </w:rPr>
        <w:t>piirang</w:t>
      </w:r>
      <w:r w:rsidRPr="000536A7">
        <w:rPr>
          <w:rFonts w:asciiTheme="majorBidi" w:hAnsiTheme="majorBidi" w:cstheme="majorBidi"/>
          <w:szCs w:val="24"/>
        </w:rPr>
        <w:t xml:space="preserve"> on sarnane</w:t>
      </w:r>
      <w:r w:rsidR="00772995">
        <w:rPr>
          <w:rFonts w:asciiTheme="majorBidi" w:hAnsiTheme="majorBidi" w:cstheme="majorBidi"/>
          <w:szCs w:val="24"/>
        </w:rPr>
        <w:t xml:space="preserve"> </w:t>
      </w:r>
      <w:r w:rsidRPr="000536A7">
        <w:rPr>
          <w:rFonts w:asciiTheme="majorBidi" w:hAnsiTheme="majorBidi" w:cstheme="majorBidi"/>
          <w:szCs w:val="24"/>
        </w:rPr>
        <w:t xml:space="preserve">finantssektori ettevõtjate </w:t>
      </w:r>
      <w:r>
        <w:rPr>
          <w:rFonts w:asciiTheme="majorBidi" w:hAnsiTheme="majorBidi" w:cstheme="majorBidi"/>
          <w:szCs w:val="24"/>
        </w:rPr>
        <w:t>ja</w:t>
      </w:r>
      <w:r w:rsidRPr="000536A7">
        <w:rPr>
          <w:rFonts w:asciiTheme="majorBidi" w:hAnsiTheme="majorBidi" w:cstheme="majorBidi"/>
          <w:szCs w:val="24"/>
        </w:rPr>
        <w:t xml:space="preserve"> Finantsinspektsiooni järelevalve alla kuuluvate turuosalistega</w:t>
      </w:r>
      <w:r>
        <w:rPr>
          <w:rFonts w:asciiTheme="majorBidi" w:hAnsiTheme="majorBidi" w:cstheme="majorBidi"/>
          <w:szCs w:val="24"/>
        </w:rPr>
        <w:t xml:space="preserve">. Aktsiaseltsile </w:t>
      </w:r>
      <w:r w:rsidR="00AE42EF">
        <w:rPr>
          <w:rFonts w:asciiTheme="majorBidi" w:hAnsiTheme="majorBidi" w:cstheme="majorBidi"/>
          <w:szCs w:val="24"/>
        </w:rPr>
        <w:t xml:space="preserve">asutamisele ja tegevusele seadustega </w:t>
      </w:r>
      <w:r>
        <w:rPr>
          <w:rFonts w:asciiTheme="majorBidi" w:hAnsiTheme="majorBidi" w:cstheme="majorBidi"/>
          <w:szCs w:val="24"/>
        </w:rPr>
        <w:t xml:space="preserve"> kehtestatud nõuded – </w:t>
      </w:r>
      <w:r>
        <w:t>kõrgeim kapitalinõue (vähemalt 25 000 eurot)</w:t>
      </w:r>
      <w:r w:rsidR="00D51FE8">
        <w:t>,</w:t>
      </w:r>
      <w:r>
        <w:t xml:space="preserve"> </w:t>
      </w:r>
      <w:proofErr w:type="spellStart"/>
      <w:r>
        <w:t>mitmetasandiline</w:t>
      </w:r>
      <w:proofErr w:type="spellEnd"/>
      <w:r>
        <w:t xml:space="preserve"> juhtimisstruktuur, kohustus omada audiitorit</w:t>
      </w:r>
      <w:r w:rsidR="00D51FE8">
        <w:t xml:space="preserve">, </w:t>
      </w:r>
      <w:r>
        <w:t>registreerida aktsiad Eesti väärtpaberite registris või muus depositooriumis</w:t>
      </w:r>
      <w:r w:rsidR="00AE42EF">
        <w:t xml:space="preserve"> – </w:t>
      </w:r>
      <w:r>
        <w:rPr>
          <w:rFonts w:asciiTheme="majorBidi" w:hAnsiTheme="majorBidi" w:cstheme="majorBidi"/>
          <w:szCs w:val="24"/>
        </w:rPr>
        <w:t xml:space="preserve"> tagavad </w:t>
      </w:r>
      <w:r>
        <w:t>kõrgema usaldatavuse ja läbipaistvus</w:t>
      </w:r>
      <w:r w:rsidR="00AE42EF">
        <w:t xml:space="preserve">e võrreldes teiste </w:t>
      </w:r>
      <w:r w:rsidR="00025F8B">
        <w:t xml:space="preserve">äriühingu </w:t>
      </w:r>
      <w:r w:rsidR="00AE42EF">
        <w:t xml:space="preserve">vormidega. Registripidaja töötleb </w:t>
      </w:r>
      <w:r w:rsidR="00025F8B">
        <w:t xml:space="preserve">suurel hulgal </w:t>
      </w:r>
      <w:r w:rsidR="00AE42EF">
        <w:t>pangasaladusega kaetud isikuandmeid, mi</w:t>
      </w:r>
      <w:r w:rsidR="00D273F5">
        <w:t xml:space="preserve">da saab </w:t>
      </w:r>
      <w:r w:rsidR="00025F8B">
        <w:t xml:space="preserve">ühelt </w:t>
      </w:r>
      <w:r w:rsidR="00D273F5">
        <w:t>krediidiandjalt</w:t>
      </w:r>
      <w:r w:rsidR="00BD43B1">
        <w:t xml:space="preserve"> (sh krediidiasutus)</w:t>
      </w:r>
      <w:r w:rsidR="00D273F5">
        <w:t xml:space="preserve"> ja </w:t>
      </w:r>
      <w:r w:rsidR="00025F8B">
        <w:t xml:space="preserve">nö </w:t>
      </w:r>
      <w:r w:rsidR="00D273F5">
        <w:t xml:space="preserve">edastab </w:t>
      </w:r>
      <w:r w:rsidR="00025F8B">
        <w:t xml:space="preserve">teisele </w:t>
      </w:r>
      <w:r w:rsidR="00D273F5">
        <w:t xml:space="preserve">krediidiandjale. </w:t>
      </w:r>
      <w:r w:rsidR="00BD43B1">
        <w:t>See toob endaga kaasa vajaduse olla usaldusväärne teenuseosutaja</w:t>
      </w:r>
      <w:r w:rsidR="00025F8B">
        <w:t xml:space="preserve"> eelkõige andmete andjatele, samuti laenusaajatest füüsiliste isikute jaoks, kelle andmeid registrisse märkimisväärsel määral kogutakse</w:t>
      </w:r>
      <w:r w:rsidR="00BD43B1">
        <w:t xml:space="preserve">. </w:t>
      </w:r>
      <w:r w:rsidR="00025F8B">
        <w:t>Kuna a</w:t>
      </w:r>
      <w:r w:rsidR="00BD43B1">
        <w:t>ktsiaseltsi</w:t>
      </w:r>
      <w:r w:rsidR="00025F8B">
        <w:t xml:space="preserve"> suhtes ettenähtud nõuded on üksjagu kõrgemad kui nt osaühingu suhtes, siis aitab see eeltoodud eesmärkide saavutamisele selgelt kaasa</w:t>
      </w:r>
      <w:r w:rsidR="00BD43B1">
        <w:t>.</w:t>
      </w:r>
    </w:p>
    <w:p w14:paraId="54705BE9" w14:textId="0836E48F" w:rsidR="0022164A" w:rsidRPr="00AE42EF" w:rsidRDefault="0022164A" w:rsidP="00DF3708">
      <w:pPr>
        <w:spacing w:after="0" w:line="240" w:lineRule="auto"/>
        <w:jc w:val="both"/>
      </w:pPr>
      <w:r>
        <w:t xml:space="preserve"> </w:t>
      </w:r>
    </w:p>
    <w:p w14:paraId="3381F8CD" w14:textId="51BC8503" w:rsidR="005E7CA4" w:rsidRDefault="004F3F2E" w:rsidP="00281064">
      <w:pPr>
        <w:spacing w:after="0" w:line="240" w:lineRule="auto"/>
        <w:jc w:val="both"/>
        <w:rPr>
          <w:rFonts w:cs="Times New Roman"/>
          <w:szCs w:val="24"/>
        </w:rPr>
      </w:pPr>
      <w:r w:rsidRPr="004F3F2E">
        <w:rPr>
          <w:rFonts w:asciiTheme="majorBidi" w:hAnsiTheme="majorBidi" w:cstheme="majorBidi"/>
          <w:b/>
          <w:bCs/>
          <w:szCs w:val="24"/>
        </w:rPr>
        <w:t>Lõikes 2</w:t>
      </w:r>
      <w:r>
        <w:rPr>
          <w:rFonts w:asciiTheme="majorBidi" w:hAnsiTheme="majorBidi" w:cstheme="majorBidi"/>
          <w:szCs w:val="24"/>
        </w:rPr>
        <w:t xml:space="preserve"> kehtestatakse </w:t>
      </w:r>
      <w:r>
        <w:rPr>
          <w:rFonts w:cs="Times New Roman"/>
          <w:szCs w:val="24"/>
        </w:rPr>
        <w:t xml:space="preserve">registripidajale keeld tegeleda muu äritegevusega. </w:t>
      </w:r>
      <w:r w:rsidR="00281064">
        <w:rPr>
          <w:rFonts w:cs="Times New Roman"/>
          <w:szCs w:val="24"/>
        </w:rPr>
        <w:t>Sellise piirangu</w:t>
      </w:r>
      <w:r w:rsidR="00D719E2">
        <w:rPr>
          <w:rFonts w:cs="Times New Roman"/>
          <w:szCs w:val="24"/>
        </w:rPr>
        <w:t xml:space="preserve"> eesmärgiks on tagada</w:t>
      </w:r>
      <w:r w:rsidR="00A50DCB">
        <w:rPr>
          <w:rFonts w:cs="Times New Roman"/>
          <w:szCs w:val="24"/>
        </w:rPr>
        <w:t xml:space="preserve"> </w:t>
      </w:r>
      <w:r w:rsidR="00281064">
        <w:rPr>
          <w:rFonts w:cs="Times New Roman"/>
          <w:szCs w:val="24"/>
        </w:rPr>
        <w:t xml:space="preserve">eelkõige registripidaja tegevuse läbipaistvus ja usaldusväärsus nii teenuseosutajana kui ka isikuandmete töötlejana </w:t>
      </w:r>
      <w:r w:rsidR="00A50DCB">
        <w:rPr>
          <w:rFonts w:cs="Times New Roman"/>
          <w:szCs w:val="24"/>
        </w:rPr>
        <w:t>registriteenuse</w:t>
      </w:r>
      <w:r w:rsidR="00281064">
        <w:rPr>
          <w:rFonts w:cs="Times New Roman"/>
          <w:szCs w:val="24"/>
        </w:rPr>
        <w:t>. Samuti tagab see selgemini</w:t>
      </w:r>
      <w:r w:rsidR="00A50DCB">
        <w:rPr>
          <w:rFonts w:cs="Times New Roman"/>
          <w:szCs w:val="24"/>
        </w:rPr>
        <w:t xml:space="preserve"> </w:t>
      </w:r>
      <w:r w:rsidR="00281064">
        <w:rPr>
          <w:rFonts w:cs="Times New Roman"/>
          <w:szCs w:val="24"/>
        </w:rPr>
        <w:t xml:space="preserve">teenuse </w:t>
      </w:r>
      <w:r w:rsidR="00A50DCB">
        <w:rPr>
          <w:rFonts w:cs="Times New Roman"/>
          <w:szCs w:val="24"/>
        </w:rPr>
        <w:t>osutamise kvalitee</w:t>
      </w:r>
      <w:r w:rsidR="00281064">
        <w:rPr>
          <w:rFonts w:cs="Times New Roman"/>
          <w:szCs w:val="24"/>
        </w:rPr>
        <w:t>di</w:t>
      </w:r>
      <w:r w:rsidR="00A50DCB">
        <w:rPr>
          <w:rFonts w:cs="Times New Roman"/>
          <w:szCs w:val="24"/>
        </w:rPr>
        <w:t xml:space="preserve"> ja jätkusuutlikkus</w:t>
      </w:r>
      <w:r w:rsidR="00281064">
        <w:rPr>
          <w:rFonts w:cs="Times New Roman"/>
          <w:szCs w:val="24"/>
        </w:rPr>
        <w:t>e</w:t>
      </w:r>
      <w:r w:rsidR="00DA0CCD">
        <w:rPr>
          <w:rFonts w:cs="Times New Roman"/>
          <w:szCs w:val="24"/>
        </w:rPr>
        <w:t>.</w:t>
      </w:r>
      <w:r w:rsidR="00AC73BD">
        <w:rPr>
          <w:rFonts w:cs="Times New Roman"/>
          <w:szCs w:val="24"/>
        </w:rPr>
        <w:t xml:space="preserve"> Kohustus osutada vaid </w:t>
      </w:r>
      <w:r w:rsidR="00281064">
        <w:rPr>
          <w:rFonts w:cs="Times New Roman"/>
          <w:szCs w:val="24"/>
        </w:rPr>
        <w:t xml:space="preserve">krediiditeabega seotud </w:t>
      </w:r>
      <w:r w:rsidR="00AC73BD">
        <w:rPr>
          <w:rFonts w:cs="Times New Roman"/>
          <w:szCs w:val="24"/>
        </w:rPr>
        <w:t xml:space="preserve">registriteenust maandab olulisi riske nii </w:t>
      </w:r>
      <w:r w:rsidR="005E7CA4">
        <w:rPr>
          <w:rFonts w:cs="Times New Roman"/>
          <w:szCs w:val="24"/>
        </w:rPr>
        <w:t xml:space="preserve">teenuseosutamise </w:t>
      </w:r>
      <w:r w:rsidR="00AC73BD">
        <w:rPr>
          <w:rFonts w:cs="Times New Roman"/>
          <w:szCs w:val="24"/>
        </w:rPr>
        <w:t>kui</w:t>
      </w:r>
      <w:r w:rsidR="004E639E">
        <w:rPr>
          <w:rFonts w:cs="Times New Roman"/>
          <w:szCs w:val="24"/>
        </w:rPr>
        <w:t xml:space="preserve"> ka</w:t>
      </w:r>
      <w:r w:rsidR="00AC73BD">
        <w:rPr>
          <w:rFonts w:cs="Times New Roman"/>
          <w:szCs w:val="24"/>
        </w:rPr>
        <w:t xml:space="preserve"> </w:t>
      </w:r>
      <w:r w:rsidR="005E7CA4">
        <w:rPr>
          <w:rFonts w:cs="Times New Roman"/>
          <w:szCs w:val="24"/>
        </w:rPr>
        <w:t xml:space="preserve">isikuandmete töötlemise </w:t>
      </w:r>
      <w:r w:rsidR="00AC73BD">
        <w:rPr>
          <w:rFonts w:cs="Times New Roman"/>
          <w:szCs w:val="24"/>
        </w:rPr>
        <w:t>vaatest.</w:t>
      </w:r>
      <w:r w:rsidR="00B74D71">
        <w:rPr>
          <w:rFonts w:cs="Times New Roman"/>
          <w:szCs w:val="24"/>
        </w:rPr>
        <w:t xml:space="preserve"> </w:t>
      </w:r>
      <w:r w:rsidR="00281064">
        <w:rPr>
          <w:rFonts w:cs="Times New Roman"/>
          <w:szCs w:val="24"/>
        </w:rPr>
        <w:t xml:space="preserve">Arvestades, et tegemist on nö monopoliga – sellist krediiditeabe registriteenust saab Eestis pakkuda üksnes üks isik ja vastavad teenustasude hinnad on riiklikult kontrollitavad, siis võib muu äritegevuse lubamisel kaasneda teenuste hindades ristsubsideerimine. </w:t>
      </w:r>
    </w:p>
    <w:p w14:paraId="5F91472A" w14:textId="77777777" w:rsidR="005E7CA4" w:rsidRDefault="005E7CA4" w:rsidP="00DF3708">
      <w:pPr>
        <w:spacing w:after="0" w:line="240" w:lineRule="auto"/>
        <w:jc w:val="both"/>
        <w:rPr>
          <w:rFonts w:cs="Times New Roman"/>
          <w:szCs w:val="24"/>
        </w:rPr>
      </w:pPr>
    </w:p>
    <w:p w14:paraId="6385FEE1" w14:textId="5133E01A" w:rsidR="005E7CA4" w:rsidRDefault="00281064" w:rsidP="00DF3708">
      <w:pPr>
        <w:spacing w:after="0" w:line="240" w:lineRule="auto"/>
        <w:jc w:val="both"/>
        <w:rPr>
          <w:rFonts w:cs="Times New Roman"/>
          <w:szCs w:val="24"/>
        </w:rPr>
      </w:pPr>
      <w:r>
        <w:rPr>
          <w:rFonts w:cs="Times New Roman"/>
          <w:szCs w:val="24"/>
        </w:rPr>
        <w:t>Seega antud r</w:t>
      </w:r>
      <w:r w:rsidR="00651CB3">
        <w:rPr>
          <w:rFonts w:cs="Times New Roman"/>
          <w:szCs w:val="24"/>
        </w:rPr>
        <w:t xml:space="preserve">egistripidaja tegevuse </w:t>
      </w:r>
      <w:r w:rsidR="002D6D69">
        <w:rPr>
          <w:rFonts w:cs="Times New Roman"/>
          <w:szCs w:val="24"/>
        </w:rPr>
        <w:t>piiritlemine</w:t>
      </w:r>
      <w:r w:rsidR="00651CB3">
        <w:rPr>
          <w:rFonts w:cs="Times New Roman"/>
          <w:szCs w:val="24"/>
        </w:rPr>
        <w:t xml:space="preserve"> üksnes </w:t>
      </w:r>
      <w:r>
        <w:rPr>
          <w:rFonts w:cs="Times New Roman"/>
          <w:szCs w:val="24"/>
        </w:rPr>
        <w:t xml:space="preserve">seaduses ettenähtud krediiditeabega seonduva </w:t>
      </w:r>
      <w:r w:rsidR="00651CB3">
        <w:rPr>
          <w:rFonts w:cs="Times New Roman"/>
          <w:szCs w:val="24"/>
        </w:rPr>
        <w:t>registripidamise</w:t>
      </w:r>
      <w:r w:rsidR="002D6D69">
        <w:rPr>
          <w:rFonts w:cs="Times New Roman"/>
          <w:szCs w:val="24"/>
        </w:rPr>
        <w:t>ga</w:t>
      </w:r>
      <w:r w:rsidR="00651CB3">
        <w:rPr>
          <w:rFonts w:cs="Times New Roman"/>
          <w:szCs w:val="24"/>
        </w:rPr>
        <w:t xml:space="preserve"> tagab, et teenust osutatakse käesolevas seaduses ja rahandusministriga sõlmitavas lepingus sätes</w:t>
      </w:r>
      <w:r w:rsidR="002D6D69">
        <w:rPr>
          <w:rFonts w:cs="Times New Roman"/>
          <w:szCs w:val="24"/>
        </w:rPr>
        <w:t>t</w:t>
      </w:r>
      <w:r w:rsidR="00651CB3">
        <w:rPr>
          <w:rFonts w:cs="Times New Roman"/>
          <w:szCs w:val="24"/>
        </w:rPr>
        <w:t>atud</w:t>
      </w:r>
      <w:r w:rsidR="002D6D69">
        <w:rPr>
          <w:rFonts w:cs="Times New Roman"/>
          <w:szCs w:val="24"/>
        </w:rPr>
        <w:t xml:space="preserve"> nõuete kohaselt,</w:t>
      </w:r>
      <w:r w:rsidR="00651CB3">
        <w:rPr>
          <w:rFonts w:cs="Times New Roman"/>
          <w:szCs w:val="24"/>
        </w:rPr>
        <w:t xml:space="preserve"> kvaliteedi</w:t>
      </w:r>
      <w:r w:rsidR="002D6D69">
        <w:rPr>
          <w:rFonts w:cs="Times New Roman"/>
          <w:szCs w:val="24"/>
        </w:rPr>
        <w:t>ga</w:t>
      </w:r>
      <w:r w:rsidR="00651CB3">
        <w:rPr>
          <w:rFonts w:cs="Times New Roman"/>
          <w:szCs w:val="24"/>
        </w:rPr>
        <w:t>,</w:t>
      </w:r>
      <w:r w:rsidR="002D6D69">
        <w:rPr>
          <w:rFonts w:cs="Times New Roman"/>
          <w:szCs w:val="24"/>
        </w:rPr>
        <w:t xml:space="preserve"> tähtaegadel,</w:t>
      </w:r>
      <w:r w:rsidR="00651CB3">
        <w:rPr>
          <w:rFonts w:cs="Times New Roman"/>
          <w:szCs w:val="24"/>
        </w:rPr>
        <w:t xml:space="preserve"> mahu</w:t>
      </w:r>
      <w:r w:rsidR="002D6D69">
        <w:rPr>
          <w:rFonts w:cs="Times New Roman"/>
          <w:szCs w:val="24"/>
        </w:rPr>
        <w:t>s</w:t>
      </w:r>
      <w:r w:rsidR="00651CB3">
        <w:rPr>
          <w:rFonts w:cs="Times New Roman"/>
          <w:szCs w:val="24"/>
        </w:rPr>
        <w:t xml:space="preserve"> ja </w:t>
      </w:r>
      <w:r w:rsidR="002D6D69">
        <w:rPr>
          <w:rFonts w:cs="Times New Roman"/>
          <w:szCs w:val="24"/>
        </w:rPr>
        <w:t xml:space="preserve">vajaliku </w:t>
      </w:r>
      <w:r w:rsidR="00651CB3">
        <w:rPr>
          <w:rFonts w:cs="Times New Roman"/>
          <w:szCs w:val="24"/>
        </w:rPr>
        <w:t>järjepidevusega.</w:t>
      </w:r>
      <w:r w:rsidR="002D6D69">
        <w:rPr>
          <w:rFonts w:cs="Times New Roman"/>
          <w:szCs w:val="24"/>
        </w:rPr>
        <w:t xml:space="preserve"> Erinevate tegevusaladega tegelemine hajutaks registripidaja fookust ja tooks kaasa registriteenuse osutamise kvaliteedi languse.</w:t>
      </w:r>
    </w:p>
    <w:p w14:paraId="54D75C7C" w14:textId="77777777" w:rsidR="005E7CA4" w:rsidRDefault="005E7CA4" w:rsidP="00DF3708">
      <w:pPr>
        <w:spacing w:after="0" w:line="240" w:lineRule="auto"/>
        <w:jc w:val="both"/>
        <w:rPr>
          <w:rFonts w:cs="Times New Roman"/>
          <w:szCs w:val="24"/>
        </w:rPr>
      </w:pPr>
    </w:p>
    <w:p w14:paraId="3BDA9892" w14:textId="77777777" w:rsidR="002D6D69" w:rsidRDefault="002D6D69" w:rsidP="00DF3708">
      <w:pPr>
        <w:spacing w:after="0" w:line="240" w:lineRule="auto"/>
        <w:jc w:val="both"/>
        <w:rPr>
          <w:rFonts w:cs="Times New Roman"/>
          <w:szCs w:val="24"/>
        </w:rPr>
      </w:pPr>
      <w:r>
        <w:rPr>
          <w:rFonts w:cs="Times New Roman"/>
          <w:szCs w:val="24"/>
        </w:rPr>
        <w:t>Samuti tuleb arvestada, et r</w:t>
      </w:r>
      <w:r w:rsidR="00B74D71">
        <w:rPr>
          <w:rFonts w:cs="Times New Roman"/>
          <w:szCs w:val="24"/>
        </w:rPr>
        <w:t>egistris hakatakse töötlema suur</w:t>
      </w:r>
      <w:r w:rsidR="00A50DCB">
        <w:rPr>
          <w:rFonts w:cs="Times New Roman"/>
          <w:szCs w:val="24"/>
        </w:rPr>
        <w:t>e</w:t>
      </w:r>
      <w:r w:rsidR="00B74D71">
        <w:rPr>
          <w:rFonts w:cs="Times New Roman"/>
          <w:szCs w:val="24"/>
        </w:rPr>
        <w:t xml:space="preserve"> hul</w:t>
      </w:r>
      <w:r w:rsidR="00A50DCB">
        <w:rPr>
          <w:rFonts w:cs="Times New Roman"/>
          <w:szCs w:val="24"/>
        </w:rPr>
        <w:t>g</w:t>
      </w:r>
      <w:r w:rsidR="00B74D71">
        <w:rPr>
          <w:rFonts w:cs="Times New Roman"/>
          <w:szCs w:val="24"/>
        </w:rPr>
        <w:t xml:space="preserve">a Eesti inimeste tundliku iseloomuga andmeid, mis on kaetud pangasaladusega. </w:t>
      </w:r>
      <w:r>
        <w:rPr>
          <w:rFonts w:cs="Times New Roman"/>
          <w:szCs w:val="24"/>
        </w:rPr>
        <w:t>T</w:t>
      </w:r>
      <w:r w:rsidR="00B74D71">
        <w:rPr>
          <w:rFonts w:cs="Times New Roman"/>
          <w:szCs w:val="24"/>
        </w:rPr>
        <w:t>äna</w:t>
      </w:r>
      <w:r w:rsidR="00A50DCB">
        <w:rPr>
          <w:rFonts w:cs="Times New Roman"/>
          <w:szCs w:val="24"/>
        </w:rPr>
        <w:t>päeva</w:t>
      </w:r>
      <w:r w:rsidR="00B74D71">
        <w:rPr>
          <w:rFonts w:cs="Times New Roman"/>
          <w:szCs w:val="24"/>
        </w:rPr>
        <w:t>sed andmetöötlusvõimalus</w:t>
      </w:r>
      <w:r>
        <w:rPr>
          <w:rFonts w:cs="Times New Roman"/>
          <w:szCs w:val="24"/>
        </w:rPr>
        <w:t>ed</w:t>
      </w:r>
      <w:r w:rsidR="00B74D71">
        <w:rPr>
          <w:rFonts w:cs="Times New Roman"/>
          <w:szCs w:val="24"/>
        </w:rPr>
        <w:t xml:space="preserve"> ja -võimekus, samuti </w:t>
      </w:r>
      <w:r w:rsidR="00A50DCB">
        <w:rPr>
          <w:rFonts w:cs="Times New Roman"/>
          <w:szCs w:val="24"/>
        </w:rPr>
        <w:t xml:space="preserve">innovaatiliste teenuste </w:t>
      </w:r>
      <w:r w:rsidR="00002BCB">
        <w:rPr>
          <w:rFonts w:cs="Times New Roman"/>
          <w:szCs w:val="24"/>
        </w:rPr>
        <w:t>loomise ja osutamisega</w:t>
      </w:r>
      <w:r w:rsidR="00A50DCB">
        <w:rPr>
          <w:rFonts w:cs="Times New Roman"/>
          <w:szCs w:val="24"/>
        </w:rPr>
        <w:t xml:space="preserve"> kaasnev</w:t>
      </w:r>
      <w:r w:rsidR="008D755F">
        <w:rPr>
          <w:rFonts w:cs="Times New Roman"/>
          <w:szCs w:val="24"/>
        </w:rPr>
        <w:t xml:space="preserve"> teatav konkurentsieelis</w:t>
      </w:r>
      <w:r>
        <w:rPr>
          <w:rFonts w:cs="Times New Roman"/>
          <w:szCs w:val="24"/>
        </w:rPr>
        <w:t xml:space="preserve"> võib endaga kaasa tuua kiusatuse kasutada andmeid ka muudel eesmärkidel kui krediidivõimelisuse hindamine.</w:t>
      </w:r>
    </w:p>
    <w:p w14:paraId="6513CC7F" w14:textId="77777777" w:rsidR="002D6D69" w:rsidRDefault="002D6D69" w:rsidP="00DF3708">
      <w:pPr>
        <w:spacing w:after="0" w:line="240" w:lineRule="auto"/>
        <w:jc w:val="both"/>
        <w:rPr>
          <w:rFonts w:cs="Times New Roman"/>
          <w:szCs w:val="24"/>
        </w:rPr>
      </w:pPr>
    </w:p>
    <w:p w14:paraId="50698C24" w14:textId="69C5FBA8" w:rsidR="00A45A6C" w:rsidRDefault="002D6D69" w:rsidP="00DF3708">
      <w:pPr>
        <w:spacing w:after="0" w:line="240" w:lineRule="auto"/>
        <w:jc w:val="both"/>
        <w:rPr>
          <w:rFonts w:cs="Times New Roman"/>
          <w:szCs w:val="24"/>
        </w:rPr>
      </w:pPr>
      <w:r>
        <w:rPr>
          <w:rFonts w:cs="Times New Roman"/>
          <w:szCs w:val="24"/>
        </w:rPr>
        <w:t>Nimetatud riskide maandamiseks nähaksegi registripidaja tegevuse piiritlemine üksnes registripidamisega.</w:t>
      </w:r>
      <w:r w:rsidR="00281064">
        <w:rPr>
          <w:rFonts w:cs="Times New Roman"/>
          <w:szCs w:val="24"/>
        </w:rPr>
        <w:t xml:space="preserve"> Siiski ei ole keelatud see, et kui antud registripidaja kuulub mõnda gruppi ja gruppi tasandil osutatakse ka muid teenuseid (nt maksehäirete registri pidamine).</w:t>
      </w:r>
    </w:p>
    <w:p w14:paraId="0508F200" w14:textId="77777777" w:rsidR="002D6D69" w:rsidRDefault="002D6D69" w:rsidP="00DF3708">
      <w:pPr>
        <w:spacing w:after="0" w:line="240" w:lineRule="auto"/>
        <w:jc w:val="both"/>
        <w:rPr>
          <w:rFonts w:cs="Times New Roman"/>
          <w:b/>
          <w:bCs/>
          <w:szCs w:val="24"/>
        </w:rPr>
      </w:pPr>
    </w:p>
    <w:p w14:paraId="1ED7ED22" w14:textId="6B35B443" w:rsidR="00CC213C" w:rsidRDefault="00CC213C" w:rsidP="00DF3708">
      <w:pPr>
        <w:spacing w:after="0" w:line="240" w:lineRule="auto"/>
        <w:jc w:val="both"/>
        <w:rPr>
          <w:rFonts w:asciiTheme="majorBidi" w:hAnsiTheme="majorBidi" w:cstheme="majorBidi"/>
          <w:szCs w:val="24"/>
        </w:rPr>
      </w:pPr>
      <w:r>
        <w:rPr>
          <w:rFonts w:cs="Times New Roman"/>
          <w:b/>
          <w:bCs/>
          <w:szCs w:val="24"/>
        </w:rPr>
        <w:t xml:space="preserve">Paragrahv 26 – </w:t>
      </w:r>
      <w:r>
        <w:rPr>
          <w:rFonts w:asciiTheme="majorBidi" w:hAnsiTheme="majorBidi" w:cstheme="majorBidi"/>
          <w:b/>
          <w:bCs/>
          <w:szCs w:val="24"/>
        </w:rPr>
        <w:t>a</w:t>
      </w:r>
      <w:r w:rsidRPr="00E1732A">
        <w:rPr>
          <w:rFonts w:asciiTheme="majorBidi" w:hAnsiTheme="majorBidi" w:cstheme="majorBidi"/>
          <w:b/>
          <w:bCs/>
          <w:szCs w:val="24"/>
        </w:rPr>
        <w:t>sukoht ja peakontor</w:t>
      </w:r>
    </w:p>
    <w:p w14:paraId="513C6A00" w14:textId="75401393" w:rsidR="00CC213C" w:rsidRPr="000536A7" w:rsidRDefault="00545DA2" w:rsidP="00DF3708">
      <w:pPr>
        <w:spacing w:after="0" w:line="240" w:lineRule="auto"/>
        <w:jc w:val="both"/>
        <w:rPr>
          <w:rFonts w:asciiTheme="majorBidi" w:hAnsiTheme="majorBidi" w:cstheme="majorBidi"/>
          <w:szCs w:val="24"/>
        </w:rPr>
      </w:pPr>
      <w:r w:rsidRPr="00545DA2">
        <w:rPr>
          <w:rFonts w:asciiTheme="majorBidi" w:hAnsiTheme="majorBidi" w:cstheme="majorBidi"/>
          <w:szCs w:val="24"/>
        </w:rPr>
        <w:t>Sätte</w:t>
      </w:r>
      <w:r w:rsidR="00CC213C" w:rsidRPr="00545DA2">
        <w:rPr>
          <w:rFonts w:asciiTheme="majorBidi" w:hAnsiTheme="majorBidi" w:cstheme="majorBidi"/>
          <w:szCs w:val="24"/>
        </w:rPr>
        <w:t xml:space="preserve"> </w:t>
      </w:r>
      <w:r w:rsidR="00CC213C" w:rsidRPr="000536A7">
        <w:rPr>
          <w:rFonts w:asciiTheme="majorBidi" w:hAnsiTheme="majorBidi" w:cstheme="majorBidi"/>
          <w:szCs w:val="24"/>
        </w:rPr>
        <w:t xml:space="preserve">kohaselt peavad Eestis äriregistrisse kantud </w:t>
      </w:r>
      <w:r w:rsidR="00CC213C">
        <w:rPr>
          <w:rFonts w:asciiTheme="majorBidi" w:hAnsiTheme="majorBidi" w:cstheme="majorBidi"/>
          <w:szCs w:val="24"/>
        </w:rPr>
        <w:t>registripidaja</w:t>
      </w:r>
      <w:r w:rsidR="00CC213C" w:rsidRPr="000536A7">
        <w:rPr>
          <w:rFonts w:asciiTheme="majorBidi" w:hAnsiTheme="majorBidi" w:cstheme="majorBidi"/>
          <w:szCs w:val="24"/>
        </w:rPr>
        <w:t xml:space="preserve"> registrijärgne asukoht ning püsiva ja kestva majandustegevuse koht olema Eestis. </w:t>
      </w:r>
    </w:p>
    <w:p w14:paraId="6C7CFF53" w14:textId="77777777" w:rsidR="00D1452C" w:rsidRDefault="00D1452C" w:rsidP="00DF3708">
      <w:pPr>
        <w:spacing w:after="0" w:line="240" w:lineRule="auto"/>
        <w:jc w:val="both"/>
        <w:rPr>
          <w:rFonts w:asciiTheme="majorBidi" w:hAnsiTheme="majorBidi" w:cstheme="majorBidi"/>
          <w:szCs w:val="24"/>
        </w:rPr>
      </w:pPr>
    </w:p>
    <w:p w14:paraId="15BB552C" w14:textId="6A9CA43D" w:rsidR="00CC213C" w:rsidRPr="000536A7" w:rsidRDefault="00D1452C" w:rsidP="00DF3708">
      <w:pPr>
        <w:spacing w:after="0" w:line="240" w:lineRule="auto"/>
        <w:jc w:val="both"/>
        <w:rPr>
          <w:rFonts w:asciiTheme="majorBidi" w:hAnsiTheme="majorBidi" w:cstheme="majorBidi"/>
          <w:szCs w:val="24"/>
        </w:rPr>
      </w:pPr>
      <w:r>
        <w:rPr>
          <w:rFonts w:asciiTheme="majorBidi" w:hAnsiTheme="majorBidi" w:cstheme="majorBidi"/>
          <w:szCs w:val="24"/>
        </w:rPr>
        <w:t>N</w:t>
      </w:r>
      <w:r w:rsidR="00CC213C" w:rsidRPr="000536A7">
        <w:rPr>
          <w:rFonts w:asciiTheme="majorBidi" w:hAnsiTheme="majorBidi" w:cstheme="majorBidi"/>
          <w:szCs w:val="24"/>
        </w:rPr>
        <w:t xml:space="preserve">õue vastab finantssektori üldisele regulatsioonile ja põhimõttele, mille kohaselt finantssektori ettevõtja peamine tegevuskoht ja registrijärgne asukoht peavad olema samas liikmesriigis ning Eestis äriregistrisse kantud turuosalise registrijärgne asukoht ning püsiva ja kestva majandustegevuse koht peavad asuma Eestis. Püsiva tegevuskoha all mõeldakse asukohta, kus näiteks toimub igapäevane </w:t>
      </w:r>
      <w:r w:rsidR="00CC213C">
        <w:rPr>
          <w:rFonts w:asciiTheme="majorBidi" w:hAnsiTheme="majorBidi" w:cstheme="majorBidi"/>
          <w:szCs w:val="24"/>
        </w:rPr>
        <w:t>registripidaja</w:t>
      </w:r>
      <w:r w:rsidR="00CC213C" w:rsidRPr="000536A7">
        <w:rPr>
          <w:rFonts w:asciiTheme="majorBidi" w:hAnsiTheme="majorBidi" w:cstheme="majorBidi"/>
          <w:szCs w:val="24"/>
        </w:rPr>
        <w:t xml:space="preserve"> töö ehk </w:t>
      </w:r>
      <w:r w:rsidR="00CC213C">
        <w:rPr>
          <w:rFonts w:asciiTheme="majorBidi" w:hAnsiTheme="majorBidi" w:cstheme="majorBidi"/>
          <w:szCs w:val="24"/>
        </w:rPr>
        <w:t>krediiditeaberegistri pidamine</w:t>
      </w:r>
      <w:r w:rsidR="00CC213C" w:rsidRPr="000536A7">
        <w:rPr>
          <w:rFonts w:asciiTheme="majorBidi" w:hAnsiTheme="majorBidi" w:cstheme="majorBidi"/>
          <w:szCs w:val="24"/>
        </w:rPr>
        <w:t xml:space="preserve">. Seega on </w:t>
      </w:r>
      <w:r w:rsidR="00CC213C">
        <w:rPr>
          <w:rFonts w:asciiTheme="majorBidi" w:hAnsiTheme="majorBidi" w:cstheme="majorBidi"/>
          <w:szCs w:val="24"/>
        </w:rPr>
        <w:t>registripidaja</w:t>
      </w:r>
      <w:r w:rsidR="00CC213C" w:rsidRPr="000536A7">
        <w:rPr>
          <w:rFonts w:asciiTheme="majorBidi" w:hAnsiTheme="majorBidi" w:cstheme="majorBidi"/>
          <w:szCs w:val="24"/>
        </w:rPr>
        <w:t xml:space="preserve"> püsiva ja kestva majandustegevuse koha sisustamisel oluline, kas ja mil viisil </w:t>
      </w:r>
      <w:r w:rsidR="00CC213C">
        <w:rPr>
          <w:rFonts w:asciiTheme="majorBidi" w:hAnsiTheme="majorBidi" w:cstheme="majorBidi"/>
          <w:szCs w:val="24"/>
        </w:rPr>
        <w:t>registripidaja</w:t>
      </w:r>
      <w:r w:rsidR="00CC213C" w:rsidRPr="000536A7">
        <w:rPr>
          <w:rFonts w:asciiTheme="majorBidi" w:hAnsiTheme="majorBidi" w:cstheme="majorBidi"/>
          <w:szCs w:val="24"/>
        </w:rPr>
        <w:t xml:space="preserve"> teostab majandustegevust. Tegevuse püsivuse all mõeldakse majandustegevust kogumis, mis peab olema olulisel määral korraldatud Eesti territooriumil ja vähemalt ühe majandustegevuse eest vastutava juhatuse liikme peamiseks ülesannete täitmise kohaks on Eesti. Tegevuse kestlikkuse all mõeldakse järjepidevat majandustegevust Eestis, st </w:t>
      </w:r>
      <w:r w:rsidR="00DC464F">
        <w:rPr>
          <w:rFonts w:asciiTheme="majorBidi" w:hAnsiTheme="majorBidi" w:cstheme="majorBidi"/>
          <w:szCs w:val="24"/>
        </w:rPr>
        <w:t>registripidaja</w:t>
      </w:r>
      <w:r w:rsidR="00CC213C" w:rsidRPr="000536A7">
        <w:rPr>
          <w:rFonts w:asciiTheme="majorBidi" w:hAnsiTheme="majorBidi" w:cstheme="majorBidi"/>
          <w:szCs w:val="24"/>
        </w:rPr>
        <w:t xml:space="preserve"> korraldab oma tegevusi olulisel määral Eesti territooriumil.</w:t>
      </w:r>
    </w:p>
    <w:p w14:paraId="5FE272BC" w14:textId="77777777" w:rsidR="00CC1C47" w:rsidRDefault="00CC1C47" w:rsidP="00DF3708">
      <w:pPr>
        <w:spacing w:after="0" w:line="240" w:lineRule="auto"/>
        <w:rPr>
          <w:rFonts w:asciiTheme="majorBidi" w:hAnsiTheme="majorBidi" w:cstheme="majorBidi"/>
          <w:b/>
          <w:bCs/>
          <w:szCs w:val="24"/>
        </w:rPr>
      </w:pPr>
    </w:p>
    <w:p w14:paraId="3E1C0E2A" w14:textId="51596101" w:rsidR="00CC213C" w:rsidRPr="00E1732A" w:rsidRDefault="00CC213C" w:rsidP="00DF3708">
      <w:pPr>
        <w:spacing w:after="0" w:line="240" w:lineRule="auto"/>
        <w:rPr>
          <w:rFonts w:asciiTheme="majorBidi" w:hAnsiTheme="majorBidi" w:cstheme="majorBidi"/>
          <w:b/>
          <w:bCs/>
          <w:szCs w:val="24"/>
        </w:rPr>
      </w:pPr>
      <w:r w:rsidRPr="00CC213C">
        <w:rPr>
          <w:rFonts w:asciiTheme="majorBidi" w:hAnsiTheme="majorBidi" w:cstheme="majorBidi"/>
          <w:b/>
          <w:bCs/>
          <w:szCs w:val="24"/>
        </w:rPr>
        <w:t>Paragrahv 27 –</w:t>
      </w:r>
      <w:r w:rsidR="009E55D4">
        <w:rPr>
          <w:rFonts w:asciiTheme="majorBidi" w:hAnsiTheme="majorBidi" w:cstheme="majorBidi"/>
          <w:b/>
          <w:bCs/>
          <w:szCs w:val="24"/>
        </w:rPr>
        <w:t xml:space="preserve"> </w:t>
      </w:r>
      <w:r w:rsidRPr="00E1732A">
        <w:rPr>
          <w:rFonts w:asciiTheme="majorBidi" w:hAnsiTheme="majorBidi" w:cstheme="majorBidi"/>
          <w:b/>
          <w:bCs/>
          <w:szCs w:val="24"/>
        </w:rPr>
        <w:t>juhatuse liikmete arv</w:t>
      </w:r>
    </w:p>
    <w:p w14:paraId="2CC2ED8B" w14:textId="12A1B5CC" w:rsidR="00CC213C" w:rsidRDefault="00B541FB" w:rsidP="00DF3708">
      <w:pPr>
        <w:spacing w:after="0" w:line="240" w:lineRule="auto"/>
        <w:jc w:val="both"/>
        <w:rPr>
          <w:rFonts w:asciiTheme="majorBidi" w:hAnsiTheme="majorBidi" w:cstheme="majorBidi"/>
          <w:szCs w:val="24"/>
        </w:rPr>
      </w:pPr>
      <w:r w:rsidRPr="00B541FB">
        <w:rPr>
          <w:rFonts w:asciiTheme="majorBidi" w:hAnsiTheme="majorBidi" w:cstheme="majorBidi"/>
          <w:szCs w:val="24"/>
        </w:rPr>
        <w:t>Normiga</w:t>
      </w:r>
      <w:r w:rsidR="007B5C06">
        <w:rPr>
          <w:rFonts w:asciiTheme="majorBidi" w:hAnsiTheme="majorBidi" w:cstheme="majorBidi"/>
          <w:b/>
          <w:bCs/>
          <w:szCs w:val="24"/>
        </w:rPr>
        <w:t xml:space="preserve"> </w:t>
      </w:r>
      <w:r w:rsidR="007B5C06">
        <w:rPr>
          <w:rFonts w:asciiTheme="majorBidi" w:hAnsiTheme="majorBidi" w:cstheme="majorBidi"/>
          <w:szCs w:val="24"/>
        </w:rPr>
        <w:t>sätestatakse</w:t>
      </w:r>
      <w:r w:rsidR="00CC213C" w:rsidRPr="000536A7">
        <w:rPr>
          <w:rFonts w:asciiTheme="majorBidi" w:hAnsiTheme="majorBidi" w:cstheme="majorBidi"/>
          <w:szCs w:val="24"/>
        </w:rPr>
        <w:t xml:space="preserve"> miinimumnõue juhatusele, kus peab olema vähemalt kaks liiget.</w:t>
      </w:r>
    </w:p>
    <w:p w14:paraId="0EAA2859" w14:textId="77777777" w:rsidR="00D1452C" w:rsidRDefault="00D1452C" w:rsidP="00DF3708">
      <w:pPr>
        <w:spacing w:after="0" w:line="240" w:lineRule="auto"/>
        <w:jc w:val="both"/>
        <w:rPr>
          <w:rFonts w:asciiTheme="majorBidi" w:hAnsiTheme="majorBidi" w:cstheme="majorBidi"/>
          <w:szCs w:val="24"/>
        </w:rPr>
      </w:pPr>
    </w:p>
    <w:p w14:paraId="4AB13409" w14:textId="77ABBB26" w:rsidR="00D1452C" w:rsidRPr="000536A7" w:rsidRDefault="00D1452C"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Äriseadustik ei sätesta juhatuse liikmete minimaalset arvu, seetõttu on tegemist erinormiga, mille eesmärk on suurendada </w:t>
      </w:r>
      <w:r w:rsidR="00365846">
        <w:rPr>
          <w:rFonts w:asciiTheme="majorBidi" w:hAnsiTheme="majorBidi" w:cstheme="majorBidi"/>
          <w:szCs w:val="24"/>
        </w:rPr>
        <w:t>kohuse-ja vastutustunnet.</w:t>
      </w:r>
    </w:p>
    <w:p w14:paraId="1750E3AE" w14:textId="77777777" w:rsidR="00CC1C47" w:rsidRDefault="00CC1C47" w:rsidP="00DF3708">
      <w:pPr>
        <w:spacing w:after="0" w:line="240" w:lineRule="auto"/>
        <w:jc w:val="both"/>
        <w:rPr>
          <w:rFonts w:asciiTheme="majorBidi" w:hAnsiTheme="majorBidi" w:cstheme="majorBidi"/>
          <w:b/>
          <w:bCs/>
          <w:szCs w:val="24"/>
        </w:rPr>
      </w:pPr>
    </w:p>
    <w:p w14:paraId="419736F8" w14:textId="0D5880C6" w:rsidR="007B5C06" w:rsidRDefault="007B5C06" w:rsidP="00DF3708">
      <w:pPr>
        <w:spacing w:after="0" w:line="240" w:lineRule="auto"/>
        <w:jc w:val="both"/>
        <w:rPr>
          <w:rFonts w:asciiTheme="majorBidi" w:hAnsiTheme="majorBidi" w:cstheme="majorBidi"/>
          <w:szCs w:val="24"/>
        </w:rPr>
      </w:pPr>
      <w:r w:rsidRPr="007B5C06">
        <w:rPr>
          <w:rFonts w:asciiTheme="majorBidi" w:hAnsiTheme="majorBidi" w:cstheme="majorBidi"/>
          <w:b/>
          <w:bCs/>
          <w:szCs w:val="24"/>
        </w:rPr>
        <w:t>Paragrahv 28 –</w:t>
      </w:r>
      <w:r>
        <w:rPr>
          <w:rFonts w:asciiTheme="majorBidi" w:hAnsiTheme="majorBidi" w:cstheme="majorBidi"/>
          <w:szCs w:val="24"/>
        </w:rPr>
        <w:t xml:space="preserve"> </w:t>
      </w:r>
      <w:bookmarkStart w:id="15" w:name="_Hlk151020819"/>
      <w:r>
        <w:rPr>
          <w:rFonts w:asciiTheme="majorBidi" w:hAnsiTheme="majorBidi" w:cstheme="majorBidi"/>
          <w:b/>
          <w:bCs/>
          <w:szCs w:val="24"/>
        </w:rPr>
        <w:t>n</w:t>
      </w:r>
      <w:r w:rsidRPr="00E1732A">
        <w:rPr>
          <w:rFonts w:asciiTheme="majorBidi" w:hAnsiTheme="majorBidi" w:cstheme="majorBidi"/>
          <w:b/>
          <w:bCs/>
          <w:szCs w:val="24"/>
        </w:rPr>
        <w:t>õuded juhtide valimisele ja määramisele</w:t>
      </w:r>
      <w:bookmarkEnd w:id="15"/>
    </w:p>
    <w:p w14:paraId="1D4BDA18" w14:textId="0EA2401D" w:rsidR="00CC1C47" w:rsidRDefault="00CC1C47" w:rsidP="00DF3708">
      <w:pPr>
        <w:spacing w:after="0" w:line="240" w:lineRule="auto"/>
        <w:jc w:val="both"/>
        <w:rPr>
          <w:rFonts w:asciiTheme="majorBidi" w:hAnsiTheme="majorBidi" w:cstheme="majorBidi"/>
          <w:szCs w:val="24"/>
        </w:rPr>
      </w:pPr>
      <w:r>
        <w:rPr>
          <w:rFonts w:asciiTheme="majorBidi" w:hAnsiTheme="majorBidi" w:cstheme="majorBidi"/>
          <w:szCs w:val="24"/>
        </w:rPr>
        <w:t>Sättega k</w:t>
      </w:r>
      <w:r w:rsidRPr="000536A7">
        <w:rPr>
          <w:rFonts w:asciiTheme="majorBidi" w:hAnsiTheme="majorBidi" w:cstheme="majorBidi"/>
          <w:szCs w:val="24"/>
        </w:rPr>
        <w:t>ehtestatavad nõuded</w:t>
      </w:r>
      <w:r w:rsidR="00365846">
        <w:rPr>
          <w:rFonts w:asciiTheme="majorBidi" w:hAnsiTheme="majorBidi" w:cstheme="majorBidi"/>
          <w:szCs w:val="24"/>
        </w:rPr>
        <w:t xml:space="preserve"> registripidaja nõukogu ja juhatuse liikmete ehk</w:t>
      </w:r>
      <w:r w:rsidRPr="000536A7">
        <w:rPr>
          <w:rFonts w:asciiTheme="majorBidi" w:hAnsiTheme="majorBidi" w:cstheme="majorBidi"/>
          <w:szCs w:val="24"/>
        </w:rPr>
        <w:t xml:space="preserve"> juhtide isikule on vajalikud ja sobivad meetmed, et avalikest huvidest lähtuvalt tagada finantssektoris, sh krediiditurul tegutseva ettevõtja kindel, jätkusuutlik ja usaldusväärne juhtimine. </w:t>
      </w:r>
      <w:r>
        <w:rPr>
          <w:rFonts w:asciiTheme="majorBidi" w:hAnsiTheme="majorBidi" w:cstheme="majorBidi"/>
          <w:szCs w:val="24"/>
        </w:rPr>
        <w:t>Võttes arvesse registripidaja tegevuse iseloomu ja mõju krediidiandja tegevusele,</w:t>
      </w:r>
      <w:r w:rsidRPr="000536A7">
        <w:rPr>
          <w:rFonts w:asciiTheme="majorBidi" w:hAnsiTheme="majorBidi" w:cstheme="majorBidi"/>
          <w:szCs w:val="24"/>
        </w:rPr>
        <w:t xml:space="preserve"> peavad ka </w:t>
      </w:r>
      <w:r>
        <w:rPr>
          <w:rFonts w:asciiTheme="majorBidi" w:hAnsiTheme="majorBidi" w:cstheme="majorBidi"/>
          <w:szCs w:val="24"/>
        </w:rPr>
        <w:t>tema</w:t>
      </w:r>
      <w:r w:rsidRPr="000536A7">
        <w:rPr>
          <w:rFonts w:asciiTheme="majorBidi" w:hAnsiTheme="majorBidi" w:cstheme="majorBidi"/>
          <w:szCs w:val="24"/>
        </w:rPr>
        <w:t xml:space="preserve"> juhtorgani liikmed vastama sobivuse ja nõuetele vastavuse (nn </w:t>
      </w:r>
      <w:proofErr w:type="spellStart"/>
      <w:r w:rsidRPr="000536A7">
        <w:rPr>
          <w:rFonts w:asciiTheme="majorBidi" w:hAnsiTheme="majorBidi" w:cstheme="majorBidi"/>
          <w:i/>
          <w:iCs/>
          <w:szCs w:val="24"/>
        </w:rPr>
        <w:t>fit</w:t>
      </w:r>
      <w:proofErr w:type="spellEnd"/>
      <w:r w:rsidRPr="000536A7">
        <w:rPr>
          <w:rFonts w:asciiTheme="majorBidi" w:hAnsiTheme="majorBidi" w:cstheme="majorBidi"/>
          <w:i/>
          <w:iCs/>
          <w:szCs w:val="24"/>
        </w:rPr>
        <w:t xml:space="preserve"> and </w:t>
      </w:r>
      <w:proofErr w:type="spellStart"/>
      <w:r w:rsidRPr="000536A7">
        <w:rPr>
          <w:rFonts w:asciiTheme="majorBidi" w:hAnsiTheme="majorBidi" w:cstheme="majorBidi"/>
          <w:i/>
          <w:iCs/>
          <w:szCs w:val="24"/>
        </w:rPr>
        <w:t>proper</w:t>
      </w:r>
      <w:proofErr w:type="spellEnd"/>
      <w:r w:rsidRPr="000536A7">
        <w:rPr>
          <w:rFonts w:asciiTheme="majorBidi" w:hAnsiTheme="majorBidi" w:cstheme="majorBidi"/>
          <w:szCs w:val="24"/>
        </w:rPr>
        <w:t>) tingimustele</w:t>
      </w:r>
      <w:r>
        <w:rPr>
          <w:rFonts w:asciiTheme="majorBidi" w:hAnsiTheme="majorBidi" w:cstheme="majorBidi"/>
          <w:szCs w:val="24"/>
        </w:rPr>
        <w:t>. Tegemist on olulisest</w:t>
      </w:r>
      <w:r w:rsidRPr="000536A7">
        <w:rPr>
          <w:rFonts w:asciiTheme="majorBidi" w:hAnsiTheme="majorBidi" w:cstheme="majorBidi"/>
          <w:szCs w:val="24"/>
        </w:rPr>
        <w:t xml:space="preserve"> avalikust huvist tingitult kõrgendatud nõu</w:t>
      </w:r>
      <w:r>
        <w:rPr>
          <w:rFonts w:asciiTheme="majorBidi" w:hAnsiTheme="majorBidi" w:cstheme="majorBidi"/>
          <w:szCs w:val="24"/>
        </w:rPr>
        <w:t>etega</w:t>
      </w:r>
      <w:r w:rsidRPr="000536A7">
        <w:rPr>
          <w:rFonts w:asciiTheme="majorBidi" w:hAnsiTheme="majorBidi" w:cstheme="majorBidi"/>
          <w:szCs w:val="24"/>
        </w:rPr>
        <w:t xml:space="preserve"> võrreldes muude tavapäraste </w:t>
      </w:r>
      <w:r>
        <w:rPr>
          <w:rFonts w:asciiTheme="majorBidi" w:hAnsiTheme="majorBidi" w:cstheme="majorBidi"/>
          <w:szCs w:val="24"/>
        </w:rPr>
        <w:t xml:space="preserve">majandustegevuse </w:t>
      </w:r>
      <w:r w:rsidRPr="000536A7">
        <w:rPr>
          <w:rFonts w:asciiTheme="majorBidi" w:hAnsiTheme="majorBidi" w:cstheme="majorBidi"/>
          <w:szCs w:val="24"/>
        </w:rPr>
        <w:t xml:space="preserve">valdkondadega. </w:t>
      </w:r>
    </w:p>
    <w:p w14:paraId="03F5BCC0" w14:textId="77777777" w:rsidR="00CC1C47" w:rsidRDefault="00CC1C47" w:rsidP="00DF3708">
      <w:pPr>
        <w:spacing w:after="0" w:line="240" w:lineRule="auto"/>
        <w:jc w:val="both"/>
        <w:rPr>
          <w:rFonts w:asciiTheme="majorBidi" w:hAnsiTheme="majorBidi" w:cstheme="majorBidi"/>
          <w:szCs w:val="24"/>
        </w:rPr>
      </w:pPr>
    </w:p>
    <w:p w14:paraId="4E59C46A" w14:textId="31365B75" w:rsidR="00CC1C47" w:rsidRDefault="00CC1C47"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Sobivusmenetluses antakse hinnang konkreetsele isikule ja temaga seonduvatele väärtustele, kusjuures läbivateks märksõnadeks on hinnatava isiku ausus, õiguskuulekus ja eetilisus ehk usaldusväärsus laiemas tähenduses. Sisuliselt on laitmatu maine nõude eesmärgiks, et finantssektoris tegutseksid ausad, kõlbeliste väärtustega isikud, kelle majanduslik seis on läbipaistev ning kelle varasem elutee toetab nimetatud väärtuste järgimist. Eeltoodu kaudu antakse</w:t>
      </w:r>
      <w:r>
        <w:rPr>
          <w:rFonts w:asciiTheme="majorBidi" w:hAnsiTheme="majorBidi" w:cstheme="majorBidi"/>
          <w:szCs w:val="24"/>
        </w:rPr>
        <w:t xml:space="preserve"> krediidiandjatele, tarbijatele ja</w:t>
      </w:r>
      <w:r w:rsidRPr="000536A7">
        <w:rPr>
          <w:rFonts w:asciiTheme="majorBidi" w:hAnsiTheme="majorBidi" w:cstheme="majorBidi"/>
          <w:szCs w:val="24"/>
        </w:rPr>
        <w:t xml:space="preserve"> ühiskonnale</w:t>
      </w:r>
      <w:r>
        <w:rPr>
          <w:rFonts w:asciiTheme="majorBidi" w:hAnsiTheme="majorBidi" w:cstheme="majorBidi"/>
          <w:szCs w:val="24"/>
        </w:rPr>
        <w:t xml:space="preserve"> tervikuna</w:t>
      </w:r>
      <w:r w:rsidRPr="000536A7">
        <w:rPr>
          <w:rFonts w:asciiTheme="majorBidi" w:hAnsiTheme="majorBidi" w:cstheme="majorBidi"/>
          <w:szCs w:val="24"/>
        </w:rPr>
        <w:t xml:space="preserve"> (miinimumtasemel) kindlus </w:t>
      </w:r>
      <w:r>
        <w:rPr>
          <w:rFonts w:asciiTheme="majorBidi" w:hAnsiTheme="majorBidi" w:cstheme="majorBidi"/>
          <w:szCs w:val="24"/>
        </w:rPr>
        <w:t>registripidaja</w:t>
      </w:r>
      <w:r w:rsidRPr="000536A7">
        <w:rPr>
          <w:rFonts w:asciiTheme="majorBidi" w:hAnsiTheme="majorBidi" w:cstheme="majorBidi"/>
          <w:szCs w:val="24"/>
        </w:rPr>
        <w:t xml:space="preserve"> juhtimiskvaliteedi kohta.</w:t>
      </w:r>
    </w:p>
    <w:p w14:paraId="5D7410FC" w14:textId="77777777" w:rsidR="006D6981" w:rsidRDefault="006D6981" w:rsidP="00DF3708">
      <w:pPr>
        <w:spacing w:after="0" w:line="240" w:lineRule="auto"/>
        <w:jc w:val="both"/>
        <w:rPr>
          <w:rFonts w:asciiTheme="majorBidi" w:hAnsiTheme="majorBidi" w:cstheme="majorBidi"/>
          <w:szCs w:val="24"/>
        </w:rPr>
      </w:pPr>
    </w:p>
    <w:p w14:paraId="3B126E9C" w14:textId="7A9B8421" w:rsidR="006D6981" w:rsidRPr="000536A7" w:rsidRDefault="006D6981" w:rsidP="00DF3708">
      <w:pPr>
        <w:spacing w:after="0" w:line="240" w:lineRule="auto"/>
        <w:jc w:val="both"/>
        <w:rPr>
          <w:rFonts w:asciiTheme="majorBidi" w:hAnsiTheme="majorBidi" w:cstheme="majorBidi"/>
          <w:szCs w:val="24"/>
        </w:rPr>
      </w:pPr>
      <w:r>
        <w:rPr>
          <w:rFonts w:asciiTheme="majorBidi" w:hAnsiTheme="majorBidi" w:cstheme="majorBidi"/>
          <w:szCs w:val="24"/>
        </w:rPr>
        <w:t>Registripidaja</w:t>
      </w:r>
      <w:r w:rsidRPr="000536A7">
        <w:rPr>
          <w:rFonts w:asciiTheme="majorBidi" w:hAnsiTheme="majorBidi" w:cstheme="majorBidi"/>
          <w:szCs w:val="24"/>
        </w:rPr>
        <w:t xml:space="preserve"> juhi</w:t>
      </w:r>
      <w:r>
        <w:rPr>
          <w:rFonts w:asciiTheme="majorBidi" w:hAnsiTheme="majorBidi" w:cstheme="majorBidi"/>
          <w:szCs w:val="24"/>
        </w:rPr>
        <w:t xml:space="preserve"> sobivust ja </w:t>
      </w:r>
      <w:r w:rsidRPr="000536A7">
        <w:rPr>
          <w:rFonts w:asciiTheme="majorBidi" w:hAnsiTheme="majorBidi" w:cstheme="majorBidi"/>
          <w:szCs w:val="24"/>
        </w:rPr>
        <w:t>vastav</w:t>
      </w:r>
      <w:r>
        <w:rPr>
          <w:rFonts w:asciiTheme="majorBidi" w:hAnsiTheme="majorBidi" w:cstheme="majorBidi"/>
          <w:szCs w:val="24"/>
        </w:rPr>
        <w:t>ust</w:t>
      </w:r>
      <w:r w:rsidRPr="000536A7">
        <w:rPr>
          <w:rFonts w:asciiTheme="majorBidi" w:hAnsiTheme="majorBidi" w:cstheme="majorBidi"/>
          <w:szCs w:val="24"/>
        </w:rPr>
        <w:t xml:space="preserve"> seaduses sätestatud nõuetele</w:t>
      </w:r>
      <w:r>
        <w:rPr>
          <w:rFonts w:asciiTheme="majorBidi" w:hAnsiTheme="majorBidi" w:cstheme="majorBidi"/>
          <w:szCs w:val="24"/>
        </w:rPr>
        <w:t xml:space="preserve"> hindab registripidaja määramisel Finantsinspektsioon (eelnõu § 12 lõige 1).</w:t>
      </w:r>
      <w:r w:rsidRPr="000536A7">
        <w:rPr>
          <w:rFonts w:asciiTheme="majorBidi" w:hAnsiTheme="majorBidi" w:cstheme="majorBidi"/>
          <w:szCs w:val="24"/>
        </w:rPr>
        <w:t xml:space="preserve"> Nõuetele mittevastavus</w:t>
      </w:r>
      <w:r>
        <w:rPr>
          <w:rFonts w:asciiTheme="majorBidi" w:hAnsiTheme="majorBidi" w:cstheme="majorBidi"/>
          <w:szCs w:val="24"/>
        </w:rPr>
        <w:t>e korral ei saa ettevõtjat registripidajaks määrata.</w:t>
      </w:r>
    </w:p>
    <w:p w14:paraId="447E6B4E" w14:textId="77777777" w:rsidR="00CC1C47" w:rsidRDefault="00CC1C47" w:rsidP="00DF3708">
      <w:pPr>
        <w:spacing w:after="0" w:line="240" w:lineRule="auto"/>
        <w:jc w:val="both"/>
        <w:rPr>
          <w:rFonts w:asciiTheme="majorBidi" w:hAnsiTheme="majorBidi" w:cstheme="majorBidi"/>
          <w:szCs w:val="24"/>
        </w:rPr>
      </w:pPr>
    </w:p>
    <w:p w14:paraId="7A4528A7" w14:textId="6BAE5E97" w:rsidR="00CC1C47" w:rsidRDefault="00CC1C47"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 1</w:t>
      </w:r>
      <w:r w:rsidRPr="000536A7">
        <w:rPr>
          <w:rFonts w:asciiTheme="majorBidi" w:hAnsiTheme="majorBidi" w:cstheme="majorBidi"/>
          <w:szCs w:val="24"/>
        </w:rPr>
        <w:t xml:space="preserve"> kohaselt </w:t>
      </w:r>
      <w:r w:rsidR="006D6981">
        <w:rPr>
          <w:rFonts w:asciiTheme="majorBidi" w:hAnsiTheme="majorBidi" w:cstheme="majorBidi"/>
          <w:szCs w:val="24"/>
        </w:rPr>
        <w:t>võib</w:t>
      </w:r>
      <w:r w:rsidRPr="000536A7">
        <w:rPr>
          <w:rFonts w:asciiTheme="majorBidi" w:hAnsiTheme="majorBidi" w:cstheme="majorBidi"/>
          <w:szCs w:val="24"/>
        </w:rPr>
        <w:t xml:space="preserve"> </w:t>
      </w:r>
      <w:r w:rsidR="006D6981">
        <w:rPr>
          <w:rFonts w:asciiTheme="majorBidi" w:hAnsiTheme="majorBidi" w:cstheme="majorBidi"/>
          <w:szCs w:val="24"/>
        </w:rPr>
        <w:t>registripidaja</w:t>
      </w:r>
      <w:r w:rsidRPr="000536A7">
        <w:rPr>
          <w:rFonts w:asciiTheme="majorBidi" w:hAnsiTheme="majorBidi" w:cstheme="majorBidi"/>
          <w:szCs w:val="24"/>
        </w:rPr>
        <w:t xml:space="preserve"> juhtorgani liikmeks valida või määrata vaid eelkõige isiku, kellel on</w:t>
      </w:r>
      <w:r w:rsidR="009D4DBD" w:rsidRPr="009D4DBD">
        <w:rPr>
          <w:rFonts w:asciiTheme="majorBidi" w:hAnsiTheme="majorBidi" w:cstheme="majorBidi"/>
          <w:szCs w:val="24"/>
        </w:rPr>
        <w:t xml:space="preserve"> </w:t>
      </w:r>
      <w:r w:rsidR="009D4DBD" w:rsidRPr="00B161DA">
        <w:rPr>
          <w:rFonts w:asciiTheme="majorBidi" w:hAnsiTheme="majorBidi" w:cstheme="majorBidi"/>
          <w:szCs w:val="24"/>
        </w:rPr>
        <w:t>registripidaja juhtimiseks vajalikud teadmised, oskused, kogemused, haridus ning</w:t>
      </w:r>
      <w:r w:rsidRPr="000536A7">
        <w:rPr>
          <w:rFonts w:asciiTheme="majorBidi" w:hAnsiTheme="majorBidi" w:cstheme="majorBidi"/>
          <w:szCs w:val="24"/>
        </w:rPr>
        <w:t xml:space="preserve"> laitmatu maine. </w:t>
      </w:r>
    </w:p>
    <w:p w14:paraId="3E01D6AF" w14:textId="77777777" w:rsidR="006D6981" w:rsidRPr="000536A7" w:rsidRDefault="006D6981" w:rsidP="00DF3708">
      <w:pPr>
        <w:spacing w:after="0" w:line="240" w:lineRule="auto"/>
        <w:jc w:val="both"/>
        <w:rPr>
          <w:rFonts w:asciiTheme="majorBidi" w:hAnsiTheme="majorBidi" w:cstheme="majorBidi"/>
          <w:szCs w:val="24"/>
        </w:rPr>
      </w:pPr>
    </w:p>
    <w:p w14:paraId="4A357D69" w14:textId="33543383" w:rsidR="00CC1C47" w:rsidRDefault="00CC1C47" w:rsidP="00DF3708">
      <w:pPr>
        <w:spacing w:after="0" w:line="240" w:lineRule="auto"/>
        <w:jc w:val="both"/>
        <w:rPr>
          <w:rFonts w:asciiTheme="majorBidi" w:hAnsiTheme="majorBidi" w:cstheme="majorBidi"/>
          <w:szCs w:val="24"/>
        </w:rPr>
      </w:pPr>
      <w:r w:rsidRPr="000536A7">
        <w:rPr>
          <w:rFonts w:asciiTheme="majorBidi" w:hAnsiTheme="majorBidi" w:cstheme="majorBidi"/>
          <w:b/>
          <w:szCs w:val="24"/>
        </w:rPr>
        <w:t>Lõikes 2</w:t>
      </w:r>
      <w:r w:rsidRPr="000536A7">
        <w:rPr>
          <w:rFonts w:asciiTheme="majorBidi" w:hAnsiTheme="majorBidi" w:cstheme="majorBidi"/>
          <w:szCs w:val="24"/>
        </w:rPr>
        <w:t xml:space="preserve"> sätestatakse isiku laitmatu maine hindamise üldine raamistik, millest lähtuvalt Finantsinspektsioon saab teha põhjendatud kaalutlusotsuse. Finantsinspektsioon arvestab isiku usaldusväärsust vähendavaid rikkumismenetlusi ja laiemas tähenduses</w:t>
      </w:r>
      <w:r w:rsidRPr="000536A7">
        <w:rPr>
          <w:szCs w:val="24"/>
        </w:rPr>
        <w:t xml:space="preserve"> </w:t>
      </w:r>
      <w:r w:rsidRPr="000536A7">
        <w:rPr>
          <w:rFonts w:asciiTheme="majorBidi" w:hAnsiTheme="majorBidi" w:cstheme="majorBidi"/>
          <w:szCs w:val="24"/>
        </w:rPr>
        <w:t>ühiskonnas karistusliku tähendusega etteheiteid või seotust negatiivselt hinnatavate menetlustega (s</w:t>
      </w:r>
      <w:r w:rsidR="006D6981">
        <w:rPr>
          <w:rFonts w:asciiTheme="majorBidi" w:hAnsiTheme="majorBidi" w:cstheme="majorBidi"/>
          <w:szCs w:val="24"/>
        </w:rPr>
        <w:t>h</w:t>
      </w:r>
      <w:r w:rsidRPr="000536A7">
        <w:rPr>
          <w:rFonts w:asciiTheme="majorBidi" w:hAnsiTheme="majorBidi" w:cstheme="majorBidi"/>
          <w:szCs w:val="24"/>
        </w:rPr>
        <w:t xml:space="preserve"> äritegevus, töö- või kutsetegevus, </w:t>
      </w:r>
      <w:r w:rsidR="006D6981">
        <w:rPr>
          <w:rFonts w:asciiTheme="majorBidi" w:hAnsiTheme="majorBidi" w:cstheme="majorBidi"/>
          <w:szCs w:val="24"/>
        </w:rPr>
        <w:t xml:space="preserve">erialases </w:t>
      </w:r>
      <w:r w:rsidRPr="000536A7">
        <w:rPr>
          <w:rFonts w:asciiTheme="majorBidi" w:hAnsiTheme="majorBidi" w:cstheme="majorBidi"/>
          <w:szCs w:val="24"/>
        </w:rPr>
        <w:t>valdkonna</w:t>
      </w:r>
      <w:r w:rsidR="006D6981">
        <w:rPr>
          <w:rFonts w:asciiTheme="majorBidi" w:hAnsiTheme="majorBidi" w:cstheme="majorBidi"/>
          <w:szCs w:val="24"/>
        </w:rPr>
        <w:t>s kehtestatud</w:t>
      </w:r>
      <w:r w:rsidRPr="000536A7">
        <w:rPr>
          <w:rFonts w:asciiTheme="majorBidi" w:hAnsiTheme="majorBidi" w:cstheme="majorBidi"/>
          <w:szCs w:val="24"/>
        </w:rPr>
        <w:t xml:space="preserve"> eeskirjade olulisemad rikkumised). Lisaks ka seda, kas varasemad rikkumised on olnud seotud finantssektori ettevõtjatega, kuid selline käitumine ei pruugi olla seostatav karistusõigusliku teomõistega. </w:t>
      </w:r>
      <w:r w:rsidR="00A61A89">
        <w:rPr>
          <w:rFonts w:asciiTheme="majorBidi" w:hAnsiTheme="majorBidi" w:cstheme="majorBidi"/>
          <w:szCs w:val="24"/>
        </w:rPr>
        <w:t xml:space="preserve">Seetõttu </w:t>
      </w:r>
      <w:r w:rsidRPr="000536A7">
        <w:rPr>
          <w:rFonts w:asciiTheme="majorBidi" w:hAnsiTheme="majorBidi" w:cstheme="majorBidi"/>
          <w:szCs w:val="24"/>
        </w:rPr>
        <w:t xml:space="preserve">nähakse </w:t>
      </w:r>
      <w:r w:rsidR="00A61A89">
        <w:rPr>
          <w:rFonts w:asciiTheme="majorBidi" w:hAnsiTheme="majorBidi" w:cstheme="majorBidi"/>
          <w:szCs w:val="24"/>
        </w:rPr>
        <w:t>kõnesolevas lõikes</w:t>
      </w:r>
      <w:r w:rsidRPr="000536A7">
        <w:rPr>
          <w:rFonts w:asciiTheme="majorBidi" w:hAnsiTheme="majorBidi" w:cstheme="majorBidi"/>
          <w:szCs w:val="24"/>
        </w:rPr>
        <w:t xml:space="preserve"> ette, et isiku maine ei ole laitmatu, kui Finantsinspektsioon on tuvastanud isiku tegevuse või tegevusetusega seoses asjaolud, mis seavad kahtluse alla isiku laitmatu maine olemasolu või kinnitavad selle puudumist. Lisaks nähakse teise lausena ette, et Finantsinspektsioon arvestab isiku maine hindamisel isiku varasema käitumise ja väärtushinnangutega seonduvalt muu hulgas seda, kas isik on toime pannud õigusvastaseid, pettusliku või usaldust kuritarvitava teo. Seejuures tuleb silmas pidada, et siinkohal ei saa mõistet „õigusvastane tegu“ käsitleda üksnes </w:t>
      </w:r>
      <w:proofErr w:type="spellStart"/>
      <w:r w:rsidRPr="000536A7">
        <w:rPr>
          <w:rFonts w:asciiTheme="majorBidi" w:hAnsiTheme="majorBidi" w:cstheme="majorBidi"/>
          <w:szCs w:val="24"/>
        </w:rPr>
        <w:t>Ka</w:t>
      </w:r>
      <w:r w:rsidR="00A61A89">
        <w:rPr>
          <w:rFonts w:asciiTheme="majorBidi" w:hAnsiTheme="majorBidi" w:cstheme="majorBidi"/>
          <w:szCs w:val="24"/>
        </w:rPr>
        <w:t>r</w:t>
      </w:r>
      <w:r w:rsidRPr="000536A7">
        <w:rPr>
          <w:rFonts w:asciiTheme="majorBidi" w:hAnsiTheme="majorBidi" w:cstheme="majorBidi"/>
          <w:szCs w:val="24"/>
        </w:rPr>
        <w:t>S</w:t>
      </w:r>
      <w:proofErr w:type="spellEnd"/>
      <w:r w:rsidRPr="000536A7">
        <w:rPr>
          <w:rFonts w:asciiTheme="majorBidi" w:hAnsiTheme="majorBidi" w:cstheme="majorBidi"/>
          <w:szCs w:val="24"/>
        </w:rPr>
        <w:t xml:space="preserve"> § 27 tähenduses, vaid arvestada tuleb, et</w:t>
      </w:r>
      <w:r w:rsidR="00A61A89">
        <w:rPr>
          <w:rFonts w:asciiTheme="majorBidi" w:hAnsiTheme="majorBidi" w:cstheme="majorBidi"/>
          <w:szCs w:val="24"/>
        </w:rPr>
        <w:t xml:space="preserve"> </w:t>
      </w:r>
      <w:r w:rsidRPr="000536A7">
        <w:rPr>
          <w:rFonts w:asciiTheme="majorBidi" w:hAnsiTheme="majorBidi" w:cstheme="majorBidi"/>
          <w:szCs w:val="24"/>
        </w:rPr>
        <w:t xml:space="preserve">erinevates õigusvaldkondades sisustatakse seda mõistet erinevalt. Õigusvastane tegu on ka </w:t>
      </w:r>
      <w:proofErr w:type="spellStart"/>
      <w:r w:rsidRPr="000536A7">
        <w:rPr>
          <w:rFonts w:asciiTheme="majorBidi" w:hAnsiTheme="majorBidi" w:cstheme="majorBidi"/>
          <w:szCs w:val="24"/>
        </w:rPr>
        <w:t>TsÜS</w:t>
      </w:r>
      <w:proofErr w:type="spellEnd"/>
      <w:r w:rsidRPr="000536A7">
        <w:rPr>
          <w:rFonts w:asciiTheme="majorBidi" w:hAnsiTheme="majorBidi" w:cstheme="majorBidi"/>
          <w:szCs w:val="24"/>
        </w:rPr>
        <w:t xml:space="preserve"> §-s 94 sätestatud pettuse toimepanemine, mis eeldab tahtlust. Pettust süüteona </w:t>
      </w:r>
      <w:proofErr w:type="spellStart"/>
      <w:r w:rsidRPr="000536A7">
        <w:rPr>
          <w:rFonts w:asciiTheme="majorBidi" w:hAnsiTheme="majorBidi" w:cstheme="majorBidi"/>
          <w:szCs w:val="24"/>
        </w:rPr>
        <w:t>Ka</w:t>
      </w:r>
      <w:r w:rsidR="00A61A89">
        <w:rPr>
          <w:rFonts w:asciiTheme="majorBidi" w:hAnsiTheme="majorBidi" w:cstheme="majorBidi"/>
          <w:szCs w:val="24"/>
        </w:rPr>
        <w:t>r</w:t>
      </w:r>
      <w:r w:rsidRPr="000536A7">
        <w:rPr>
          <w:rFonts w:asciiTheme="majorBidi" w:hAnsiTheme="majorBidi" w:cstheme="majorBidi"/>
          <w:szCs w:val="24"/>
        </w:rPr>
        <w:t>S</w:t>
      </w:r>
      <w:proofErr w:type="spellEnd"/>
      <w:r w:rsidRPr="000536A7">
        <w:rPr>
          <w:rFonts w:asciiTheme="majorBidi" w:hAnsiTheme="majorBidi" w:cstheme="majorBidi"/>
          <w:szCs w:val="24"/>
        </w:rPr>
        <w:t xml:space="preserve"> samas ei sätesta, kuid tsiviilõiguses mõistetakse pettuse all tehingu poole tahtlikku eksimusse viimist või tema tahtlikku eksimuses hoidmist ja sellist teguviisi käsitatakse tahtliku heade kommete vastase teona</w:t>
      </w:r>
      <w:r w:rsidR="00A61A89">
        <w:rPr>
          <w:rStyle w:val="Allmrkuseviide"/>
          <w:rFonts w:asciiTheme="majorBidi" w:hAnsiTheme="majorBidi" w:cstheme="majorBidi"/>
          <w:szCs w:val="24"/>
        </w:rPr>
        <w:footnoteReference w:id="131"/>
      </w:r>
      <w:r w:rsidRPr="000536A7">
        <w:rPr>
          <w:rFonts w:asciiTheme="majorBidi" w:hAnsiTheme="majorBidi" w:cstheme="majorBidi"/>
          <w:szCs w:val="24"/>
        </w:rPr>
        <w:t xml:space="preserve">. Pettuse või muu teo toimepanemist, millega tööandja põhjustas usalduse kaotuse töötaja vastu võib olla tööandja poolt töölepingu erakorralise ülesse ütlemise aluseks.   </w:t>
      </w:r>
      <w:proofErr w:type="spellStart"/>
      <w:r w:rsidRPr="000536A7">
        <w:rPr>
          <w:rFonts w:asciiTheme="majorBidi" w:hAnsiTheme="majorBidi" w:cstheme="majorBidi"/>
          <w:szCs w:val="24"/>
        </w:rPr>
        <w:t>Ka</w:t>
      </w:r>
      <w:r w:rsidR="00A61A89">
        <w:rPr>
          <w:rFonts w:asciiTheme="majorBidi" w:hAnsiTheme="majorBidi" w:cstheme="majorBidi"/>
          <w:szCs w:val="24"/>
        </w:rPr>
        <w:t>r</w:t>
      </w:r>
      <w:r w:rsidRPr="000536A7">
        <w:rPr>
          <w:rFonts w:asciiTheme="majorBidi" w:hAnsiTheme="majorBidi" w:cstheme="majorBidi"/>
          <w:szCs w:val="24"/>
        </w:rPr>
        <w:t>S</w:t>
      </w:r>
      <w:proofErr w:type="spellEnd"/>
      <w:r w:rsidRPr="000536A7">
        <w:rPr>
          <w:rFonts w:asciiTheme="majorBidi" w:hAnsiTheme="majorBidi" w:cstheme="majorBidi"/>
          <w:szCs w:val="24"/>
        </w:rPr>
        <w:t xml:space="preserve"> § 217</w:t>
      </w:r>
      <w:r w:rsidRPr="000536A7">
        <w:rPr>
          <w:rFonts w:asciiTheme="majorBidi" w:hAnsiTheme="majorBidi" w:cstheme="majorBidi"/>
          <w:szCs w:val="24"/>
          <w:vertAlign w:val="superscript"/>
        </w:rPr>
        <w:t>2</w:t>
      </w:r>
      <w:r w:rsidRPr="000536A7">
        <w:rPr>
          <w:rFonts w:asciiTheme="majorBidi" w:hAnsiTheme="majorBidi" w:cstheme="majorBidi"/>
          <w:szCs w:val="24"/>
        </w:rPr>
        <w:t xml:space="preserve"> sätestab usalduse kuritarvitamise kuriteo koosseisu, kuid usalduse kuritarvitamine ei pruugi kaasa tuua kriminaalmenetlust, vaid usalduse kaotamise tõttu töö- või juhatuse liikme ametilepingu üles ütlemise. Eeltoodut võib Finantsinspektsioon sobivusmenetluse käigus isiku laitmatu maine hindamisel seega arvesse võtta.</w:t>
      </w:r>
    </w:p>
    <w:p w14:paraId="4BBB49F6" w14:textId="77777777" w:rsidR="00A61A89" w:rsidRPr="000536A7" w:rsidRDefault="00A61A89" w:rsidP="00DF3708">
      <w:pPr>
        <w:spacing w:after="0" w:line="240" w:lineRule="auto"/>
        <w:jc w:val="both"/>
        <w:rPr>
          <w:rFonts w:asciiTheme="majorBidi" w:hAnsiTheme="majorBidi" w:cstheme="majorBidi"/>
          <w:szCs w:val="24"/>
        </w:rPr>
      </w:pPr>
    </w:p>
    <w:p w14:paraId="3C2BCA4B" w14:textId="77777777" w:rsidR="00A61A89" w:rsidRDefault="00CC1C47"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Laitmatu maine hindamisel võib Finantsinspektsioon arvestada ka seda, kas isik</w:t>
      </w:r>
      <w:r w:rsidR="00A61A89">
        <w:rPr>
          <w:rFonts w:asciiTheme="majorBidi" w:hAnsiTheme="majorBidi" w:cstheme="majorBidi"/>
          <w:szCs w:val="24"/>
        </w:rPr>
        <w:t xml:space="preserve"> on</w:t>
      </w:r>
      <w:r w:rsidRPr="000536A7">
        <w:rPr>
          <w:rFonts w:asciiTheme="majorBidi" w:hAnsiTheme="majorBidi" w:cstheme="majorBidi"/>
          <w:szCs w:val="24"/>
        </w:rPr>
        <w:t xml:space="preserve"> olnud seotud eelkäsitletud tegudega või eeltooduga seotud kriminaal- või väärteoasjade  uurimis- või järelevalvemenetlustega, samuti seda, kas isik on olnud süüteoasjas süüdistatav või kahtlustatav või </w:t>
      </w:r>
      <w:bookmarkStart w:id="16" w:name="_Hlk156566054"/>
      <w:r w:rsidRPr="000536A7">
        <w:rPr>
          <w:rFonts w:asciiTheme="majorBidi" w:hAnsiTheme="majorBidi" w:cstheme="majorBidi"/>
          <w:szCs w:val="24"/>
        </w:rPr>
        <w:t xml:space="preserve">muul moel isiklike seoste tõttu seotud süüteoasja kavandamise või toimepanemise asjaoludega (eriti nt seosed rahapesu või muude organiseeritud kuritegude toimepanijatega). </w:t>
      </w:r>
      <w:bookmarkEnd w:id="16"/>
      <w:r w:rsidRPr="000536A7">
        <w:rPr>
          <w:rFonts w:asciiTheme="majorBidi" w:hAnsiTheme="majorBidi" w:cstheme="majorBidi"/>
          <w:szCs w:val="24"/>
        </w:rPr>
        <w:t xml:space="preserve">Näiteks võidakse arvestada isiku otsest seotust välisriigis toime pandud rahapesu eelkuriteoga (sõltumata sellest, milline on karistusõiguslik </w:t>
      </w:r>
      <w:proofErr w:type="spellStart"/>
      <w:r w:rsidRPr="000536A7">
        <w:rPr>
          <w:rFonts w:asciiTheme="majorBidi" w:hAnsiTheme="majorBidi" w:cstheme="majorBidi"/>
          <w:szCs w:val="24"/>
        </w:rPr>
        <w:t>järelm</w:t>
      </w:r>
      <w:proofErr w:type="spellEnd"/>
      <w:r w:rsidRPr="000536A7">
        <w:rPr>
          <w:rFonts w:asciiTheme="majorBidi" w:hAnsiTheme="majorBidi" w:cstheme="majorBidi"/>
          <w:szCs w:val="24"/>
        </w:rPr>
        <w:t>), mille kohta isik võib anda tunnistajana ütlusi Eestis toimuvas rahapesu kuriteo menetluses. Ehk eelkuriteo osas (välisriigis) aset leidev menetlus ega eelkuriteo osas tehtud lõplik otsus ei välista Finantsinspektsioonil tuvastamaks vastavat seotust.</w:t>
      </w:r>
    </w:p>
    <w:p w14:paraId="500E6388" w14:textId="77777777" w:rsidR="00A61A89" w:rsidRDefault="00A61A89" w:rsidP="00DF3708">
      <w:pPr>
        <w:spacing w:after="0" w:line="240" w:lineRule="auto"/>
        <w:jc w:val="both"/>
        <w:rPr>
          <w:rFonts w:asciiTheme="majorBidi" w:hAnsiTheme="majorBidi" w:cstheme="majorBidi"/>
          <w:szCs w:val="24"/>
        </w:rPr>
      </w:pPr>
    </w:p>
    <w:p w14:paraId="39ACBC2E" w14:textId="3EBA50A0" w:rsidR="00CC1C47" w:rsidRPr="000536A7" w:rsidRDefault="00CC1C47"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Samuti võib Finantsinspektsioon arvestada seda</w:t>
      </w:r>
      <w:r w:rsidR="00A61A89">
        <w:rPr>
          <w:rFonts w:asciiTheme="majorBidi" w:hAnsiTheme="majorBidi" w:cstheme="majorBidi"/>
          <w:szCs w:val="24"/>
        </w:rPr>
        <w:t>,</w:t>
      </w:r>
      <w:r w:rsidRPr="000536A7">
        <w:rPr>
          <w:rFonts w:asciiTheme="majorBidi" w:hAnsiTheme="majorBidi" w:cstheme="majorBidi"/>
          <w:szCs w:val="24"/>
        </w:rPr>
        <w:t xml:space="preserve"> kui juhipositsioonile soovitakse nimetada inimene, kes on pettuslike tehingute vms asjaoludel kostjaks erinevates tsiviilvaidlustes. </w:t>
      </w:r>
    </w:p>
    <w:p w14:paraId="6B011AA0" w14:textId="77777777" w:rsidR="00A61A89" w:rsidRDefault="00A61A89" w:rsidP="00DF3708">
      <w:pPr>
        <w:spacing w:after="0" w:line="240" w:lineRule="auto"/>
        <w:jc w:val="both"/>
        <w:rPr>
          <w:rFonts w:asciiTheme="majorBidi" w:hAnsiTheme="majorBidi" w:cstheme="majorBidi"/>
          <w:szCs w:val="24"/>
        </w:rPr>
      </w:pPr>
    </w:p>
    <w:p w14:paraId="32BC127F" w14:textId="293021A2" w:rsidR="00CC1C47" w:rsidRDefault="00CC1C47" w:rsidP="00DF3708">
      <w:pPr>
        <w:spacing w:after="0" w:line="240" w:lineRule="auto"/>
        <w:jc w:val="both"/>
        <w:rPr>
          <w:rFonts w:asciiTheme="majorBidi" w:hAnsiTheme="majorBidi" w:cstheme="majorBidi"/>
          <w:szCs w:val="24"/>
        </w:rPr>
      </w:pPr>
      <w:commentRangeStart w:id="17"/>
      <w:r w:rsidRPr="000536A7">
        <w:rPr>
          <w:rFonts w:asciiTheme="majorBidi" w:hAnsiTheme="majorBidi" w:cstheme="majorBidi"/>
          <w:szCs w:val="24"/>
        </w:rPr>
        <w:t>Kui isik on aga kui hoopis kannatanu kohtuasjas, siis see ei tähenda, et ta kvalifitseeruks seotuse kriteeriumi alla</w:t>
      </w:r>
      <w:commentRangeEnd w:id="17"/>
      <w:r w:rsidR="00A802DD">
        <w:rPr>
          <w:rStyle w:val="Kommentaariviide"/>
        </w:rPr>
        <w:commentReference w:id="17"/>
      </w:r>
      <w:r w:rsidRPr="000536A7">
        <w:rPr>
          <w:rFonts w:asciiTheme="majorBidi" w:hAnsiTheme="majorBidi" w:cstheme="majorBidi"/>
          <w:szCs w:val="24"/>
        </w:rPr>
        <w:t xml:space="preserve">.  </w:t>
      </w:r>
    </w:p>
    <w:p w14:paraId="7651BA93" w14:textId="77777777" w:rsidR="00A61A89" w:rsidRPr="000536A7" w:rsidRDefault="00A61A89" w:rsidP="00DF3708">
      <w:pPr>
        <w:spacing w:after="0" w:line="240" w:lineRule="auto"/>
        <w:jc w:val="both"/>
        <w:rPr>
          <w:rFonts w:asciiTheme="majorBidi" w:hAnsiTheme="majorBidi" w:cstheme="majorBidi"/>
          <w:szCs w:val="24"/>
        </w:rPr>
      </w:pPr>
    </w:p>
    <w:p w14:paraId="741E52A6" w14:textId="61B61F7C" w:rsidR="00CC1C47" w:rsidRDefault="00CC1C47"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Laitmatu maine hindamisel tuleb silmas pidada</w:t>
      </w:r>
      <w:r w:rsidR="00A61A89">
        <w:rPr>
          <w:rFonts w:asciiTheme="majorBidi" w:hAnsiTheme="majorBidi" w:cstheme="majorBidi"/>
          <w:szCs w:val="24"/>
        </w:rPr>
        <w:t>,</w:t>
      </w:r>
      <w:r w:rsidRPr="000536A7">
        <w:rPr>
          <w:rFonts w:asciiTheme="majorBidi" w:hAnsiTheme="majorBidi" w:cstheme="majorBidi"/>
          <w:szCs w:val="24"/>
        </w:rPr>
        <w:t xml:space="preserve"> kui põhjalikult või kuidas on motiveeritud õiguslikult ja eetiliselt taunitavate tegude toimepanemist, mitte üksnes seda, kas isik on konkreetses süüteomenetluses süüdi tunnistatud. Asjaolu, et isiku suhtes lõpetatakse kriminaalmenetlus kuriteokoosseisu puudumise tõttu või kui isik on kriminaalasjas õigeks mõistetud, ei välista isiku tegevusele sobivusmenetluses negatiivse hinnangu andmist finantsjärelevalveasutuse poolt. </w:t>
      </w:r>
    </w:p>
    <w:p w14:paraId="6E507D51" w14:textId="77777777" w:rsidR="00A61A89" w:rsidRPr="000536A7" w:rsidRDefault="00A61A89" w:rsidP="00DF3708">
      <w:pPr>
        <w:spacing w:after="0" w:line="240" w:lineRule="auto"/>
        <w:jc w:val="both"/>
        <w:rPr>
          <w:rFonts w:asciiTheme="majorBidi" w:hAnsiTheme="majorBidi" w:cstheme="majorBidi"/>
          <w:szCs w:val="24"/>
        </w:rPr>
      </w:pPr>
    </w:p>
    <w:p w14:paraId="4A559334" w14:textId="479F2132" w:rsidR="00CC1C47" w:rsidRDefault="00CC1C47"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Lõikes 3</w:t>
      </w:r>
      <w:r w:rsidRPr="000536A7">
        <w:rPr>
          <w:rFonts w:asciiTheme="majorBidi" w:hAnsiTheme="majorBidi" w:cstheme="majorBidi"/>
          <w:szCs w:val="24"/>
        </w:rPr>
        <w:t xml:space="preserve"> sätestatakse imperatiivselt asjaolud, </w:t>
      </w:r>
      <w:r w:rsidR="00A61A89">
        <w:rPr>
          <w:rFonts w:asciiTheme="majorBidi" w:hAnsiTheme="majorBidi" w:cstheme="majorBidi"/>
          <w:szCs w:val="24"/>
        </w:rPr>
        <w:t>mille</w:t>
      </w:r>
      <w:r w:rsidRPr="000536A7">
        <w:rPr>
          <w:rFonts w:asciiTheme="majorBidi" w:hAnsiTheme="majorBidi" w:cstheme="majorBidi"/>
          <w:szCs w:val="24"/>
        </w:rPr>
        <w:t xml:space="preserve"> tuvastamise korral Finantsinspektsioon ei tohi käsitada isiku mainet laitmatuna. </w:t>
      </w:r>
    </w:p>
    <w:p w14:paraId="4FD4163F" w14:textId="77777777" w:rsidR="00A61A89" w:rsidRPr="000536A7" w:rsidRDefault="00A61A89" w:rsidP="00DF3708">
      <w:pPr>
        <w:spacing w:after="0" w:line="240" w:lineRule="auto"/>
        <w:jc w:val="both"/>
        <w:rPr>
          <w:rFonts w:asciiTheme="majorBidi" w:hAnsiTheme="majorBidi" w:cstheme="majorBidi"/>
          <w:szCs w:val="24"/>
        </w:rPr>
      </w:pPr>
    </w:p>
    <w:p w14:paraId="76B1ADB8" w14:textId="48FC3C72" w:rsidR="00DF2AA7" w:rsidRDefault="00CC1C47" w:rsidP="00DF3708">
      <w:pPr>
        <w:spacing w:after="0" w:line="240" w:lineRule="auto"/>
        <w:jc w:val="both"/>
        <w:rPr>
          <w:rFonts w:asciiTheme="majorBidi" w:hAnsiTheme="majorBidi" w:cstheme="majorBidi"/>
          <w:szCs w:val="24"/>
        </w:rPr>
      </w:pPr>
      <w:r w:rsidRPr="000536A7">
        <w:rPr>
          <w:rFonts w:asciiTheme="majorBidi" w:hAnsiTheme="majorBidi" w:cstheme="majorBidi"/>
          <w:b/>
          <w:szCs w:val="24"/>
        </w:rPr>
        <w:t>Lõike 3 punkti 1</w:t>
      </w:r>
      <w:r w:rsidRPr="000536A7">
        <w:rPr>
          <w:rFonts w:asciiTheme="majorBidi" w:hAnsiTheme="majorBidi" w:cstheme="majorBidi"/>
          <w:szCs w:val="24"/>
        </w:rPr>
        <w:t xml:space="preserve"> kohaselt ei ole isiku maine laitmatu, kui ta on pannud toime esimese astme kuriteo või teda on karistatud varavastase, majandusalase, ametialase, avaliku usalduse, isikuvastase süüteo või terrorikuriteo või selle toimepanemisele suunatud tegevuse rahastamise või toetamise eest või tarbijakrediidi väljastamisega seotud süüteo eest ja karistusandmed ei ole karistusregistri seaduse kohaselt karistusregistrist kustutatud. Esimese astme kuriteod </w:t>
      </w:r>
      <w:r w:rsidR="00DF2AA7">
        <w:rPr>
          <w:rFonts w:asciiTheme="majorBidi" w:hAnsiTheme="majorBidi" w:cstheme="majorBidi"/>
          <w:szCs w:val="24"/>
        </w:rPr>
        <w:t>sisalduvad</w:t>
      </w:r>
      <w:r w:rsidRPr="000536A7">
        <w:rPr>
          <w:rFonts w:asciiTheme="majorBidi" w:hAnsiTheme="majorBidi" w:cstheme="majorBidi"/>
          <w:szCs w:val="24"/>
        </w:rPr>
        <w:t xml:space="preserve"> loetelus</w:t>
      </w:r>
      <w:r w:rsidR="00DF2AA7">
        <w:rPr>
          <w:rFonts w:asciiTheme="majorBidi" w:hAnsiTheme="majorBidi" w:cstheme="majorBidi"/>
          <w:szCs w:val="24"/>
        </w:rPr>
        <w:t>,</w:t>
      </w:r>
      <w:r w:rsidRPr="000536A7">
        <w:rPr>
          <w:rFonts w:asciiTheme="majorBidi" w:hAnsiTheme="majorBidi" w:cstheme="majorBidi"/>
          <w:szCs w:val="24"/>
        </w:rPr>
        <w:t xml:space="preserve"> kuna esimese astme kuriteod on kõige raskemad ja olulisemaid õigushüvesid rikkuvad kuriteod, mille eest süüdimõistmisel kaasneb tugev ühiskondlik hukkamõist. Ei ole eluliselt usutav, et Eesti finantsturul saaks usalduslikult tegutseda </w:t>
      </w:r>
      <w:r w:rsidR="00DF2AA7">
        <w:rPr>
          <w:rFonts w:asciiTheme="majorBidi" w:hAnsiTheme="majorBidi" w:cstheme="majorBidi"/>
          <w:szCs w:val="24"/>
        </w:rPr>
        <w:t>registripidaja</w:t>
      </w:r>
      <w:r w:rsidRPr="000536A7">
        <w:rPr>
          <w:rFonts w:asciiTheme="majorBidi" w:hAnsiTheme="majorBidi" w:cstheme="majorBidi"/>
          <w:szCs w:val="24"/>
        </w:rPr>
        <w:t>, kelle juhatusse kuulub kuritegelikku ühendusse kuulumise või sellise ühenduse loomise eest (</w:t>
      </w:r>
      <w:proofErr w:type="spellStart"/>
      <w:r w:rsidRPr="000536A7">
        <w:rPr>
          <w:rFonts w:asciiTheme="majorBidi" w:hAnsiTheme="majorBidi" w:cstheme="majorBidi"/>
          <w:szCs w:val="24"/>
        </w:rPr>
        <w:t>Ka</w:t>
      </w:r>
      <w:r w:rsidR="00DF2AA7">
        <w:rPr>
          <w:rFonts w:asciiTheme="majorBidi" w:hAnsiTheme="majorBidi" w:cstheme="majorBidi"/>
          <w:szCs w:val="24"/>
        </w:rPr>
        <w:t>r</w:t>
      </w:r>
      <w:r w:rsidRPr="000536A7">
        <w:rPr>
          <w:rFonts w:asciiTheme="majorBidi" w:hAnsiTheme="majorBidi" w:cstheme="majorBidi"/>
          <w:szCs w:val="24"/>
        </w:rPr>
        <w:t>S</w:t>
      </w:r>
      <w:proofErr w:type="spellEnd"/>
      <w:r w:rsidRPr="000536A7">
        <w:rPr>
          <w:rFonts w:asciiTheme="majorBidi" w:hAnsiTheme="majorBidi" w:cstheme="majorBidi"/>
          <w:szCs w:val="24"/>
        </w:rPr>
        <w:t xml:space="preserve"> §-d 255</w:t>
      </w:r>
      <w:r w:rsidR="00DF2AA7">
        <w:rPr>
          <w:rFonts w:asciiTheme="majorBidi" w:hAnsiTheme="majorBidi" w:cstheme="majorBidi"/>
          <w:szCs w:val="24"/>
        </w:rPr>
        <w:t xml:space="preserve"> ja</w:t>
      </w:r>
      <w:r w:rsidRPr="000536A7">
        <w:rPr>
          <w:rFonts w:asciiTheme="majorBidi" w:hAnsiTheme="majorBidi" w:cstheme="majorBidi"/>
          <w:szCs w:val="24"/>
        </w:rPr>
        <w:t xml:space="preserve"> 256) kriminaalkorras karistatud isik. </w:t>
      </w:r>
    </w:p>
    <w:p w14:paraId="6EC9A643" w14:textId="77777777" w:rsidR="00DF2AA7" w:rsidRDefault="00DF2AA7" w:rsidP="00DF3708">
      <w:pPr>
        <w:spacing w:after="0" w:line="240" w:lineRule="auto"/>
        <w:jc w:val="both"/>
        <w:rPr>
          <w:rFonts w:asciiTheme="majorBidi" w:hAnsiTheme="majorBidi" w:cstheme="majorBidi"/>
          <w:szCs w:val="24"/>
        </w:rPr>
      </w:pPr>
    </w:p>
    <w:p w14:paraId="554512AF" w14:textId="6F16ADAF" w:rsidR="001E1D87" w:rsidRPr="001E1D87" w:rsidRDefault="00CC1C47"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 3 punkt 2</w:t>
      </w:r>
      <w:r w:rsidRPr="000536A7">
        <w:rPr>
          <w:rFonts w:asciiTheme="majorBidi" w:hAnsiTheme="majorBidi" w:cstheme="majorBidi"/>
          <w:szCs w:val="24"/>
        </w:rPr>
        <w:t xml:space="preserve"> kohaselt ei ole isiku maine laitmatu, kui ta tegeleb või on tegelenud liigkasuvõtmisega.</w:t>
      </w:r>
      <w:r w:rsidR="001E1D87">
        <w:rPr>
          <w:rFonts w:asciiTheme="majorBidi" w:hAnsiTheme="majorBidi" w:cstheme="majorBidi"/>
          <w:szCs w:val="24"/>
        </w:rPr>
        <w:t xml:space="preserve"> Sättes viidatud</w:t>
      </w:r>
      <w:r w:rsidRPr="000536A7">
        <w:rPr>
          <w:rFonts w:asciiTheme="majorBidi" w:hAnsiTheme="majorBidi" w:cstheme="majorBidi"/>
          <w:szCs w:val="24"/>
        </w:rPr>
        <w:t xml:space="preserve"> KAVS § 39 lõike 4 </w:t>
      </w:r>
      <w:r w:rsidR="001E1D87">
        <w:rPr>
          <w:rFonts w:asciiTheme="majorBidi" w:hAnsiTheme="majorBidi" w:cstheme="majorBidi"/>
          <w:szCs w:val="24"/>
        </w:rPr>
        <w:t xml:space="preserve">kohaselt on </w:t>
      </w:r>
      <w:r w:rsidR="001E1D87" w:rsidRPr="001E1D87">
        <w:rPr>
          <w:rFonts w:asciiTheme="majorBidi" w:hAnsiTheme="majorBidi" w:cstheme="majorBidi"/>
          <w:szCs w:val="24"/>
        </w:rPr>
        <w:t>liigkasuvõtmisena</w:t>
      </w:r>
      <w:r w:rsidR="001E1D87">
        <w:rPr>
          <w:rFonts w:asciiTheme="majorBidi" w:hAnsiTheme="majorBidi" w:cstheme="majorBidi"/>
          <w:szCs w:val="24"/>
        </w:rPr>
        <w:t xml:space="preserve"> tegemist</w:t>
      </w:r>
      <w:r w:rsidR="001E1D87" w:rsidRPr="001E1D87">
        <w:rPr>
          <w:rFonts w:asciiTheme="majorBidi" w:hAnsiTheme="majorBidi" w:cstheme="majorBidi"/>
          <w:szCs w:val="24"/>
        </w:rPr>
        <w:t xml:space="preserve"> eelkõige olukordi, kus isik ise või temaga seotud äriühing on süstemaatiliselt väljastanud tarbijakrediiti või seda on tehtud tema juhtimisel selliselt, et:</w:t>
      </w:r>
    </w:p>
    <w:p w14:paraId="55EAA535" w14:textId="5133F2F9" w:rsidR="001E1D87" w:rsidRPr="001E1D87" w:rsidRDefault="001E1D87" w:rsidP="00DF3708">
      <w:pPr>
        <w:spacing w:after="0" w:line="240" w:lineRule="auto"/>
        <w:jc w:val="both"/>
        <w:rPr>
          <w:rFonts w:asciiTheme="majorBidi" w:hAnsiTheme="majorBidi" w:cstheme="majorBidi"/>
          <w:szCs w:val="24"/>
        </w:rPr>
      </w:pPr>
      <w:r w:rsidRPr="001E1D87">
        <w:rPr>
          <w:rFonts w:asciiTheme="majorBidi" w:hAnsiTheme="majorBidi" w:cstheme="majorBidi"/>
          <w:szCs w:val="24"/>
        </w:rPr>
        <w:t>1) on rikutud vastutustundliku laenamise põhimõtet;</w:t>
      </w:r>
    </w:p>
    <w:p w14:paraId="25D0BB32" w14:textId="6111C62E" w:rsidR="001E1D87" w:rsidRPr="001E1D87" w:rsidRDefault="001E1D87" w:rsidP="00DF3708">
      <w:pPr>
        <w:spacing w:after="0" w:line="240" w:lineRule="auto"/>
        <w:jc w:val="both"/>
        <w:rPr>
          <w:rFonts w:asciiTheme="majorBidi" w:hAnsiTheme="majorBidi" w:cstheme="majorBidi"/>
          <w:szCs w:val="24"/>
        </w:rPr>
      </w:pPr>
      <w:r w:rsidRPr="001E1D87">
        <w:rPr>
          <w:rFonts w:asciiTheme="majorBidi" w:hAnsiTheme="majorBidi" w:cstheme="majorBidi"/>
          <w:szCs w:val="24"/>
        </w:rPr>
        <w:t>2) väljastatud krediidi kulukuse määr on ületanud võlaõigusseaduse §-s 406</w:t>
      </w:r>
      <w:r w:rsidRPr="001E1D87">
        <w:rPr>
          <w:rFonts w:asciiTheme="majorBidi" w:hAnsiTheme="majorBidi" w:cstheme="majorBidi"/>
          <w:szCs w:val="24"/>
          <w:vertAlign w:val="superscript"/>
        </w:rPr>
        <w:t>2</w:t>
      </w:r>
      <w:r w:rsidRPr="001E1D87">
        <w:rPr>
          <w:rFonts w:asciiTheme="majorBidi" w:hAnsiTheme="majorBidi" w:cstheme="majorBidi"/>
          <w:szCs w:val="24"/>
        </w:rPr>
        <w:t xml:space="preserve"> sätestatud krediidi kulukuse määra ülempiiri;</w:t>
      </w:r>
    </w:p>
    <w:p w14:paraId="53AA37F1" w14:textId="7455F8D5" w:rsidR="001E1D87" w:rsidRPr="001E1D87" w:rsidRDefault="001E1D87" w:rsidP="00DF3708">
      <w:pPr>
        <w:spacing w:after="0" w:line="240" w:lineRule="auto"/>
        <w:jc w:val="both"/>
        <w:rPr>
          <w:rFonts w:asciiTheme="majorBidi" w:hAnsiTheme="majorBidi" w:cstheme="majorBidi"/>
          <w:szCs w:val="24"/>
        </w:rPr>
      </w:pPr>
      <w:r w:rsidRPr="001E1D87">
        <w:rPr>
          <w:rFonts w:asciiTheme="majorBidi" w:hAnsiTheme="majorBidi" w:cstheme="majorBidi"/>
          <w:szCs w:val="24"/>
        </w:rPr>
        <w:t>3) maksetega viivitamise eest on nõutud ebamõistlikus ulatuses viivitusintressi või sissenõudmiskulude hüvitamist või</w:t>
      </w:r>
    </w:p>
    <w:p w14:paraId="7E6F7ADD" w14:textId="77777777" w:rsidR="001E1D87" w:rsidRDefault="001E1D87" w:rsidP="00DF3708">
      <w:pPr>
        <w:spacing w:after="0" w:line="240" w:lineRule="auto"/>
        <w:jc w:val="both"/>
        <w:rPr>
          <w:rFonts w:asciiTheme="majorBidi" w:hAnsiTheme="majorBidi" w:cstheme="majorBidi"/>
          <w:szCs w:val="24"/>
        </w:rPr>
      </w:pPr>
      <w:r w:rsidRPr="001E1D87">
        <w:rPr>
          <w:rFonts w:asciiTheme="majorBidi" w:hAnsiTheme="majorBidi" w:cstheme="majorBidi"/>
          <w:szCs w:val="24"/>
        </w:rPr>
        <w:t>4) on ilmnenud muid eeltoodud olukordadele sarnaseid olukordi.</w:t>
      </w:r>
      <w:r w:rsidR="00CC1C47" w:rsidRPr="000536A7">
        <w:rPr>
          <w:rFonts w:asciiTheme="majorBidi" w:hAnsiTheme="majorBidi" w:cstheme="majorBidi"/>
          <w:szCs w:val="24"/>
        </w:rPr>
        <w:t xml:space="preserve"> </w:t>
      </w:r>
    </w:p>
    <w:p w14:paraId="69947842" w14:textId="2372BB6B" w:rsidR="001E1D87" w:rsidRDefault="001E1D87" w:rsidP="00DF3708">
      <w:pPr>
        <w:spacing w:after="0" w:line="240" w:lineRule="auto"/>
        <w:jc w:val="both"/>
        <w:rPr>
          <w:rFonts w:asciiTheme="majorBidi" w:hAnsiTheme="majorBidi" w:cstheme="majorBidi"/>
          <w:szCs w:val="24"/>
        </w:rPr>
      </w:pPr>
      <w:r>
        <w:rPr>
          <w:rFonts w:asciiTheme="majorBidi" w:hAnsiTheme="majorBidi" w:cstheme="majorBidi"/>
          <w:szCs w:val="24"/>
        </w:rPr>
        <w:t>Tegemist ei ole ammendava loeteluga („eelkõige“).</w:t>
      </w:r>
    </w:p>
    <w:p w14:paraId="6C6A5F53" w14:textId="77777777" w:rsidR="001E1D87" w:rsidRDefault="001E1D87" w:rsidP="00DF3708">
      <w:pPr>
        <w:spacing w:after="0" w:line="240" w:lineRule="auto"/>
        <w:jc w:val="both"/>
        <w:rPr>
          <w:rFonts w:asciiTheme="majorBidi" w:hAnsiTheme="majorBidi" w:cstheme="majorBidi"/>
          <w:szCs w:val="24"/>
        </w:rPr>
      </w:pPr>
    </w:p>
    <w:p w14:paraId="63DEBBDC" w14:textId="77777777" w:rsidR="001E1D87" w:rsidRDefault="001E1D87" w:rsidP="00DF3708">
      <w:pPr>
        <w:spacing w:after="0" w:line="240" w:lineRule="auto"/>
        <w:jc w:val="both"/>
        <w:rPr>
          <w:rFonts w:asciiTheme="majorBidi" w:hAnsiTheme="majorBidi" w:cstheme="majorBidi"/>
          <w:szCs w:val="24"/>
        </w:rPr>
      </w:pPr>
      <w:r>
        <w:rPr>
          <w:rFonts w:asciiTheme="majorBidi" w:hAnsiTheme="majorBidi" w:cstheme="majorBidi"/>
          <w:szCs w:val="24"/>
        </w:rPr>
        <w:t>Laiemalt</w:t>
      </w:r>
      <w:r w:rsidR="00CC1C47" w:rsidRPr="000536A7">
        <w:rPr>
          <w:rFonts w:asciiTheme="majorBidi" w:hAnsiTheme="majorBidi" w:cstheme="majorBidi"/>
          <w:szCs w:val="24"/>
        </w:rPr>
        <w:t xml:space="preserve"> peetakse liigkasuvõtmise all silmas ebamõistlikult suuri või ka kunstlik</w:t>
      </w:r>
      <w:r>
        <w:rPr>
          <w:rFonts w:asciiTheme="majorBidi" w:hAnsiTheme="majorBidi" w:cstheme="majorBidi"/>
          <w:szCs w:val="24"/>
        </w:rPr>
        <w:t>k</w:t>
      </w:r>
      <w:r w:rsidR="00CC1C47" w:rsidRPr="000536A7">
        <w:rPr>
          <w:rFonts w:asciiTheme="majorBidi" w:hAnsiTheme="majorBidi" w:cstheme="majorBidi"/>
          <w:szCs w:val="24"/>
        </w:rPr>
        <w:t>e tasude (</w:t>
      </w:r>
      <w:r>
        <w:rPr>
          <w:rFonts w:asciiTheme="majorBidi" w:hAnsiTheme="majorBidi" w:cstheme="majorBidi"/>
          <w:szCs w:val="24"/>
        </w:rPr>
        <w:t>st</w:t>
      </w:r>
      <w:r w:rsidR="00CC1C47" w:rsidRPr="000536A7">
        <w:rPr>
          <w:rFonts w:asciiTheme="majorBidi" w:hAnsiTheme="majorBidi" w:cstheme="majorBidi"/>
          <w:szCs w:val="24"/>
        </w:rPr>
        <w:t xml:space="preserve"> muude kõrvalnõuete) sissenõudmist, kus krediidiandja võlgniku arvelt sisuliselt põhjendamatult rikastub krediidisaaja arvel. </w:t>
      </w:r>
    </w:p>
    <w:p w14:paraId="0D45E9D2" w14:textId="77777777" w:rsidR="009D4DBD" w:rsidRDefault="009D4DBD" w:rsidP="00DF3708">
      <w:pPr>
        <w:spacing w:after="0" w:line="240" w:lineRule="auto"/>
        <w:jc w:val="both"/>
        <w:rPr>
          <w:rFonts w:asciiTheme="majorBidi" w:hAnsiTheme="majorBidi" w:cstheme="majorBidi"/>
          <w:b/>
          <w:bCs/>
          <w:szCs w:val="24"/>
        </w:rPr>
      </w:pPr>
    </w:p>
    <w:p w14:paraId="42C95984" w14:textId="40D38298" w:rsidR="001E1D87" w:rsidRDefault="00CC1C47"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 3 punktide 3 ja 4</w:t>
      </w:r>
      <w:r w:rsidRPr="000536A7">
        <w:rPr>
          <w:rFonts w:asciiTheme="majorBidi" w:hAnsiTheme="majorBidi" w:cstheme="majorBidi"/>
          <w:szCs w:val="24"/>
        </w:rPr>
        <w:t xml:space="preserve"> kohaselt ei saa isikul olla laitmatu maine, kui tema suhtes on kohaldatud rahvusvahelist sanktsiooni ta ei ole varasemas suhtluses järelevalveasutustega tegutsenud läbipaistvalt, avatult ja koostöövalmilt</w:t>
      </w:r>
    </w:p>
    <w:p w14:paraId="567FB114" w14:textId="28FB1109" w:rsidR="00CC1C47" w:rsidRPr="000536A7" w:rsidRDefault="00CC1C47"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 </w:t>
      </w:r>
    </w:p>
    <w:p w14:paraId="7BB92D12" w14:textId="4A6A8480" w:rsidR="00CC1C47" w:rsidRPr="000536A7" w:rsidRDefault="00CC1C47"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Ka ei sobi </w:t>
      </w:r>
      <w:r w:rsidR="001E1D87">
        <w:rPr>
          <w:rFonts w:asciiTheme="majorBidi" w:hAnsiTheme="majorBidi" w:cstheme="majorBidi"/>
          <w:szCs w:val="24"/>
        </w:rPr>
        <w:t>registripidaja</w:t>
      </w:r>
      <w:r w:rsidRPr="000536A7">
        <w:rPr>
          <w:rFonts w:asciiTheme="majorBidi" w:hAnsiTheme="majorBidi" w:cstheme="majorBidi"/>
          <w:szCs w:val="24"/>
        </w:rPr>
        <w:t xml:space="preserve"> juhiks isik, kelle suhtes on käimas maksejõuetusmenetlus või välja on kuulutatud tema pankrot, välja arvatud juhul</w:t>
      </w:r>
      <w:r w:rsidR="001E1D87">
        <w:rPr>
          <w:rFonts w:asciiTheme="majorBidi" w:hAnsiTheme="majorBidi" w:cstheme="majorBidi"/>
          <w:szCs w:val="24"/>
        </w:rPr>
        <w:t>,</w:t>
      </w:r>
      <w:r w:rsidRPr="000536A7">
        <w:rPr>
          <w:rFonts w:asciiTheme="majorBidi" w:hAnsiTheme="majorBidi" w:cstheme="majorBidi"/>
          <w:szCs w:val="24"/>
        </w:rPr>
        <w:t xml:space="preserve"> kui kohus on isiku vabastanud pankrotimenetluses täitmata jäänud kohustustest (</w:t>
      </w:r>
      <w:r w:rsidRPr="000536A7">
        <w:rPr>
          <w:rFonts w:asciiTheme="majorBidi" w:hAnsiTheme="majorBidi" w:cstheme="majorBidi"/>
          <w:b/>
          <w:bCs/>
          <w:szCs w:val="24"/>
        </w:rPr>
        <w:t>lõike 3 punkt 5</w:t>
      </w:r>
      <w:r w:rsidRPr="000536A7">
        <w:rPr>
          <w:rFonts w:asciiTheme="majorBidi" w:hAnsiTheme="majorBidi" w:cstheme="majorBidi"/>
          <w:szCs w:val="24"/>
        </w:rPr>
        <w:t xml:space="preserve">). </w:t>
      </w:r>
      <w:r w:rsidR="001E1D87">
        <w:rPr>
          <w:rFonts w:asciiTheme="majorBidi" w:hAnsiTheme="majorBidi" w:cstheme="majorBidi"/>
          <w:szCs w:val="24"/>
        </w:rPr>
        <w:t>Krediidiandja</w:t>
      </w:r>
      <w:r w:rsidRPr="000536A7">
        <w:rPr>
          <w:rFonts w:asciiTheme="majorBidi" w:hAnsiTheme="majorBidi" w:cstheme="majorBidi"/>
          <w:szCs w:val="24"/>
        </w:rPr>
        <w:t xml:space="preserve"> </w:t>
      </w:r>
      <w:r w:rsidR="001E1D87">
        <w:rPr>
          <w:rFonts w:asciiTheme="majorBidi" w:hAnsiTheme="majorBidi" w:cstheme="majorBidi"/>
          <w:szCs w:val="24"/>
        </w:rPr>
        <w:t xml:space="preserve">tegevusi toetav avalikku ülesannet täitev </w:t>
      </w:r>
      <w:r w:rsidRPr="000536A7">
        <w:rPr>
          <w:rFonts w:asciiTheme="majorBidi" w:hAnsiTheme="majorBidi" w:cstheme="majorBidi"/>
          <w:szCs w:val="24"/>
        </w:rPr>
        <w:t xml:space="preserve">ettevõtja peaks olema võimeline toime tulema ka oma isiklike rahaliste kohustuste täitmisega </w:t>
      </w:r>
      <w:r w:rsidR="005E40B8">
        <w:rPr>
          <w:rFonts w:asciiTheme="majorBidi" w:hAnsiTheme="majorBidi" w:cstheme="majorBidi"/>
          <w:szCs w:val="24"/>
        </w:rPr>
        <w:t>ning</w:t>
      </w:r>
      <w:r w:rsidRPr="000536A7">
        <w:rPr>
          <w:rFonts w:asciiTheme="majorBidi" w:hAnsiTheme="majorBidi" w:cstheme="majorBidi"/>
          <w:szCs w:val="24"/>
        </w:rPr>
        <w:t xml:space="preserve"> suutma asjakohasel juhul vastavaid riske korrektselt hindama ja maandama. </w:t>
      </w:r>
    </w:p>
    <w:p w14:paraId="43E88871" w14:textId="77777777" w:rsidR="005E40B8" w:rsidRDefault="005E40B8" w:rsidP="00DF3708">
      <w:pPr>
        <w:spacing w:after="0" w:line="240" w:lineRule="auto"/>
        <w:jc w:val="both"/>
        <w:rPr>
          <w:rFonts w:asciiTheme="majorBidi" w:hAnsiTheme="majorBidi" w:cstheme="majorBidi"/>
          <w:szCs w:val="24"/>
        </w:rPr>
      </w:pPr>
    </w:p>
    <w:p w14:paraId="1DA06B98" w14:textId="77777777" w:rsidR="005E40B8" w:rsidRDefault="00CC1C47"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Samuti ei ole isiku maine laitmatu</w:t>
      </w:r>
      <w:r w:rsidR="005E40B8">
        <w:rPr>
          <w:rFonts w:asciiTheme="majorBidi" w:hAnsiTheme="majorBidi" w:cstheme="majorBidi"/>
          <w:szCs w:val="24"/>
        </w:rPr>
        <w:t>,</w:t>
      </w:r>
      <w:r w:rsidRPr="000536A7">
        <w:rPr>
          <w:rFonts w:asciiTheme="majorBidi" w:hAnsiTheme="majorBidi" w:cstheme="majorBidi"/>
          <w:szCs w:val="24"/>
        </w:rPr>
        <w:t xml:space="preserve"> kui selle isiku tegevus on toonud kaasa mõne finantsjärelevalve alla kuuluva subjekti pankroti või tegevusloa kehtetuks tunnistamise nii Finantsinspektsiooni või mõne muu finantsjärelevalve asutuse otsuse tulemusena (</w:t>
      </w:r>
      <w:r w:rsidRPr="000536A7">
        <w:rPr>
          <w:rFonts w:asciiTheme="majorBidi" w:hAnsiTheme="majorBidi" w:cstheme="majorBidi"/>
          <w:b/>
          <w:bCs/>
          <w:szCs w:val="24"/>
        </w:rPr>
        <w:t>lõike 3 punkt 6</w:t>
      </w:r>
      <w:r w:rsidRPr="000536A7">
        <w:rPr>
          <w:rFonts w:asciiTheme="majorBidi" w:hAnsiTheme="majorBidi" w:cstheme="majorBidi"/>
          <w:szCs w:val="24"/>
        </w:rPr>
        <w:t xml:space="preserve">). </w:t>
      </w:r>
    </w:p>
    <w:p w14:paraId="45D9E824" w14:textId="77777777" w:rsidR="005E40B8" w:rsidRDefault="005E40B8" w:rsidP="00DF3708">
      <w:pPr>
        <w:spacing w:after="0" w:line="240" w:lineRule="auto"/>
        <w:jc w:val="both"/>
        <w:rPr>
          <w:rFonts w:asciiTheme="majorBidi" w:hAnsiTheme="majorBidi" w:cstheme="majorBidi"/>
          <w:szCs w:val="24"/>
        </w:rPr>
      </w:pPr>
    </w:p>
    <w:p w14:paraId="300EDEFB" w14:textId="5A280F89" w:rsidR="00CC1C47" w:rsidRDefault="005E40B8" w:rsidP="00DF3708">
      <w:pPr>
        <w:spacing w:after="0" w:line="240" w:lineRule="auto"/>
        <w:jc w:val="both"/>
        <w:rPr>
          <w:rFonts w:asciiTheme="majorBidi" w:hAnsiTheme="majorBidi" w:cstheme="majorBidi"/>
          <w:szCs w:val="24"/>
        </w:rPr>
      </w:pPr>
      <w:r w:rsidRPr="005E40B8">
        <w:rPr>
          <w:rFonts w:asciiTheme="majorBidi" w:hAnsiTheme="majorBidi" w:cstheme="majorBidi"/>
          <w:b/>
          <w:bCs/>
          <w:szCs w:val="24"/>
        </w:rPr>
        <w:t>Lõike 3</w:t>
      </w:r>
      <w:r>
        <w:rPr>
          <w:rFonts w:asciiTheme="majorBidi" w:hAnsiTheme="majorBidi" w:cstheme="majorBidi"/>
          <w:szCs w:val="24"/>
        </w:rPr>
        <w:t xml:space="preserve"> </w:t>
      </w:r>
      <w:r w:rsidR="00CC1C47" w:rsidRPr="000536A7">
        <w:rPr>
          <w:rFonts w:asciiTheme="majorBidi" w:hAnsiTheme="majorBidi" w:cstheme="majorBidi"/>
          <w:b/>
          <w:bCs/>
          <w:szCs w:val="24"/>
        </w:rPr>
        <w:t>punkt 7</w:t>
      </w:r>
      <w:r>
        <w:rPr>
          <w:rFonts w:asciiTheme="majorBidi" w:hAnsiTheme="majorBidi" w:cstheme="majorBidi"/>
          <w:szCs w:val="24"/>
        </w:rPr>
        <w:t xml:space="preserve"> </w:t>
      </w:r>
      <w:r w:rsidR="00CC1C47" w:rsidRPr="000536A7">
        <w:rPr>
          <w:rFonts w:asciiTheme="majorBidi" w:hAnsiTheme="majorBidi" w:cstheme="majorBidi"/>
          <w:szCs w:val="24"/>
        </w:rPr>
        <w:t>peegeldab teisi siseriiklikke finantssektorit reguleerivad sätteid (näiteks KAVS § 39), mille kohaselt ei sobi juhtorgani liikmeks isik, kelle suhtes on kohus vastavalt karistusseadustiku §-le 49</w:t>
      </w:r>
      <w:r>
        <w:rPr>
          <w:rFonts w:asciiTheme="majorBidi" w:hAnsiTheme="majorBidi" w:cstheme="majorBidi"/>
          <w:szCs w:val="24"/>
        </w:rPr>
        <w:t xml:space="preserve"> </w:t>
      </w:r>
      <w:r w:rsidR="00CC1C47" w:rsidRPr="000536A7">
        <w:rPr>
          <w:rFonts w:asciiTheme="majorBidi" w:hAnsiTheme="majorBidi" w:cstheme="majorBidi"/>
          <w:szCs w:val="24"/>
        </w:rPr>
        <w:t>kohaldanud tegutsemiskeeldu või §-le 49</w:t>
      </w:r>
      <w:r w:rsidR="00CC1C47" w:rsidRPr="000536A7">
        <w:rPr>
          <w:rFonts w:asciiTheme="majorBidi" w:hAnsiTheme="majorBidi" w:cstheme="majorBidi"/>
          <w:szCs w:val="24"/>
          <w:bdr w:val="none" w:sz="0" w:space="0" w:color="auto" w:frame="1"/>
          <w:vertAlign w:val="superscript"/>
        </w:rPr>
        <w:t>1</w:t>
      </w:r>
      <w:r w:rsidR="00CC1C47" w:rsidRPr="000536A7">
        <w:rPr>
          <w:rFonts w:asciiTheme="majorBidi" w:hAnsiTheme="majorBidi" w:cstheme="majorBidi"/>
          <w:szCs w:val="24"/>
        </w:rPr>
        <w:t> ettevõtluskeeldu, samuti kui tema suhtes on kohaldatud seaduses või kohtulahendis ettenähtud ärikeeldu või teataval erialal või ametikohal töötamise keeldu või teda on karistatud sellise keelu rikkumise eest.</w:t>
      </w:r>
    </w:p>
    <w:p w14:paraId="77E399D5" w14:textId="77777777" w:rsidR="005E40B8" w:rsidRPr="000536A7" w:rsidRDefault="005E40B8" w:rsidP="00DF3708">
      <w:pPr>
        <w:spacing w:after="0" w:line="240" w:lineRule="auto"/>
        <w:jc w:val="both"/>
        <w:rPr>
          <w:rFonts w:asciiTheme="majorBidi" w:hAnsiTheme="majorBidi" w:cstheme="majorBidi"/>
          <w:szCs w:val="24"/>
        </w:rPr>
      </w:pPr>
    </w:p>
    <w:p w14:paraId="718CAE80" w14:textId="7CA4EAB5" w:rsidR="00CC1C47" w:rsidRDefault="00CC1C47"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 xml:space="preserve">Lõike </w:t>
      </w:r>
      <w:r w:rsidR="009D4DBD">
        <w:rPr>
          <w:rFonts w:asciiTheme="majorBidi" w:hAnsiTheme="majorBidi" w:cstheme="majorBidi"/>
          <w:b/>
          <w:bCs/>
          <w:szCs w:val="24"/>
        </w:rPr>
        <w:t>4</w:t>
      </w:r>
      <w:r w:rsidRPr="000536A7">
        <w:rPr>
          <w:rFonts w:asciiTheme="majorBidi" w:hAnsiTheme="majorBidi" w:cstheme="majorBidi"/>
          <w:szCs w:val="24"/>
        </w:rPr>
        <w:t xml:space="preserve"> kohaselt peab valitaval juhil olema vajalikus mahus aega oma tööülesannete täitmiseks vastaval ametikohal ning ta peab sobituma oma teadmiste, oskuste ja kogemuste poolest juhtorgani koosseisu. See on eriti oluline juhul kui </w:t>
      </w:r>
      <w:r w:rsidR="005E40B8">
        <w:rPr>
          <w:rFonts w:asciiTheme="majorBidi" w:hAnsiTheme="majorBidi" w:cstheme="majorBidi"/>
          <w:szCs w:val="24"/>
        </w:rPr>
        <w:t>registripidaja</w:t>
      </w:r>
      <w:r w:rsidRPr="000536A7">
        <w:rPr>
          <w:rFonts w:asciiTheme="majorBidi" w:hAnsiTheme="majorBidi" w:cstheme="majorBidi"/>
          <w:szCs w:val="24"/>
        </w:rPr>
        <w:t xml:space="preserve"> juh</w:t>
      </w:r>
      <w:r w:rsidR="005E40B8">
        <w:rPr>
          <w:rFonts w:asciiTheme="majorBidi" w:hAnsiTheme="majorBidi" w:cstheme="majorBidi"/>
          <w:szCs w:val="24"/>
        </w:rPr>
        <w:t>t</w:t>
      </w:r>
      <w:r w:rsidRPr="000536A7">
        <w:rPr>
          <w:rFonts w:asciiTheme="majorBidi" w:hAnsiTheme="majorBidi" w:cstheme="majorBidi"/>
          <w:szCs w:val="24"/>
        </w:rPr>
        <w:t xml:space="preserve"> tegutsevad mitmete erinevate äriühingute juhtimises. </w:t>
      </w:r>
    </w:p>
    <w:p w14:paraId="6FABF467" w14:textId="77777777" w:rsidR="005E40B8" w:rsidRPr="000536A7" w:rsidRDefault="005E40B8" w:rsidP="00DF3708">
      <w:pPr>
        <w:spacing w:after="0" w:line="240" w:lineRule="auto"/>
        <w:jc w:val="both"/>
        <w:rPr>
          <w:rFonts w:asciiTheme="majorBidi" w:hAnsiTheme="majorBidi" w:cstheme="majorBidi"/>
          <w:szCs w:val="24"/>
        </w:rPr>
      </w:pPr>
    </w:p>
    <w:p w14:paraId="3D0F569E" w14:textId="21ADC4FA" w:rsidR="00CC1C47" w:rsidRPr="000536A7" w:rsidRDefault="00CC1C47"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 xml:space="preserve">Lõikega </w:t>
      </w:r>
      <w:r w:rsidR="009D4DBD">
        <w:rPr>
          <w:rFonts w:asciiTheme="majorBidi" w:hAnsiTheme="majorBidi" w:cstheme="majorBidi"/>
          <w:b/>
          <w:bCs/>
          <w:szCs w:val="24"/>
        </w:rPr>
        <w:t>5</w:t>
      </w:r>
      <w:r w:rsidRPr="000536A7">
        <w:rPr>
          <w:rFonts w:asciiTheme="majorBidi" w:hAnsiTheme="majorBidi" w:cstheme="majorBidi"/>
          <w:szCs w:val="24"/>
        </w:rPr>
        <w:t xml:space="preserve"> laiendatakse sarnastes finantssektorit reguleerivates õigusaktides (KAVS § 39 lõige 3 ja KAS § 48 lõige 3) toodud nõuet ka </w:t>
      </w:r>
      <w:r w:rsidR="005E40B8">
        <w:rPr>
          <w:rFonts w:asciiTheme="majorBidi" w:hAnsiTheme="majorBidi" w:cstheme="majorBidi"/>
          <w:szCs w:val="24"/>
        </w:rPr>
        <w:t>registripidajale. Nii s</w:t>
      </w:r>
      <w:r w:rsidRPr="000536A7">
        <w:rPr>
          <w:rFonts w:asciiTheme="majorBidi" w:hAnsiTheme="majorBidi" w:cstheme="majorBidi"/>
          <w:szCs w:val="24"/>
        </w:rPr>
        <w:t xml:space="preserve">ätestatakse, et </w:t>
      </w:r>
      <w:r w:rsidR="005E40B8">
        <w:rPr>
          <w:rFonts w:asciiTheme="majorBidi" w:hAnsiTheme="majorBidi" w:cstheme="majorBidi"/>
          <w:szCs w:val="24"/>
        </w:rPr>
        <w:t>registripidaja</w:t>
      </w:r>
      <w:r w:rsidRPr="000536A7">
        <w:rPr>
          <w:rFonts w:asciiTheme="majorBidi" w:hAnsiTheme="majorBidi" w:cstheme="majorBidi"/>
          <w:szCs w:val="24"/>
        </w:rPr>
        <w:t xml:space="preserve"> juhiks, samuti selle emaettevõtja või sellega samasse konsolideerimisgruppi kuuluva äriühingu nõukogu või juhatuse liikmeks on keelatud valida või määrata isikut, kelle varasem tegevus on kaasa toonud äriühingu pankroti või sundlikvideerimise või tegevusloa kehtetuks tunnistamise või kelle suhtes kehtib ettevõtluskeeld või kelle varasem tegevus äriühingu juhina on näidanud, et ta ei ole suuteline korraldama äriühingu juhtimist selliselt, et äriühingu aktsionäride, osanike, liikmete, võlausaldajate ja tarbijate huvid oleksid küllaldaselt kaitstud, või kelle varasem tegevus on näidanud, et ta muul mõjuval põhjusel ei ole sobiv äriühingut juhtima. </w:t>
      </w:r>
    </w:p>
    <w:p w14:paraId="61FFFC5E" w14:textId="77777777" w:rsidR="00CC213C" w:rsidRDefault="00CC213C" w:rsidP="00DF3708">
      <w:pPr>
        <w:spacing w:after="0" w:line="240" w:lineRule="auto"/>
        <w:jc w:val="both"/>
        <w:rPr>
          <w:rFonts w:cs="Times New Roman"/>
          <w:szCs w:val="24"/>
        </w:rPr>
      </w:pPr>
    </w:p>
    <w:p w14:paraId="39E2A772" w14:textId="54109C13" w:rsidR="005E40B8" w:rsidRPr="00E1732A" w:rsidRDefault="005E40B8" w:rsidP="00DF3708">
      <w:pPr>
        <w:spacing w:after="0" w:line="240" w:lineRule="auto"/>
        <w:jc w:val="both"/>
        <w:rPr>
          <w:rFonts w:asciiTheme="majorBidi" w:hAnsiTheme="majorBidi" w:cstheme="majorBidi"/>
          <w:b/>
          <w:bCs/>
          <w:szCs w:val="24"/>
        </w:rPr>
      </w:pPr>
      <w:r w:rsidRPr="005E40B8">
        <w:rPr>
          <w:rFonts w:cs="Times New Roman"/>
          <w:b/>
          <w:bCs/>
          <w:szCs w:val="24"/>
        </w:rPr>
        <w:t xml:space="preserve">Paragrahv 29 </w:t>
      </w:r>
      <w:r>
        <w:rPr>
          <w:rFonts w:cs="Times New Roman"/>
          <w:b/>
          <w:bCs/>
          <w:szCs w:val="24"/>
        </w:rPr>
        <w:t>–</w:t>
      </w:r>
      <w:r>
        <w:rPr>
          <w:rFonts w:cs="Times New Roman"/>
          <w:szCs w:val="24"/>
        </w:rPr>
        <w:t xml:space="preserve"> </w:t>
      </w:r>
      <w:r>
        <w:rPr>
          <w:rFonts w:asciiTheme="majorBidi" w:hAnsiTheme="majorBidi" w:cstheme="majorBidi"/>
          <w:b/>
          <w:bCs/>
          <w:szCs w:val="24"/>
        </w:rPr>
        <w:t>j</w:t>
      </w:r>
      <w:r w:rsidRPr="00E1732A">
        <w:rPr>
          <w:rFonts w:asciiTheme="majorBidi" w:hAnsiTheme="majorBidi" w:cstheme="majorBidi"/>
          <w:b/>
          <w:bCs/>
          <w:szCs w:val="24"/>
        </w:rPr>
        <w:t>uhtide ja töötajate kohustused ning ülesanded</w:t>
      </w:r>
    </w:p>
    <w:p w14:paraId="4A0D15D9" w14:textId="4E432853" w:rsidR="004B5BBE" w:rsidRDefault="004B5BBE"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Lõikega 1</w:t>
      </w:r>
      <w:r w:rsidRPr="000536A7">
        <w:rPr>
          <w:rFonts w:asciiTheme="majorBidi" w:hAnsiTheme="majorBidi" w:cstheme="majorBidi"/>
          <w:szCs w:val="24"/>
        </w:rPr>
        <w:t xml:space="preserve"> on sarnaselt teiste finantssektorit reguleerivate õigusaktidega kehtestatud </w:t>
      </w:r>
      <w:r>
        <w:rPr>
          <w:rFonts w:asciiTheme="majorBidi" w:hAnsiTheme="majorBidi" w:cstheme="majorBidi"/>
          <w:szCs w:val="24"/>
        </w:rPr>
        <w:t>registripidaja</w:t>
      </w:r>
      <w:r w:rsidRPr="000536A7">
        <w:rPr>
          <w:rFonts w:asciiTheme="majorBidi" w:hAnsiTheme="majorBidi" w:cstheme="majorBidi"/>
          <w:szCs w:val="24"/>
        </w:rPr>
        <w:t xml:space="preserve"> juhile ja töötajale kohustus tegutseda nende puhul eeldatava ettenägelikkuse ja hoolsusega ning vastavalt nende ametikohale esitatavatele nõuetele</w:t>
      </w:r>
    </w:p>
    <w:p w14:paraId="2FA10C8B" w14:textId="77777777" w:rsidR="004B5BBE" w:rsidRPr="000536A7" w:rsidRDefault="004B5BBE" w:rsidP="00DF3708">
      <w:pPr>
        <w:spacing w:after="0" w:line="240" w:lineRule="auto"/>
        <w:jc w:val="both"/>
        <w:rPr>
          <w:rFonts w:asciiTheme="majorBidi" w:hAnsiTheme="majorBidi" w:cstheme="majorBidi"/>
          <w:szCs w:val="24"/>
        </w:rPr>
      </w:pPr>
    </w:p>
    <w:p w14:paraId="5B80B3B8" w14:textId="46D76512" w:rsidR="004B5BBE" w:rsidRDefault="004B5BBE"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 xml:space="preserve">Lõikega </w:t>
      </w:r>
      <w:r>
        <w:rPr>
          <w:rFonts w:asciiTheme="majorBidi" w:hAnsiTheme="majorBidi" w:cstheme="majorBidi"/>
          <w:b/>
          <w:bCs/>
          <w:szCs w:val="24"/>
        </w:rPr>
        <w:t>2</w:t>
      </w:r>
      <w:r w:rsidRPr="000536A7">
        <w:rPr>
          <w:rFonts w:asciiTheme="majorBidi" w:hAnsiTheme="majorBidi" w:cstheme="majorBidi"/>
          <w:szCs w:val="24"/>
        </w:rPr>
        <w:t xml:space="preserve"> pannakse </w:t>
      </w:r>
      <w:r>
        <w:rPr>
          <w:rFonts w:asciiTheme="majorBidi" w:hAnsiTheme="majorBidi" w:cstheme="majorBidi"/>
          <w:szCs w:val="24"/>
        </w:rPr>
        <w:t>registripidaja</w:t>
      </w:r>
      <w:r w:rsidRPr="000536A7">
        <w:rPr>
          <w:rFonts w:asciiTheme="majorBidi" w:hAnsiTheme="majorBidi" w:cstheme="majorBidi"/>
          <w:szCs w:val="24"/>
        </w:rPr>
        <w:t xml:space="preserve"> juhile kohustus tagada, et </w:t>
      </w:r>
      <w:r>
        <w:rPr>
          <w:rFonts w:asciiTheme="majorBidi" w:hAnsiTheme="majorBidi" w:cstheme="majorBidi"/>
          <w:szCs w:val="24"/>
        </w:rPr>
        <w:t>registripidaja</w:t>
      </w:r>
      <w:r w:rsidRPr="000536A7">
        <w:rPr>
          <w:rFonts w:asciiTheme="majorBidi" w:hAnsiTheme="majorBidi" w:cstheme="majorBidi"/>
          <w:szCs w:val="24"/>
        </w:rPr>
        <w:t xml:space="preserve"> organisatsiooniline struktuur on läbipaistev ja selgelt määratud vastutusaladega ning kehtestatud on riskide tuvastamise, mõõtmise, juhtimise, pideva jälgimise ja nendest teavitamise protseduurid, mis on </w:t>
      </w:r>
      <w:r>
        <w:rPr>
          <w:rFonts w:asciiTheme="majorBidi" w:hAnsiTheme="majorBidi" w:cstheme="majorBidi"/>
          <w:szCs w:val="24"/>
        </w:rPr>
        <w:t>registripidaja</w:t>
      </w:r>
      <w:r w:rsidRPr="000536A7">
        <w:rPr>
          <w:rFonts w:asciiTheme="majorBidi" w:hAnsiTheme="majorBidi" w:cstheme="majorBidi"/>
          <w:szCs w:val="24"/>
        </w:rPr>
        <w:t xml:space="preserve"> tegevuse laadi, ulatust ning keerukuse astet arvestades piisavad ja proportsionaalsed.</w:t>
      </w:r>
    </w:p>
    <w:p w14:paraId="1CF4190E" w14:textId="77777777" w:rsidR="004B5BBE" w:rsidRPr="000536A7" w:rsidRDefault="004B5BBE" w:rsidP="00DF3708">
      <w:pPr>
        <w:spacing w:after="0" w:line="240" w:lineRule="auto"/>
        <w:jc w:val="both"/>
        <w:rPr>
          <w:rFonts w:asciiTheme="majorBidi" w:hAnsiTheme="majorBidi" w:cstheme="majorBidi"/>
          <w:szCs w:val="24"/>
        </w:rPr>
      </w:pPr>
    </w:p>
    <w:p w14:paraId="737B837D" w14:textId="01825DEC" w:rsidR="004B5BBE" w:rsidRDefault="004B5BBE"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 xml:space="preserve">Lõikes </w:t>
      </w:r>
      <w:r>
        <w:rPr>
          <w:rFonts w:asciiTheme="majorBidi" w:hAnsiTheme="majorBidi" w:cstheme="majorBidi"/>
          <w:b/>
          <w:bCs/>
          <w:szCs w:val="24"/>
        </w:rPr>
        <w:t>3</w:t>
      </w:r>
      <w:r w:rsidRPr="000536A7">
        <w:rPr>
          <w:rFonts w:asciiTheme="majorBidi" w:hAnsiTheme="majorBidi" w:cstheme="majorBidi"/>
          <w:szCs w:val="24"/>
        </w:rPr>
        <w:t xml:space="preserve"> pannakse </w:t>
      </w:r>
      <w:r>
        <w:rPr>
          <w:rFonts w:asciiTheme="majorBidi" w:hAnsiTheme="majorBidi" w:cstheme="majorBidi"/>
          <w:szCs w:val="24"/>
        </w:rPr>
        <w:t>registripidaja</w:t>
      </w:r>
      <w:r w:rsidRPr="000536A7">
        <w:rPr>
          <w:rFonts w:asciiTheme="majorBidi" w:hAnsiTheme="majorBidi" w:cstheme="majorBidi"/>
          <w:szCs w:val="24"/>
        </w:rPr>
        <w:t xml:space="preserve"> juhatusele kohustus veenduda, et </w:t>
      </w:r>
      <w:r>
        <w:rPr>
          <w:rFonts w:asciiTheme="majorBidi" w:hAnsiTheme="majorBidi" w:cstheme="majorBidi"/>
          <w:szCs w:val="24"/>
        </w:rPr>
        <w:t xml:space="preserve">eelnõuga </w:t>
      </w:r>
      <w:r w:rsidRPr="000536A7">
        <w:rPr>
          <w:rFonts w:asciiTheme="majorBidi" w:hAnsiTheme="majorBidi" w:cstheme="majorBidi"/>
          <w:szCs w:val="24"/>
        </w:rPr>
        <w:t>kehtestatud eeskirjad oleksid ajakohased, samuti peab juhatus hindama nende tulemuslikkust ning rakendama asjakohaseid meetmeid puuduste kõrvaldamiseks.</w:t>
      </w:r>
    </w:p>
    <w:p w14:paraId="209BF65E" w14:textId="77777777" w:rsidR="004B5BBE" w:rsidRDefault="004B5BBE" w:rsidP="00DF3708">
      <w:pPr>
        <w:spacing w:after="0" w:line="240" w:lineRule="auto"/>
        <w:jc w:val="both"/>
        <w:rPr>
          <w:rFonts w:asciiTheme="majorBidi" w:hAnsiTheme="majorBidi" w:cstheme="majorBidi"/>
          <w:szCs w:val="24"/>
        </w:rPr>
      </w:pPr>
    </w:p>
    <w:p w14:paraId="6325A8E0" w14:textId="418D658B" w:rsidR="004B5BBE" w:rsidRPr="00E1732A" w:rsidRDefault="004B5BBE" w:rsidP="00DF3708">
      <w:pPr>
        <w:spacing w:after="0" w:line="240" w:lineRule="auto"/>
        <w:jc w:val="both"/>
        <w:rPr>
          <w:rFonts w:asciiTheme="majorBidi" w:hAnsiTheme="majorBidi" w:cstheme="majorBidi"/>
          <w:szCs w:val="24"/>
        </w:rPr>
      </w:pPr>
      <w:r w:rsidRPr="004B5BBE">
        <w:rPr>
          <w:rFonts w:asciiTheme="majorBidi" w:hAnsiTheme="majorBidi" w:cstheme="majorBidi"/>
          <w:b/>
          <w:bCs/>
          <w:szCs w:val="24"/>
        </w:rPr>
        <w:t>Lõike 4</w:t>
      </w:r>
      <w:r>
        <w:rPr>
          <w:rFonts w:asciiTheme="majorBidi" w:hAnsiTheme="majorBidi" w:cstheme="majorBidi"/>
          <w:szCs w:val="24"/>
        </w:rPr>
        <w:t xml:space="preserve"> kohaselt on registripidaja</w:t>
      </w:r>
      <w:r w:rsidRPr="00E1732A">
        <w:rPr>
          <w:rFonts w:asciiTheme="majorBidi" w:hAnsiTheme="majorBidi" w:cstheme="majorBidi"/>
          <w:szCs w:val="24"/>
        </w:rPr>
        <w:t xml:space="preserve"> töötaja kohustatud osutama teenuseid õiguspäraselt, asjatundlik</w:t>
      </w:r>
      <w:r>
        <w:rPr>
          <w:rFonts w:asciiTheme="majorBidi" w:hAnsiTheme="majorBidi" w:cstheme="majorBidi"/>
          <w:szCs w:val="24"/>
        </w:rPr>
        <w:t>ult</w:t>
      </w:r>
      <w:r w:rsidRPr="00E1732A">
        <w:rPr>
          <w:rFonts w:asciiTheme="majorBidi" w:hAnsiTheme="majorBidi" w:cstheme="majorBidi"/>
          <w:szCs w:val="24"/>
        </w:rPr>
        <w:t>, täpse</w:t>
      </w:r>
      <w:r>
        <w:rPr>
          <w:rFonts w:asciiTheme="majorBidi" w:hAnsiTheme="majorBidi" w:cstheme="majorBidi"/>
          <w:szCs w:val="24"/>
        </w:rPr>
        <w:t>lt</w:t>
      </w:r>
      <w:r w:rsidRPr="00E1732A">
        <w:rPr>
          <w:rFonts w:asciiTheme="majorBidi" w:hAnsiTheme="majorBidi" w:cstheme="majorBidi"/>
          <w:szCs w:val="24"/>
        </w:rPr>
        <w:t xml:space="preserve"> ja hoolik</w:t>
      </w:r>
      <w:r>
        <w:rPr>
          <w:rFonts w:asciiTheme="majorBidi" w:hAnsiTheme="majorBidi" w:cstheme="majorBidi"/>
          <w:szCs w:val="24"/>
        </w:rPr>
        <w:t>alt</w:t>
      </w:r>
      <w:r w:rsidRPr="00E1732A">
        <w:rPr>
          <w:rFonts w:asciiTheme="majorBidi" w:hAnsiTheme="majorBidi" w:cstheme="majorBidi"/>
          <w:szCs w:val="24"/>
        </w:rPr>
        <w:t>.</w:t>
      </w:r>
    </w:p>
    <w:p w14:paraId="4446145C" w14:textId="77777777" w:rsidR="004B5BBE" w:rsidRPr="000536A7" w:rsidRDefault="004B5BBE" w:rsidP="00DF3708">
      <w:pPr>
        <w:spacing w:after="0" w:line="240" w:lineRule="auto"/>
        <w:jc w:val="both"/>
        <w:rPr>
          <w:rFonts w:asciiTheme="majorBidi" w:hAnsiTheme="majorBidi" w:cstheme="majorBidi"/>
          <w:szCs w:val="24"/>
        </w:rPr>
      </w:pPr>
    </w:p>
    <w:p w14:paraId="3F31FCD9" w14:textId="77777777" w:rsidR="004B5BBE" w:rsidRDefault="004B5BBE" w:rsidP="00DF3708">
      <w:pPr>
        <w:spacing w:after="0" w:line="240" w:lineRule="auto"/>
        <w:jc w:val="both"/>
        <w:rPr>
          <w:rFonts w:asciiTheme="majorBidi" w:hAnsiTheme="majorBidi" w:cstheme="majorBidi"/>
        </w:rPr>
      </w:pPr>
      <w:r w:rsidRPr="000536A7">
        <w:rPr>
          <w:rFonts w:asciiTheme="majorBidi" w:hAnsiTheme="majorBidi" w:cstheme="majorBidi"/>
          <w:b/>
          <w:bCs/>
          <w:szCs w:val="24"/>
        </w:rPr>
        <w:t>Lõikes 5</w:t>
      </w:r>
      <w:r w:rsidRPr="000536A7">
        <w:rPr>
          <w:rFonts w:asciiTheme="majorBidi" w:hAnsiTheme="majorBidi" w:cstheme="majorBidi"/>
          <w:szCs w:val="24"/>
        </w:rPr>
        <w:t xml:space="preserve"> </w:t>
      </w:r>
      <w:r>
        <w:rPr>
          <w:rFonts w:asciiTheme="majorBidi" w:hAnsiTheme="majorBidi" w:cstheme="majorBidi"/>
          <w:szCs w:val="24"/>
        </w:rPr>
        <w:t xml:space="preserve">määratletakse, kes on töötaja eelnõu tähenduses. </w:t>
      </w:r>
      <w:r w:rsidRPr="00E1732A">
        <w:rPr>
          <w:rFonts w:asciiTheme="majorBidi" w:hAnsiTheme="majorBidi" w:cstheme="majorBidi"/>
        </w:rPr>
        <w:t xml:space="preserve">Töötaja on </w:t>
      </w:r>
      <w:r>
        <w:rPr>
          <w:rFonts w:asciiTheme="majorBidi" w:hAnsiTheme="majorBidi" w:cstheme="majorBidi"/>
        </w:rPr>
        <w:t>registripidaja</w:t>
      </w:r>
      <w:r w:rsidRPr="00E1732A">
        <w:rPr>
          <w:rFonts w:asciiTheme="majorBidi" w:hAnsiTheme="majorBidi" w:cstheme="majorBidi"/>
        </w:rPr>
        <w:t xml:space="preserve"> heaks töölepingu või muu võlaõigusliku lepingu alusel tööd tegev füüsiline isik, kelle tööülesannete hulka kuuluvad </w:t>
      </w:r>
      <w:r>
        <w:rPr>
          <w:rFonts w:asciiTheme="majorBidi" w:hAnsiTheme="majorBidi" w:cstheme="majorBidi"/>
        </w:rPr>
        <w:t>registripidaja</w:t>
      </w:r>
      <w:r w:rsidRPr="00E1732A">
        <w:rPr>
          <w:rFonts w:asciiTheme="majorBidi" w:hAnsiTheme="majorBidi" w:cstheme="majorBidi"/>
        </w:rPr>
        <w:t xml:space="preserve"> nimel teenuse osutamisega seotud tegevused</w:t>
      </w:r>
      <w:r>
        <w:rPr>
          <w:rFonts w:asciiTheme="majorBidi" w:hAnsiTheme="majorBidi" w:cstheme="majorBidi"/>
        </w:rPr>
        <w:t>.</w:t>
      </w:r>
    </w:p>
    <w:p w14:paraId="3CB31EC2" w14:textId="77777777" w:rsidR="004B5BBE" w:rsidRDefault="004B5BBE" w:rsidP="00DF3708">
      <w:pPr>
        <w:spacing w:after="0" w:line="240" w:lineRule="auto"/>
        <w:jc w:val="both"/>
        <w:rPr>
          <w:rFonts w:asciiTheme="majorBidi" w:hAnsiTheme="majorBidi" w:cstheme="majorBidi"/>
        </w:rPr>
      </w:pPr>
    </w:p>
    <w:p w14:paraId="24A28666" w14:textId="1574E866" w:rsidR="004B5BBE" w:rsidRDefault="004B5BBE" w:rsidP="00DF3708">
      <w:pPr>
        <w:spacing w:after="0" w:line="240" w:lineRule="auto"/>
        <w:jc w:val="both"/>
        <w:rPr>
          <w:rFonts w:asciiTheme="majorBidi" w:hAnsiTheme="majorBidi" w:cstheme="majorBidi"/>
          <w:szCs w:val="24"/>
        </w:rPr>
      </w:pPr>
      <w:r w:rsidRPr="004B5BBE">
        <w:rPr>
          <w:rFonts w:asciiTheme="majorBidi" w:hAnsiTheme="majorBidi" w:cstheme="majorBidi"/>
          <w:b/>
          <w:bCs/>
          <w:szCs w:val="24"/>
        </w:rPr>
        <w:t xml:space="preserve">Lõikega </w:t>
      </w:r>
      <w:r w:rsidR="009D4DBD">
        <w:rPr>
          <w:rFonts w:asciiTheme="majorBidi" w:hAnsiTheme="majorBidi" w:cstheme="majorBidi"/>
          <w:b/>
          <w:bCs/>
          <w:szCs w:val="24"/>
        </w:rPr>
        <w:t>6</w:t>
      </w:r>
      <w:r>
        <w:rPr>
          <w:rFonts w:asciiTheme="majorBidi" w:hAnsiTheme="majorBidi" w:cstheme="majorBidi"/>
          <w:szCs w:val="24"/>
        </w:rPr>
        <w:t xml:space="preserve"> pannakse registripidaja juhile ja töötajale kohustus</w:t>
      </w:r>
      <w:r w:rsidRPr="009C2BE5">
        <w:rPr>
          <w:rFonts w:asciiTheme="majorBidi" w:hAnsiTheme="majorBidi" w:cstheme="majorBidi"/>
          <w:szCs w:val="24"/>
        </w:rPr>
        <w:t xml:space="preserve"> hoida</w:t>
      </w:r>
      <w:r w:rsidR="00A254FE">
        <w:rPr>
          <w:rFonts w:asciiTheme="majorBidi" w:hAnsiTheme="majorBidi" w:cstheme="majorBidi"/>
          <w:szCs w:val="24"/>
        </w:rPr>
        <w:t xml:space="preserve"> tähtajatult</w:t>
      </w:r>
      <w:r w:rsidRPr="009C2BE5">
        <w:rPr>
          <w:rFonts w:asciiTheme="majorBidi" w:hAnsiTheme="majorBidi" w:cstheme="majorBidi"/>
          <w:szCs w:val="24"/>
        </w:rPr>
        <w:t xml:space="preserve"> konfidentsiaalsena neile </w:t>
      </w:r>
      <w:r>
        <w:rPr>
          <w:rFonts w:asciiTheme="majorBidi" w:hAnsiTheme="majorBidi" w:cstheme="majorBidi"/>
          <w:szCs w:val="24"/>
        </w:rPr>
        <w:t>registripidamisel</w:t>
      </w:r>
      <w:r w:rsidRPr="009C2BE5">
        <w:rPr>
          <w:rFonts w:asciiTheme="majorBidi" w:hAnsiTheme="majorBidi" w:cstheme="majorBidi"/>
          <w:szCs w:val="24"/>
        </w:rPr>
        <w:t xml:space="preserve"> teatavaks saanud </w:t>
      </w:r>
      <w:r>
        <w:rPr>
          <w:rFonts w:asciiTheme="majorBidi" w:hAnsiTheme="majorBidi" w:cstheme="majorBidi"/>
          <w:szCs w:val="24"/>
        </w:rPr>
        <w:t>teavet</w:t>
      </w:r>
      <w:r w:rsidRPr="009C2BE5">
        <w:rPr>
          <w:rFonts w:asciiTheme="majorBidi" w:hAnsiTheme="majorBidi" w:cstheme="majorBidi"/>
          <w:szCs w:val="24"/>
        </w:rPr>
        <w:t xml:space="preserve">, kui </w:t>
      </w:r>
      <w:r>
        <w:rPr>
          <w:rFonts w:asciiTheme="majorBidi" w:hAnsiTheme="majorBidi" w:cstheme="majorBidi"/>
          <w:szCs w:val="24"/>
        </w:rPr>
        <w:t>õigusaktidest ei tulene teisiti.</w:t>
      </w:r>
    </w:p>
    <w:p w14:paraId="6AE554D2" w14:textId="77777777" w:rsidR="009D4DBD" w:rsidRDefault="009D4DBD" w:rsidP="009D4DBD">
      <w:pPr>
        <w:spacing w:after="0" w:line="240" w:lineRule="auto"/>
        <w:jc w:val="both"/>
        <w:rPr>
          <w:rFonts w:asciiTheme="majorBidi" w:hAnsiTheme="majorBidi" w:cstheme="majorBidi"/>
          <w:b/>
          <w:bCs/>
          <w:szCs w:val="24"/>
        </w:rPr>
      </w:pPr>
    </w:p>
    <w:p w14:paraId="6114CD3D" w14:textId="22F042EC" w:rsidR="004B5BBE" w:rsidRDefault="004B5BBE" w:rsidP="00DF3708">
      <w:pPr>
        <w:spacing w:after="0" w:line="240" w:lineRule="auto"/>
        <w:jc w:val="both"/>
        <w:rPr>
          <w:rFonts w:asciiTheme="majorBidi" w:hAnsiTheme="majorBidi" w:cstheme="majorBidi"/>
          <w:szCs w:val="24"/>
        </w:rPr>
      </w:pPr>
      <w:r>
        <w:rPr>
          <w:rFonts w:asciiTheme="majorBidi" w:hAnsiTheme="majorBidi" w:cstheme="majorBidi"/>
          <w:b/>
          <w:bCs/>
          <w:szCs w:val="24"/>
        </w:rPr>
        <w:t xml:space="preserve">Paragrahv 30 – </w:t>
      </w:r>
      <w:r w:rsidRPr="00E1732A">
        <w:rPr>
          <w:rFonts w:asciiTheme="majorBidi" w:hAnsiTheme="majorBidi" w:cstheme="majorBidi"/>
          <w:b/>
          <w:bCs/>
          <w:szCs w:val="24"/>
        </w:rPr>
        <w:t>Finantsinspektsiooni teavitamine juhist, siseaudiitorist ja audiitorettevõtjast</w:t>
      </w:r>
    </w:p>
    <w:p w14:paraId="1B7ACE82" w14:textId="7C508C2F" w:rsidR="00D55066" w:rsidRPr="000536A7" w:rsidRDefault="00D55066"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Säte </w:t>
      </w:r>
      <w:r w:rsidRPr="000536A7">
        <w:rPr>
          <w:rFonts w:asciiTheme="majorBidi" w:hAnsiTheme="majorBidi" w:cstheme="majorBidi"/>
          <w:szCs w:val="24"/>
        </w:rPr>
        <w:t xml:space="preserve">näeb ette </w:t>
      </w:r>
      <w:r>
        <w:rPr>
          <w:rFonts w:asciiTheme="majorBidi" w:hAnsiTheme="majorBidi" w:cstheme="majorBidi"/>
          <w:szCs w:val="24"/>
        </w:rPr>
        <w:t>registripidaja</w:t>
      </w:r>
      <w:r w:rsidRPr="000536A7">
        <w:rPr>
          <w:rFonts w:asciiTheme="majorBidi" w:hAnsiTheme="majorBidi" w:cstheme="majorBidi"/>
          <w:szCs w:val="24"/>
        </w:rPr>
        <w:t xml:space="preserve"> kohustuse teavitada Finantsinspektsiooni </w:t>
      </w:r>
      <w:r>
        <w:rPr>
          <w:rFonts w:asciiTheme="majorBidi" w:hAnsiTheme="majorBidi" w:cstheme="majorBidi"/>
          <w:szCs w:val="24"/>
        </w:rPr>
        <w:t>registripidaja</w:t>
      </w:r>
      <w:r w:rsidRPr="000536A7">
        <w:rPr>
          <w:rFonts w:asciiTheme="majorBidi" w:hAnsiTheme="majorBidi" w:cstheme="majorBidi"/>
          <w:szCs w:val="24"/>
        </w:rPr>
        <w:t xml:space="preserve"> juh</w:t>
      </w:r>
      <w:r>
        <w:rPr>
          <w:rFonts w:asciiTheme="majorBidi" w:hAnsiTheme="majorBidi" w:cstheme="majorBidi"/>
          <w:szCs w:val="24"/>
        </w:rPr>
        <w:t>i</w:t>
      </w:r>
      <w:r w:rsidRPr="000536A7">
        <w:rPr>
          <w:rFonts w:asciiTheme="majorBidi" w:hAnsiTheme="majorBidi" w:cstheme="majorBidi"/>
          <w:szCs w:val="24"/>
        </w:rPr>
        <w:t>st, siseaudiitorist ja audiitorettevõtjast. Säte tugineb rahvusvaheliselt tunnustatud põhimõttel, mille kohaselt kannavad finantssektori ettevõtja usaldusväärse ja kindla juhtimise eest vastutust ettevõtja ja selle aktsionärid (või asjakohasel juhul osanikud). Samuti sätestatakse, et ju</w:t>
      </w:r>
      <w:r>
        <w:rPr>
          <w:rFonts w:asciiTheme="majorBidi" w:hAnsiTheme="majorBidi" w:cstheme="majorBidi"/>
          <w:szCs w:val="24"/>
        </w:rPr>
        <w:t>hi</w:t>
      </w:r>
      <w:r w:rsidRPr="000536A7">
        <w:rPr>
          <w:rFonts w:asciiTheme="majorBidi" w:hAnsiTheme="majorBidi" w:cstheme="majorBidi"/>
          <w:szCs w:val="24"/>
        </w:rPr>
        <w:t xml:space="preserve"> või audiitorite nimetamisest tuleb eelnevalt teavitada ka Finantsinspektsiooni. Järelevalveasutusel peab olema võimalus hinnata isiku sobivust ja nõuetele vastavust enne tema määramist. Säte on sarnane teistele finantssektori regulatsioonidele</w:t>
      </w:r>
      <w:r>
        <w:rPr>
          <w:rFonts w:asciiTheme="majorBidi" w:hAnsiTheme="majorBidi" w:cstheme="majorBidi"/>
          <w:szCs w:val="24"/>
        </w:rPr>
        <w:t xml:space="preserve"> (vt </w:t>
      </w:r>
      <w:r w:rsidRPr="000536A7">
        <w:rPr>
          <w:rFonts w:asciiTheme="majorBidi" w:hAnsiTheme="majorBidi" w:cstheme="majorBidi"/>
          <w:szCs w:val="24"/>
        </w:rPr>
        <w:t>nt KAVS § 41</w:t>
      </w:r>
      <w:r>
        <w:rPr>
          <w:rFonts w:asciiTheme="majorBidi" w:hAnsiTheme="majorBidi" w:cstheme="majorBidi"/>
          <w:szCs w:val="24"/>
        </w:rPr>
        <w:t>, KIOS § 39)</w:t>
      </w:r>
      <w:r w:rsidRPr="000536A7">
        <w:rPr>
          <w:rFonts w:asciiTheme="majorBidi" w:hAnsiTheme="majorBidi" w:cstheme="majorBidi"/>
          <w:szCs w:val="24"/>
        </w:rPr>
        <w:t>.</w:t>
      </w:r>
    </w:p>
    <w:p w14:paraId="7108C70F" w14:textId="77777777" w:rsidR="00D55066" w:rsidRDefault="00D55066" w:rsidP="00DF3708">
      <w:pPr>
        <w:spacing w:after="0" w:line="240" w:lineRule="auto"/>
        <w:jc w:val="both"/>
        <w:rPr>
          <w:rFonts w:asciiTheme="majorBidi" w:hAnsiTheme="majorBidi" w:cstheme="majorBidi"/>
          <w:b/>
          <w:bCs/>
          <w:szCs w:val="24"/>
        </w:rPr>
      </w:pPr>
    </w:p>
    <w:p w14:paraId="51510753" w14:textId="3AD7B451" w:rsidR="00D55066" w:rsidRPr="000536A7" w:rsidRDefault="00D55066"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 1</w:t>
      </w:r>
      <w:r w:rsidRPr="000536A7">
        <w:rPr>
          <w:rFonts w:asciiTheme="majorBidi" w:hAnsiTheme="majorBidi" w:cstheme="majorBidi"/>
          <w:szCs w:val="24"/>
        </w:rPr>
        <w:t xml:space="preserve"> kohaselt on </w:t>
      </w:r>
      <w:r>
        <w:rPr>
          <w:rFonts w:asciiTheme="majorBidi" w:hAnsiTheme="majorBidi" w:cstheme="majorBidi"/>
          <w:szCs w:val="24"/>
        </w:rPr>
        <w:t>registripidaja</w:t>
      </w:r>
      <w:r w:rsidRPr="000536A7">
        <w:rPr>
          <w:rFonts w:asciiTheme="majorBidi" w:hAnsiTheme="majorBidi" w:cstheme="majorBidi"/>
          <w:szCs w:val="24"/>
        </w:rPr>
        <w:t xml:space="preserve"> juhiks valimiseks või määramiseks vajalik isiku kirjalik nõusolek ja antud lõike punktides 1–5 nimetatud andmed ja dokumendid. </w:t>
      </w:r>
    </w:p>
    <w:p w14:paraId="644B5BD2" w14:textId="77777777" w:rsidR="00D55066" w:rsidRDefault="00D55066" w:rsidP="00DF3708">
      <w:pPr>
        <w:spacing w:after="0" w:line="240" w:lineRule="auto"/>
        <w:jc w:val="both"/>
        <w:rPr>
          <w:rFonts w:asciiTheme="majorBidi" w:hAnsiTheme="majorBidi" w:cstheme="majorBidi"/>
          <w:b/>
          <w:bCs/>
          <w:szCs w:val="24"/>
        </w:rPr>
      </w:pPr>
    </w:p>
    <w:p w14:paraId="2C92DA8A" w14:textId="138155CC" w:rsidR="00D55066" w:rsidRPr="000536A7" w:rsidRDefault="00D55066"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 2</w:t>
      </w:r>
      <w:r w:rsidRPr="000536A7">
        <w:rPr>
          <w:rFonts w:asciiTheme="majorBidi" w:hAnsiTheme="majorBidi" w:cstheme="majorBidi"/>
          <w:szCs w:val="24"/>
        </w:rPr>
        <w:t xml:space="preserve"> kohaselt esitab </w:t>
      </w:r>
      <w:r>
        <w:rPr>
          <w:rFonts w:asciiTheme="majorBidi" w:hAnsiTheme="majorBidi" w:cstheme="majorBidi"/>
          <w:szCs w:val="24"/>
        </w:rPr>
        <w:t>registripidaja</w:t>
      </w:r>
      <w:r w:rsidRPr="000536A7">
        <w:rPr>
          <w:rFonts w:asciiTheme="majorBidi" w:hAnsiTheme="majorBidi" w:cstheme="majorBidi"/>
          <w:szCs w:val="24"/>
        </w:rPr>
        <w:t xml:space="preserve"> audiitorettevõtja valimise või määramise korral Finantsinspektsioonile audiitorettevõtja nime ja audiitorettevõtja kinnituse, et tema suhtes puuduvad asjaolud, mis välistavad õiguse olla </w:t>
      </w:r>
      <w:r>
        <w:rPr>
          <w:rFonts w:asciiTheme="majorBidi" w:hAnsiTheme="majorBidi" w:cstheme="majorBidi"/>
          <w:szCs w:val="24"/>
        </w:rPr>
        <w:t>registripidaja</w:t>
      </w:r>
      <w:r w:rsidRPr="000536A7">
        <w:rPr>
          <w:rFonts w:asciiTheme="majorBidi" w:hAnsiTheme="majorBidi" w:cstheme="majorBidi"/>
          <w:szCs w:val="24"/>
        </w:rPr>
        <w:t xml:space="preserve"> audiitorettevõtja. Samuti tuleb esitada ka konkreetse vandeaudiitori nimi.</w:t>
      </w:r>
    </w:p>
    <w:p w14:paraId="1E1B3205" w14:textId="77777777" w:rsidR="00D55066" w:rsidRDefault="00D55066" w:rsidP="00DF3708">
      <w:pPr>
        <w:spacing w:after="0" w:line="240" w:lineRule="auto"/>
        <w:jc w:val="both"/>
        <w:rPr>
          <w:rFonts w:asciiTheme="majorBidi" w:hAnsiTheme="majorBidi" w:cstheme="majorBidi"/>
          <w:b/>
          <w:bCs/>
          <w:szCs w:val="24"/>
        </w:rPr>
      </w:pPr>
    </w:p>
    <w:p w14:paraId="18D69C61" w14:textId="777CB65D" w:rsidR="00D55066" w:rsidRDefault="00D55066"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 3</w:t>
      </w:r>
      <w:r w:rsidRPr="000536A7">
        <w:rPr>
          <w:rFonts w:asciiTheme="majorBidi" w:hAnsiTheme="majorBidi" w:cstheme="majorBidi"/>
          <w:szCs w:val="24"/>
        </w:rPr>
        <w:t xml:space="preserve"> alusel peab </w:t>
      </w:r>
      <w:r>
        <w:rPr>
          <w:rFonts w:asciiTheme="majorBidi" w:hAnsiTheme="majorBidi" w:cstheme="majorBidi"/>
          <w:szCs w:val="24"/>
        </w:rPr>
        <w:t>registripidaja</w:t>
      </w:r>
      <w:r w:rsidRPr="000536A7">
        <w:rPr>
          <w:rFonts w:asciiTheme="majorBidi" w:hAnsiTheme="majorBidi" w:cstheme="majorBidi"/>
          <w:szCs w:val="24"/>
        </w:rPr>
        <w:t xml:space="preserve"> ka teavitama Finantsinspektsiooni siseaudiitorist ja esitama sellega seoses vastavad andmed.</w:t>
      </w:r>
    </w:p>
    <w:p w14:paraId="7495E94D" w14:textId="77777777" w:rsidR="00D55066" w:rsidRPr="000536A7" w:rsidRDefault="00D55066" w:rsidP="00DF3708">
      <w:pPr>
        <w:spacing w:after="0" w:line="240" w:lineRule="auto"/>
        <w:jc w:val="both"/>
        <w:rPr>
          <w:rFonts w:asciiTheme="majorBidi" w:hAnsiTheme="majorBidi" w:cstheme="majorBidi"/>
          <w:szCs w:val="24"/>
        </w:rPr>
      </w:pPr>
    </w:p>
    <w:p w14:paraId="7C39EA36" w14:textId="1F31C682" w:rsidR="00D55066" w:rsidRDefault="00D55066" w:rsidP="00DF3708">
      <w:pPr>
        <w:spacing w:after="0" w:line="240" w:lineRule="auto"/>
        <w:jc w:val="both"/>
        <w:rPr>
          <w:rFonts w:asciiTheme="majorBidi" w:hAnsiTheme="majorBidi" w:cstheme="majorBidi"/>
          <w:szCs w:val="24"/>
          <w:shd w:val="clear" w:color="auto" w:fill="FFFFFF"/>
        </w:rPr>
      </w:pPr>
      <w:r w:rsidRPr="000536A7">
        <w:rPr>
          <w:rFonts w:asciiTheme="majorBidi" w:hAnsiTheme="majorBidi" w:cstheme="majorBidi"/>
          <w:b/>
          <w:bCs/>
          <w:szCs w:val="24"/>
        </w:rPr>
        <w:t>Lõike 4</w:t>
      </w:r>
      <w:r w:rsidRPr="000536A7">
        <w:rPr>
          <w:rFonts w:asciiTheme="majorBidi" w:hAnsiTheme="majorBidi" w:cstheme="majorBidi"/>
          <w:szCs w:val="24"/>
        </w:rPr>
        <w:t xml:space="preserve"> kohaselt on </w:t>
      </w:r>
      <w:r>
        <w:rPr>
          <w:rFonts w:asciiTheme="majorBidi" w:hAnsiTheme="majorBidi" w:cstheme="majorBidi"/>
          <w:szCs w:val="24"/>
        </w:rPr>
        <w:t>registripidaja</w:t>
      </w:r>
      <w:r w:rsidRPr="000536A7">
        <w:rPr>
          <w:rFonts w:asciiTheme="majorBidi" w:hAnsiTheme="majorBidi" w:cstheme="majorBidi"/>
          <w:szCs w:val="24"/>
        </w:rPr>
        <w:t xml:space="preserve"> kohustatud juhi, siseaudiitori ja audiitorettevõtja valimise või määramise kavatsusest, volituste pikendamisest, samuti nende tagasiastumisest või enne volituste tähtaja lõppemist tagasikutsumise algatamisest teavitama Finantsinspektsiooni vähemalt kümme päeva enne vastava otsuse tegemist või viivitamata pärast vastava avalduse saamist. </w:t>
      </w:r>
      <w:r w:rsidRPr="000536A7">
        <w:rPr>
          <w:rFonts w:asciiTheme="majorBidi" w:hAnsiTheme="majorBidi" w:cstheme="majorBidi"/>
          <w:szCs w:val="24"/>
          <w:shd w:val="clear" w:color="auto" w:fill="FFFFFF"/>
        </w:rPr>
        <w:t>Eeltoodud tähtaega ei kohaldata, kui eelnev teavitamine ei ole mõjuval põhjusel võimalik.</w:t>
      </w:r>
    </w:p>
    <w:p w14:paraId="33E65774" w14:textId="77777777" w:rsidR="00D55066" w:rsidRPr="000536A7" w:rsidRDefault="00D55066" w:rsidP="00DF3708">
      <w:pPr>
        <w:spacing w:after="0" w:line="240" w:lineRule="auto"/>
        <w:jc w:val="both"/>
        <w:rPr>
          <w:rFonts w:asciiTheme="majorBidi" w:hAnsiTheme="majorBidi" w:cstheme="majorBidi"/>
          <w:szCs w:val="24"/>
          <w:shd w:val="clear" w:color="auto" w:fill="FFFFFF"/>
        </w:rPr>
      </w:pPr>
    </w:p>
    <w:p w14:paraId="54DB0391" w14:textId="5414D324" w:rsidR="00D55066" w:rsidRPr="000536A7" w:rsidRDefault="00D55066" w:rsidP="00DF3708">
      <w:pPr>
        <w:spacing w:after="0" w:line="240" w:lineRule="auto"/>
        <w:jc w:val="both"/>
        <w:rPr>
          <w:rFonts w:asciiTheme="majorBidi" w:hAnsiTheme="majorBidi" w:cstheme="majorBidi"/>
          <w:szCs w:val="24"/>
          <w:shd w:val="clear" w:color="auto" w:fill="FFFFFF"/>
        </w:rPr>
      </w:pPr>
      <w:r w:rsidRPr="000536A7">
        <w:rPr>
          <w:rFonts w:asciiTheme="majorBidi" w:hAnsiTheme="majorBidi" w:cstheme="majorBidi"/>
          <w:b/>
          <w:bCs/>
          <w:szCs w:val="24"/>
          <w:shd w:val="clear" w:color="auto" w:fill="FFFFFF"/>
        </w:rPr>
        <w:t>Lõike 5</w:t>
      </w:r>
      <w:r w:rsidRPr="000536A7">
        <w:rPr>
          <w:rFonts w:asciiTheme="majorBidi" w:hAnsiTheme="majorBidi" w:cstheme="majorBidi"/>
          <w:szCs w:val="24"/>
          <w:shd w:val="clear" w:color="auto" w:fill="FFFFFF"/>
        </w:rPr>
        <w:t xml:space="preserve"> kohaselt näeb Finantsinspektsioon ette, mi</w:t>
      </w:r>
      <w:r>
        <w:rPr>
          <w:rFonts w:asciiTheme="majorBidi" w:hAnsiTheme="majorBidi" w:cstheme="majorBidi"/>
          <w:szCs w:val="24"/>
          <w:shd w:val="clear" w:color="auto" w:fill="FFFFFF"/>
        </w:rPr>
        <w:t>llisel</w:t>
      </w:r>
      <w:r w:rsidRPr="000536A7">
        <w:rPr>
          <w:rFonts w:asciiTheme="majorBidi" w:hAnsiTheme="majorBidi" w:cstheme="majorBidi"/>
          <w:szCs w:val="24"/>
          <w:shd w:val="clear" w:color="auto" w:fill="FFFFFF"/>
        </w:rPr>
        <w:t xml:space="preserve"> kujul tuleb eeltoodud andmeid ja dokumente esitada ning </w:t>
      </w:r>
      <w:r w:rsidRPr="000536A7">
        <w:rPr>
          <w:rFonts w:asciiTheme="majorBidi" w:hAnsiTheme="majorBidi" w:cstheme="majorBidi"/>
          <w:szCs w:val="24"/>
        </w:rPr>
        <w:t xml:space="preserve">Finantsinspektsioon </w:t>
      </w:r>
      <w:r w:rsidRPr="000536A7">
        <w:rPr>
          <w:rFonts w:asciiTheme="majorBidi" w:hAnsiTheme="majorBidi" w:cstheme="majorBidi"/>
          <w:szCs w:val="24"/>
          <w:shd w:val="clear" w:color="auto" w:fill="FFFFFF"/>
        </w:rPr>
        <w:t>võib vajadusel nõuda ka lisainfot.</w:t>
      </w:r>
    </w:p>
    <w:p w14:paraId="628625D0" w14:textId="77777777" w:rsidR="004B5BBE" w:rsidRDefault="004B5BBE" w:rsidP="00DF3708">
      <w:pPr>
        <w:spacing w:after="0" w:line="240" w:lineRule="auto"/>
        <w:jc w:val="both"/>
        <w:rPr>
          <w:rFonts w:asciiTheme="majorBidi" w:hAnsiTheme="majorBidi" w:cstheme="majorBidi"/>
          <w:szCs w:val="24"/>
        </w:rPr>
      </w:pPr>
    </w:p>
    <w:p w14:paraId="04A9C601" w14:textId="1796BF29" w:rsidR="004B5BBE" w:rsidRPr="00487ED4" w:rsidRDefault="00487ED4" w:rsidP="00DF3708">
      <w:pPr>
        <w:spacing w:after="0" w:line="240" w:lineRule="auto"/>
        <w:jc w:val="both"/>
        <w:rPr>
          <w:rFonts w:asciiTheme="majorBidi" w:hAnsiTheme="majorBidi" w:cstheme="majorBidi"/>
          <w:b/>
          <w:bCs/>
          <w:szCs w:val="24"/>
        </w:rPr>
      </w:pPr>
      <w:r w:rsidRPr="00487ED4">
        <w:rPr>
          <w:rFonts w:asciiTheme="majorBidi" w:hAnsiTheme="majorBidi" w:cstheme="majorBidi"/>
          <w:b/>
          <w:bCs/>
          <w:szCs w:val="24"/>
        </w:rPr>
        <w:t xml:space="preserve">Paragrahv 31 </w:t>
      </w:r>
      <w:r>
        <w:rPr>
          <w:rFonts w:asciiTheme="majorBidi" w:hAnsiTheme="majorBidi" w:cstheme="majorBidi"/>
          <w:b/>
          <w:bCs/>
          <w:szCs w:val="24"/>
        </w:rPr>
        <w:t>–</w:t>
      </w:r>
      <w:r w:rsidRPr="00487ED4">
        <w:rPr>
          <w:rFonts w:asciiTheme="majorBidi" w:hAnsiTheme="majorBidi" w:cstheme="majorBidi"/>
          <w:b/>
          <w:bCs/>
          <w:szCs w:val="24"/>
        </w:rPr>
        <w:t xml:space="preserve"> </w:t>
      </w:r>
      <w:r>
        <w:rPr>
          <w:rFonts w:asciiTheme="majorBidi" w:hAnsiTheme="majorBidi" w:cstheme="majorBidi"/>
          <w:b/>
          <w:bCs/>
          <w:szCs w:val="24"/>
        </w:rPr>
        <w:t>r</w:t>
      </w:r>
      <w:r w:rsidRPr="00A13249">
        <w:rPr>
          <w:rFonts w:asciiTheme="majorBidi" w:hAnsiTheme="majorBidi" w:cstheme="majorBidi"/>
          <w:b/>
          <w:bCs/>
          <w:szCs w:val="24"/>
        </w:rPr>
        <w:t>egistripidaja</w:t>
      </w:r>
      <w:r w:rsidRPr="00E1732A">
        <w:rPr>
          <w:rFonts w:asciiTheme="majorBidi" w:hAnsiTheme="majorBidi" w:cstheme="majorBidi"/>
          <w:b/>
          <w:bCs/>
          <w:szCs w:val="24"/>
        </w:rPr>
        <w:t xml:space="preserve"> juhi tagasikutsumine või juhi valimata või määramata jätmine</w:t>
      </w:r>
    </w:p>
    <w:p w14:paraId="749C800B" w14:textId="77777777" w:rsidR="00487ED4" w:rsidRDefault="00487ED4" w:rsidP="00DF3708">
      <w:pPr>
        <w:spacing w:after="0" w:line="240" w:lineRule="auto"/>
        <w:jc w:val="both"/>
        <w:rPr>
          <w:rFonts w:asciiTheme="majorBidi" w:hAnsiTheme="majorBidi" w:cstheme="majorBidi"/>
          <w:szCs w:val="24"/>
        </w:rPr>
      </w:pPr>
      <w:r>
        <w:rPr>
          <w:rFonts w:asciiTheme="majorBidi" w:hAnsiTheme="majorBidi" w:cstheme="majorBidi"/>
          <w:szCs w:val="24"/>
          <w:shd w:val="clear" w:color="auto" w:fill="FFFFFF"/>
        </w:rPr>
        <w:t xml:space="preserve">Norm </w:t>
      </w:r>
      <w:r w:rsidRPr="000536A7">
        <w:rPr>
          <w:rFonts w:asciiTheme="majorBidi" w:hAnsiTheme="majorBidi" w:cstheme="majorBidi"/>
          <w:szCs w:val="24"/>
          <w:shd w:val="clear" w:color="auto" w:fill="FFFFFF"/>
        </w:rPr>
        <w:t xml:space="preserve">reguleerib Finantsinspektsiooni õigust ettekirjutusega nõuda </w:t>
      </w:r>
      <w:r>
        <w:rPr>
          <w:rFonts w:asciiTheme="majorBidi" w:hAnsiTheme="majorBidi" w:cstheme="majorBidi"/>
          <w:szCs w:val="24"/>
          <w:shd w:val="clear" w:color="auto" w:fill="FFFFFF"/>
        </w:rPr>
        <w:t>registripidaja</w:t>
      </w:r>
      <w:r w:rsidRPr="000536A7">
        <w:rPr>
          <w:rFonts w:asciiTheme="majorBidi" w:hAnsiTheme="majorBidi" w:cstheme="majorBidi"/>
          <w:szCs w:val="24"/>
          <w:shd w:val="clear" w:color="auto" w:fill="FFFFFF"/>
        </w:rPr>
        <w:t xml:space="preserve"> juhi tagasikutsumist. </w:t>
      </w:r>
      <w:r w:rsidRPr="000536A7">
        <w:rPr>
          <w:rFonts w:asciiTheme="majorBidi" w:hAnsiTheme="majorBidi" w:cstheme="majorBidi"/>
          <w:szCs w:val="24"/>
        </w:rPr>
        <w:t>Sarnased sätted on analoogsed teistes finantsturgu reguleerivates seadustes sätestatuga (nt KAVS § 50</w:t>
      </w:r>
      <w:r>
        <w:rPr>
          <w:rFonts w:asciiTheme="majorBidi" w:hAnsiTheme="majorBidi" w:cstheme="majorBidi"/>
          <w:szCs w:val="24"/>
        </w:rPr>
        <w:t>, KIOS § 40</w:t>
      </w:r>
      <w:r w:rsidRPr="000536A7">
        <w:rPr>
          <w:rFonts w:asciiTheme="majorBidi" w:hAnsiTheme="majorBidi" w:cstheme="majorBidi"/>
          <w:szCs w:val="24"/>
        </w:rPr>
        <w:t xml:space="preserve">). </w:t>
      </w:r>
    </w:p>
    <w:p w14:paraId="35DB5F4E" w14:textId="77777777" w:rsidR="00487ED4" w:rsidRDefault="00487ED4" w:rsidP="00DF3708">
      <w:pPr>
        <w:spacing w:after="0" w:line="240" w:lineRule="auto"/>
        <w:jc w:val="both"/>
        <w:rPr>
          <w:rFonts w:asciiTheme="majorBidi" w:hAnsiTheme="majorBidi" w:cstheme="majorBidi"/>
          <w:szCs w:val="24"/>
        </w:rPr>
      </w:pPr>
    </w:p>
    <w:p w14:paraId="7A371702" w14:textId="77777777" w:rsidR="00487ED4" w:rsidRDefault="00487ED4"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Arvestades finantssektori ettevõtjate kindla ja usaldusväärse juhtimise olulisust tsiviilkäibes, on antud avalikkuse kaitse huvidest lähtuvalt järelevalveasutusele laialdased volitused (</w:t>
      </w:r>
      <w:r w:rsidRPr="000536A7">
        <w:rPr>
          <w:rFonts w:asciiTheme="majorBidi" w:hAnsiTheme="majorBidi" w:cstheme="majorBidi"/>
          <w:b/>
          <w:bCs/>
          <w:szCs w:val="24"/>
        </w:rPr>
        <w:t>lõige 1</w:t>
      </w:r>
      <w:r w:rsidRPr="000536A7">
        <w:rPr>
          <w:rFonts w:asciiTheme="majorBidi" w:hAnsiTheme="majorBidi" w:cstheme="majorBidi"/>
          <w:szCs w:val="24"/>
        </w:rPr>
        <w:t xml:space="preserve">) ettevõtja privaatautonoomiasse sekkumisel sellisel juhul, kui </w:t>
      </w:r>
      <w:r>
        <w:rPr>
          <w:rFonts w:asciiTheme="majorBidi" w:hAnsiTheme="majorBidi" w:cstheme="majorBidi"/>
          <w:szCs w:val="24"/>
        </w:rPr>
        <w:t>registripidaja</w:t>
      </w:r>
      <w:r w:rsidRPr="000536A7">
        <w:rPr>
          <w:rFonts w:asciiTheme="majorBidi" w:hAnsiTheme="majorBidi" w:cstheme="majorBidi"/>
          <w:szCs w:val="24"/>
        </w:rPr>
        <w:t xml:space="preserve"> juht ei vasta seaduses sätestatud nõuetele, kui isik on esitanud enda valimise või määramisega seoses valeandmeid või kui isiku tegevus on näidanud, et ta ei ole suuteline </w:t>
      </w:r>
      <w:r>
        <w:rPr>
          <w:rFonts w:asciiTheme="majorBidi" w:hAnsiTheme="majorBidi" w:cstheme="majorBidi"/>
          <w:szCs w:val="24"/>
        </w:rPr>
        <w:t>registripidajat</w:t>
      </w:r>
      <w:r w:rsidRPr="000536A7">
        <w:rPr>
          <w:rFonts w:asciiTheme="majorBidi" w:hAnsiTheme="majorBidi" w:cstheme="majorBidi"/>
          <w:szCs w:val="24"/>
        </w:rPr>
        <w:t xml:space="preserve"> usaldusväärselt ja kindlalt juhtima. </w:t>
      </w:r>
    </w:p>
    <w:p w14:paraId="3097DDA8" w14:textId="77777777" w:rsidR="00487ED4" w:rsidRDefault="00487ED4" w:rsidP="00DF3708">
      <w:pPr>
        <w:spacing w:after="0" w:line="240" w:lineRule="auto"/>
        <w:jc w:val="both"/>
        <w:rPr>
          <w:rFonts w:asciiTheme="majorBidi" w:hAnsiTheme="majorBidi" w:cstheme="majorBidi"/>
          <w:szCs w:val="24"/>
        </w:rPr>
      </w:pPr>
    </w:p>
    <w:p w14:paraId="28DC12BC" w14:textId="79E079A4" w:rsidR="00487ED4" w:rsidRPr="000536A7" w:rsidRDefault="00487ED4" w:rsidP="00DF3708">
      <w:pPr>
        <w:spacing w:after="0" w:line="240" w:lineRule="auto"/>
        <w:jc w:val="both"/>
        <w:rPr>
          <w:rFonts w:asciiTheme="majorBidi" w:hAnsiTheme="majorBidi" w:cstheme="majorBidi"/>
          <w:szCs w:val="24"/>
          <w:shd w:val="clear" w:color="auto" w:fill="FFFFFF"/>
        </w:rPr>
      </w:pPr>
      <w:r w:rsidRPr="000536A7">
        <w:rPr>
          <w:rFonts w:asciiTheme="majorBidi" w:hAnsiTheme="majorBidi" w:cstheme="majorBidi"/>
          <w:b/>
          <w:bCs/>
          <w:szCs w:val="24"/>
        </w:rPr>
        <w:t>Lõige 2</w:t>
      </w:r>
      <w:r w:rsidRPr="000536A7">
        <w:rPr>
          <w:rFonts w:asciiTheme="majorBidi" w:hAnsiTheme="majorBidi" w:cstheme="majorBidi"/>
          <w:szCs w:val="24"/>
        </w:rPr>
        <w:t xml:space="preserve"> sätestab, et kui </w:t>
      </w:r>
      <w:r>
        <w:rPr>
          <w:rFonts w:asciiTheme="majorBidi" w:hAnsiTheme="majorBidi" w:cstheme="majorBidi"/>
          <w:szCs w:val="24"/>
        </w:rPr>
        <w:t>registripidaja</w:t>
      </w:r>
      <w:r w:rsidRPr="000536A7">
        <w:rPr>
          <w:rFonts w:asciiTheme="majorBidi" w:hAnsiTheme="majorBidi" w:cstheme="majorBidi"/>
          <w:szCs w:val="24"/>
        </w:rPr>
        <w:t xml:space="preserve"> ei ole täielikult või tähtaegselt täitnud sama paragrahvi lõikes 1 nimetatud ettekirjutust, on Finantsinspektsioonil </w:t>
      </w:r>
      <w:r w:rsidRPr="006F7099">
        <w:rPr>
          <w:rFonts w:asciiTheme="majorBidi" w:hAnsiTheme="majorBidi" w:cstheme="majorBidi"/>
          <w:szCs w:val="24"/>
        </w:rPr>
        <w:t xml:space="preserve">õigus nõuda </w:t>
      </w:r>
      <w:r>
        <w:rPr>
          <w:rFonts w:asciiTheme="majorBidi" w:hAnsiTheme="majorBidi" w:cstheme="majorBidi"/>
          <w:szCs w:val="24"/>
        </w:rPr>
        <w:t>juhi</w:t>
      </w:r>
      <w:r w:rsidRPr="006F7099">
        <w:rPr>
          <w:rFonts w:asciiTheme="majorBidi" w:hAnsiTheme="majorBidi" w:cstheme="majorBidi"/>
          <w:szCs w:val="24"/>
        </w:rPr>
        <w:t xml:space="preserve"> tagasikutsumist kohtu kaudu</w:t>
      </w:r>
      <w:r w:rsidRPr="000536A7">
        <w:rPr>
          <w:rFonts w:asciiTheme="majorBidi" w:hAnsiTheme="majorBidi" w:cstheme="majorBidi"/>
          <w:szCs w:val="24"/>
        </w:rPr>
        <w:t xml:space="preserve">. Seejuures tuleb ka märkida, et siinkohal kohaldub FIS § 55 lõige 7, mille kohaselt kui Finantsinspektsioon teeb </w:t>
      </w:r>
      <w:r w:rsidRPr="000536A7">
        <w:rPr>
          <w:rFonts w:asciiTheme="majorBidi" w:hAnsiTheme="majorBidi" w:cstheme="majorBidi"/>
          <w:szCs w:val="24"/>
          <w:shd w:val="clear" w:color="auto" w:fill="FFFFFF"/>
        </w:rPr>
        <w:t>ettekirjutuse isiku tagasikutsumiseks, siis peatuvad isiku ametiseisundist tulenevad õigused ja kohustused finantsjärelevalve subjekti juhtorganis alates ettekirjutuse teatavaks tegemisest või kättetoimetamisest.</w:t>
      </w:r>
    </w:p>
    <w:p w14:paraId="1262CAF4" w14:textId="77777777" w:rsidR="004B5BBE" w:rsidRDefault="004B5BBE" w:rsidP="00DF3708">
      <w:pPr>
        <w:spacing w:after="0" w:line="240" w:lineRule="auto"/>
        <w:jc w:val="both"/>
        <w:rPr>
          <w:rFonts w:asciiTheme="majorBidi" w:hAnsiTheme="majorBidi" w:cstheme="majorBidi"/>
          <w:szCs w:val="24"/>
        </w:rPr>
      </w:pPr>
    </w:p>
    <w:p w14:paraId="7A4B85FD" w14:textId="6921CA4F" w:rsidR="00487ED4" w:rsidRPr="00487ED4" w:rsidRDefault="00487ED4" w:rsidP="00DF3708">
      <w:pPr>
        <w:spacing w:after="0" w:line="240" w:lineRule="auto"/>
        <w:jc w:val="both"/>
        <w:rPr>
          <w:rFonts w:asciiTheme="majorBidi" w:hAnsiTheme="majorBidi" w:cstheme="majorBidi"/>
          <w:szCs w:val="24"/>
        </w:rPr>
      </w:pPr>
      <w:r w:rsidRPr="00487ED4">
        <w:rPr>
          <w:rFonts w:asciiTheme="majorBidi" w:hAnsiTheme="majorBidi" w:cstheme="majorBidi"/>
          <w:b/>
          <w:bCs/>
          <w:szCs w:val="24"/>
        </w:rPr>
        <w:t>Paragrahv 32 –</w:t>
      </w:r>
      <w:r>
        <w:rPr>
          <w:rFonts w:asciiTheme="majorBidi" w:hAnsiTheme="majorBidi" w:cstheme="majorBidi"/>
          <w:szCs w:val="24"/>
        </w:rPr>
        <w:t xml:space="preserve"> </w:t>
      </w:r>
      <w:r w:rsidRPr="00B20A47">
        <w:rPr>
          <w:rFonts w:asciiTheme="majorBidi" w:hAnsiTheme="majorBidi" w:cstheme="majorBidi"/>
          <w:b/>
          <w:bCs/>
          <w:szCs w:val="24"/>
        </w:rPr>
        <w:t>Andmekaitsespetsialisti määramine</w:t>
      </w:r>
    </w:p>
    <w:p w14:paraId="3E603D10" w14:textId="45DC8150" w:rsidR="00487ED4" w:rsidRDefault="00487ED4" w:rsidP="00DF3708">
      <w:pPr>
        <w:spacing w:after="0" w:line="240" w:lineRule="auto"/>
        <w:jc w:val="both"/>
        <w:rPr>
          <w:rFonts w:asciiTheme="majorBidi" w:hAnsiTheme="majorBidi" w:cstheme="majorBidi"/>
          <w:szCs w:val="24"/>
        </w:rPr>
      </w:pPr>
      <w:r>
        <w:rPr>
          <w:rFonts w:asciiTheme="majorBidi" w:hAnsiTheme="majorBidi" w:cstheme="majorBidi"/>
          <w:szCs w:val="24"/>
        </w:rPr>
        <w:t>Säte kohustab registripidajat määrama</w:t>
      </w:r>
      <w:r w:rsidRPr="00850BB9">
        <w:rPr>
          <w:rFonts w:asciiTheme="majorBidi" w:hAnsiTheme="majorBidi" w:cstheme="majorBidi"/>
          <w:szCs w:val="24"/>
        </w:rPr>
        <w:t xml:space="preserve"> andmekaitsespetsialisti.</w:t>
      </w:r>
    </w:p>
    <w:p w14:paraId="5B1A8A00" w14:textId="77777777" w:rsidR="00487ED4" w:rsidRDefault="00487ED4" w:rsidP="00DF3708">
      <w:pPr>
        <w:spacing w:after="0" w:line="240" w:lineRule="auto"/>
        <w:jc w:val="both"/>
        <w:rPr>
          <w:rFonts w:asciiTheme="majorBidi" w:hAnsiTheme="majorBidi" w:cstheme="majorBidi"/>
          <w:szCs w:val="24"/>
        </w:rPr>
      </w:pPr>
    </w:p>
    <w:p w14:paraId="16BDF177" w14:textId="77777777" w:rsidR="00141027" w:rsidRDefault="00487ED4" w:rsidP="00DF3708">
      <w:pPr>
        <w:spacing w:after="0" w:line="240" w:lineRule="auto"/>
        <w:jc w:val="both"/>
        <w:rPr>
          <w:rFonts w:asciiTheme="majorBidi" w:hAnsiTheme="majorBidi" w:cstheme="majorBidi"/>
          <w:szCs w:val="24"/>
        </w:rPr>
      </w:pPr>
      <w:r>
        <w:rPr>
          <w:rFonts w:asciiTheme="majorBidi" w:hAnsiTheme="majorBidi" w:cstheme="majorBidi"/>
          <w:szCs w:val="24"/>
        </w:rPr>
        <w:t>IKÜM</w:t>
      </w:r>
      <w:r w:rsidR="00141027">
        <w:rPr>
          <w:rFonts w:asciiTheme="majorBidi" w:hAnsiTheme="majorBidi" w:cstheme="majorBidi"/>
          <w:szCs w:val="24"/>
        </w:rPr>
        <w:t xml:space="preserve"> loetleb kolm juhtu, mil andmekaitsespetsialisti määramine on kohustuslik. Nendeks on:</w:t>
      </w:r>
    </w:p>
    <w:p w14:paraId="5A742F4C" w14:textId="18FFFDAE" w:rsidR="00141027" w:rsidRDefault="00141027" w:rsidP="00DF3708">
      <w:pPr>
        <w:spacing w:after="0" w:line="240" w:lineRule="auto"/>
        <w:jc w:val="both"/>
      </w:pPr>
      <w:r>
        <w:t xml:space="preserve">a) isikuandmeid töötleb avaliku sektori asutus või organ (välja arvatud oma õigust mõistvat funktsiooni täitvad kohtud); </w:t>
      </w:r>
    </w:p>
    <w:p w14:paraId="6ACEC776" w14:textId="77777777" w:rsidR="00141027" w:rsidRDefault="00141027" w:rsidP="00DF3708">
      <w:pPr>
        <w:spacing w:after="0" w:line="240" w:lineRule="auto"/>
        <w:jc w:val="both"/>
      </w:pPr>
      <w:r>
        <w:t xml:space="preserve">b) vastutava töötleja või volitatud töötleja põhitegevuse moodustavad isikuandmete töötlemise toimingud, mille laad, ulatus ja/või eesmärk tingivad ulatusliku andmesubjektide korrapärase ja süstemaatilise jälgimise, või </w:t>
      </w:r>
    </w:p>
    <w:p w14:paraId="0E068153" w14:textId="2EB55407" w:rsidR="00487ED4" w:rsidRDefault="00141027" w:rsidP="00DF3708">
      <w:pPr>
        <w:spacing w:after="0" w:line="240" w:lineRule="auto"/>
        <w:jc w:val="both"/>
      </w:pPr>
      <w:r>
        <w:t>c) vastutava töötleja või volitatud töötleja põhitegevuse moodustab artiklis 9 osutatud andmete eriliikide ja artiklis 10 osutatud süüteoasjades süüdimõistvate kohtuotsuste ja süütegudega seotud isikuandmete ulatuslik töötlemine (art 37 lg 1 punktid a–c).</w:t>
      </w:r>
    </w:p>
    <w:p w14:paraId="1E6FE1B2" w14:textId="77777777" w:rsidR="00141027" w:rsidRDefault="00141027" w:rsidP="00DF3708">
      <w:pPr>
        <w:spacing w:after="0" w:line="240" w:lineRule="auto"/>
        <w:jc w:val="both"/>
      </w:pPr>
    </w:p>
    <w:p w14:paraId="71356BAE" w14:textId="2FF3AB6F" w:rsidR="00141027" w:rsidRDefault="00141027" w:rsidP="00DF3708">
      <w:pPr>
        <w:spacing w:after="0" w:line="240" w:lineRule="auto"/>
        <w:jc w:val="both"/>
      </w:pPr>
      <w:r>
        <w:t xml:space="preserve">Registripidaja kontekstis on asjassepuutuvaks punkt </w:t>
      </w:r>
      <w:proofErr w:type="spellStart"/>
      <w:r>
        <w:t>b.</w:t>
      </w:r>
      <w:proofErr w:type="spellEnd"/>
      <w:r>
        <w:t xml:space="preserve"> Registripidaja töötleb oma tegevuse käigus tundliku iseloomuga andmeid inimese finantskohustuste kohta, töödeldavate andmete hulk on märkimisväärne ning andmeid töödeldakse süsteemselt. Et vältida andmekaitsespetsialisti määramise kohustuse olemasolu </w:t>
      </w:r>
      <w:proofErr w:type="spellStart"/>
      <w:r>
        <w:t>mitmetitõlgendatavust</w:t>
      </w:r>
      <w:proofErr w:type="spellEnd"/>
      <w:r>
        <w:t>, sätestatakse eelnõuga registripidajale selgesõnaline kohustus andmekaitsespetsialist määrata</w:t>
      </w:r>
      <w:r w:rsidR="00CB68AB">
        <w:t>.</w:t>
      </w:r>
    </w:p>
    <w:p w14:paraId="2E7DC0C9" w14:textId="77777777" w:rsidR="00141027" w:rsidRDefault="00141027" w:rsidP="00DF3708">
      <w:pPr>
        <w:spacing w:after="0" w:line="240" w:lineRule="auto"/>
        <w:jc w:val="both"/>
        <w:rPr>
          <w:rFonts w:asciiTheme="majorBidi" w:hAnsiTheme="majorBidi" w:cstheme="majorBidi"/>
          <w:szCs w:val="24"/>
        </w:rPr>
      </w:pPr>
    </w:p>
    <w:p w14:paraId="4667ED52" w14:textId="6E1C8913" w:rsidR="00CB68AB" w:rsidRPr="004B5BBE" w:rsidRDefault="00CB68AB" w:rsidP="00DF3708">
      <w:pPr>
        <w:spacing w:after="0" w:line="240" w:lineRule="auto"/>
        <w:jc w:val="both"/>
        <w:rPr>
          <w:rFonts w:asciiTheme="majorBidi" w:hAnsiTheme="majorBidi" w:cstheme="majorBidi"/>
          <w:szCs w:val="24"/>
        </w:rPr>
      </w:pPr>
      <w:r w:rsidRPr="00CB68AB">
        <w:rPr>
          <w:rFonts w:asciiTheme="majorBidi" w:hAnsiTheme="majorBidi" w:cstheme="majorBidi"/>
          <w:b/>
          <w:bCs/>
          <w:szCs w:val="24"/>
        </w:rPr>
        <w:t>§ 33 –</w:t>
      </w:r>
      <w:r>
        <w:rPr>
          <w:rFonts w:asciiTheme="majorBidi" w:hAnsiTheme="majorBidi" w:cstheme="majorBidi"/>
          <w:szCs w:val="24"/>
        </w:rPr>
        <w:t xml:space="preserve"> </w:t>
      </w:r>
      <w:proofErr w:type="spellStart"/>
      <w:r>
        <w:rPr>
          <w:rFonts w:asciiTheme="majorBidi" w:hAnsiTheme="majorBidi" w:cstheme="majorBidi"/>
          <w:szCs w:val="24"/>
        </w:rPr>
        <w:t>s</w:t>
      </w:r>
      <w:r w:rsidRPr="00E1732A">
        <w:rPr>
          <w:rFonts w:asciiTheme="majorBidi" w:hAnsiTheme="majorBidi" w:cstheme="majorBidi"/>
          <w:b/>
          <w:bCs/>
          <w:szCs w:val="24"/>
        </w:rPr>
        <w:t>ise</w:t>
      </w:r>
      <w:proofErr w:type="spellEnd"/>
      <w:r w:rsidRPr="00E1732A">
        <w:rPr>
          <w:rFonts w:asciiTheme="majorBidi" w:hAnsiTheme="majorBidi" w:cstheme="majorBidi"/>
          <w:b/>
          <w:bCs/>
          <w:szCs w:val="24"/>
        </w:rPr>
        <w:t>-eeskirjad</w:t>
      </w:r>
    </w:p>
    <w:p w14:paraId="6EBB5C83" w14:textId="77777777" w:rsidR="00CB68AB" w:rsidRDefault="00CB68AB" w:rsidP="00DF3708">
      <w:pPr>
        <w:spacing w:after="0" w:line="240" w:lineRule="auto"/>
        <w:jc w:val="both"/>
        <w:rPr>
          <w:rFonts w:asciiTheme="majorBidi" w:hAnsiTheme="majorBidi" w:cstheme="majorBidi"/>
          <w:szCs w:val="24"/>
          <w:shd w:val="clear" w:color="auto" w:fill="FFFFFF"/>
        </w:rPr>
      </w:pPr>
      <w:r>
        <w:rPr>
          <w:rFonts w:asciiTheme="majorBidi" w:hAnsiTheme="majorBidi" w:cstheme="majorBidi"/>
          <w:szCs w:val="24"/>
          <w:shd w:val="clear" w:color="auto" w:fill="FFFFFF"/>
        </w:rPr>
        <w:t xml:space="preserve">Paragrahv </w:t>
      </w:r>
      <w:r w:rsidRPr="000536A7">
        <w:rPr>
          <w:rFonts w:asciiTheme="majorBidi" w:hAnsiTheme="majorBidi" w:cstheme="majorBidi"/>
          <w:szCs w:val="24"/>
          <w:shd w:val="clear" w:color="auto" w:fill="FFFFFF"/>
        </w:rPr>
        <w:t xml:space="preserve">sätestab nõuded </w:t>
      </w:r>
      <w:r>
        <w:rPr>
          <w:rFonts w:asciiTheme="majorBidi" w:hAnsiTheme="majorBidi" w:cstheme="majorBidi"/>
          <w:szCs w:val="24"/>
          <w:shd w:val="clear" w:color="auto" w:fill="FFFFFF"/>
        </w:rPr>
        <w:t>registripidaja</w:t>
      </w:r>
      <w:r w:rsidRPr="000536A7">
        <w:rPr>
          <w:rFonts w:asciiTheme="majorBidi" w:hAnsiTheme="majorBidi" w:cstheme="majorBidi"/>
          <w:szCs w:val="24"/>
          <w:shd w:val="clear" w:color="auto" w:fill="FFFFFF"/>
        </w:rPr>
        <w:t xml:space="preserve"> </w:t>
      </w:r>
      <w:proofErr w:type="spellStart"/>
      <w:r w:rsidRPr="000536A7">
        <w:rPr>
          <w:rFonts w:asciiTheme="majorBidi" w:hAnsiTheme="majorBidi" w:cstheme="majorBidi"/>
          <w:szCs w:val="24"/>
          <w:shd w:val="clear" w:color="auto" w:fill="FFFFFF"/>
        </w:rPr>
        <w:t>sise</w:t>
      </w:r>
      <w:proofErr w:type="spellEnd"/>
      <w:r w:rsidRPr="000536A7">
        <w:rPr>
          <w:rFonts w:asciiTheme="majorBidi" w:hAnsiTheme="majorBidi" w:cstheme="majorBidi"/>
          <w:szCs w:val="24"/>
          <w:shd w:val="clear" w:color="auto" w:fill="FFFFFF"/>
        </w:rPr>
        <w:t xml:space="preserve">-eeskirjadele. </w:t>
      </w:r>
    </w:p>
    <w:p w14:paraId="33A890E0" w14:textId="77777777" w:rsidR="00CB68AB" w:rsidRDefault="00CB68AB" w:rsidP="00DF3708">
      <w:pPr>
        <w:spacing w:after="0" w:line="240" w:lineRule="auto"/>
        <w:jc w:val="both"/>
        <w:rPr>
          <w:rFonts w:asciiTheme="majorBidi" w:hAnsiTheme="majorBidi" w:cstheme="majorBidi"/>
          <w:szCs w:val="24"/>
          <w:shd w:val="clear" w:color="auto" w:fill="FFFFFF"/>
        </w:rPr>
      </w:pPr>
    </w:p>
    <w:p w14:paraId="56B0DF37" w14:textId="24D8FE82" w:rsidR="00CB68AB" w:rsidRPr="000536A7" w:rsidRDefault="00CB68AB" w:rsidP="00DF3708">
      <w:pPr>
        <w:spacing w:after="0" w:line="240" w:lineRule="auto"/>
        <w:jc w:val="both"/>
        <w:rPr>
          <w:rFonts w:asciiTheme="majorBidi" w:hAnsiTheme="majorBidi" w:cstheme="majorBidi"/>
          <w:szCs w:val="24"/>
        </w:rPr>
      </w:pPr>
      <w:r w:rsidRPr="000536A7">
        <w:rPr>
          <w:rFonts w:asciiTheme="majorBidi" w:hAnsiTheme="majorBidi" w:cstheme="majorBidi"/>
          <w:szCs w:val="24"/>
          <w:shd w:val="clear" w:color="auto" w:fill="FFFFFF"/>
        </w:rPr>
        <w:t xml:space="preserve">Sise-eeskiri on peamine dokument, millega kehtestatakse ja ka rakendatakse </w:t>
      </w:r>
      <w:r>
        <w:rPr>
          <w:rFonts w:asciiTheme="majorBidi" w:hAnsiTheme="majorBidi" w:cstheme="majorBidi"/>
          <w:szCs w:val="24"/>
          <w:shd w:val="clear" w:color="auto" w:fill="FFFFFF"/>
        </w:rPr>
        <w:t>registripidaja</w:t>
      </w:r>
      <w:r w:rsidRPr="000536A7">
        <w:rPr>
          <w:rFonts w:asciiTheme="majorBidi" w:hAnsiTheme="majorBidi" w:cstheme="majorBidi"/>
          <w:szCs w:val="24"/>
          <w:shd w:val="clear" w:color="auto" w:fill="FFFFFF"/>
        </w:rPr>
        <w:t xml:space="preserve"> </w:t>
      </w:r>
      <w:r w:rsidRPr="000536A7">
        <w:rPr>
          <w:rFonts w:asciiTheme="majorBidi" w:hAnsiTheme="majorBidi" w:cstheme="majorBidi"/>
          <w:szCs w:val="24"/>
        </w:rPr>
        <w:t xml:space="preserve">ning tema juhtide ja töötajate tegevust reguleerivad protseduurireeglid, mis tagavad </w:t>
      </w:r>
      <w:r>
        <w:rPr>
          <w:rFonts w:asciiTheme="majorBidi" w:hAnsiTheme="majorBidi" w:cstheme="majorBidi"/>
          <w:szCs w:val="24"/>
          <w:shd w:val="clear" w:color="auto" w:fill="FFFFFF"/>
        </w:rPr>
        <w:t>registripidaja</w:t>
      </w:r>
      <w:r w:rsidRPr="000536A7">
        <w:rPr>
          <w:rFonts w:asciiTheme="majorBidi" w:hAnsiTheme="majorBidi" w:cstheme="majorBidi"/>
          <w:szCs w:val="24"/>
          <w:shd w:val="clear" w:color="auto" w:fill="FFFFFF"/>
        </w:rPr>
        <w:t xml:space="preserve"> </w:t>
      </w:r>
      <w:r w:rsidRPr="000536A7">
        <w:rPr>
          <w:rFonts w:asciiTheme="majorBidi" w:hAnsiTheme="majorBidi" w:cstheme="majorBidi"/>
          <w:szCs w:val="24"/>
        </w:rPr>
        <w:t xml:space="preserve">tegevust reguleerivate õigusaktide ja </w:t>
      </w:r>
      <w:r>
        <w:rPr>
          <w:rFonts w:asciiTheme="majorBidi" w:hAnsiTheme="majorBidi" w:cstheme="majorBidi"/>
          <w:szCs w:val="24"/>
          <w:shd w:val="clear" w:color="auto" w:fill="FFFFFF"/>
        </w:rPr>
        <w:t>registripidaja</w:t>
      </w:r>
      <w:r w:rsidRPr="000536A7">
        <w:rPr>
          <w:rFonts w:asciiTheme="majorBidi" w:hAnsiTheme="majorBidi" w:cstheme="majorBidi"/>
          <w:szCs w:val="24"/>
          <w:shd w:val="clear" w:color="auto" w:fill="FFFFFF"/>
        </w:rPr>
        <w:t xml:space="preserve"> </w:t>
      </w:r>
      <w:r w:rsidRPr="000536A7">
        <w:rPr>
          <w:rFonts w:asciiTheme="majorBidi" w:hAnsiTheme="majorBidi" w:cstheme="majorBidi"/>
          <w:szCs w:val="24"/>
        </w:rPr>
        <w:t>juhtide otsuste täitmise, samuti teenuste õigus- ja korrapärase osutamise. Sise-eeskirja kinnitab juhatus otsusega (</w:t>
      </w:r>
      <w:r w:rsidRPr="000536A7">
        <w:rPr>
          <w:rFonts w:asciiTheme="majorBidi" w:hAnsiTheme="majorBidi" w:cstheme="majorBidi"/>
          <w:b/>
          <w:bCs/>
          <w:szCs w:val="24"/>
        </w:rPr>
        <w:t>lõige 1</w:t>
      </w:r>
      <w:r w:rsidRPr="000536A7">
        <w:rPr>
          <w:rFonts w:asciiTheme="majorBidi" w:hAnsiTheme="majorBidi" w:cstheme="majorBidi"/>
          <w:szCs w:val="24"/>
        </w:rPr>
        <w:t xml:space="preserve">). </w:t>
      </w:r>
    </w:p>
    <w:p w14:paraId="50F89917" w14:textId="77777777" w:rsidR="00CB68AB" w:rsidRDefault="00CB68AB" w:rsidP="00DF3708">
      <w:pPr>
        <w:spacing w:after="0" w:line="240" w:lineRule="auto"/>
        <w:jc w:val="both"/>
        <w:rPr>
          <w:rFonts w:asciiTheme="majorBidi" w:hAnsiTheme="majorBidi" w:cstheme="majorBidi"/>
          <w:b/>
          <w:bCs/>
          <w:szCs w:val="24"/>
        </w:rPr>
      </w:pPr>
    </w:p>
    <w:p w14:paraId="5A702635" w14:textId="3CDE3AA3" w:rsidR="00CB68AB" w:rsidRPr="000536A7" w:rsidRDefault="00CB68AB" w:rsidP="00DF3708">
      <w:pPr>
        <w:spacing w:after="0" w:line="240" w:lineRule="auto"/>
        <w:jc w:val="both"/>
        <w:rPr>
          <w:rFonts w:asciiTheme="majorBidi" w:hAnsiTheme="majorBidi" w:cstheme="majorBidi"/>
          <w:bCs/>
          <w:szCs w:val="24"/>
        </w:rPr>
      </w:pPr>
      <w:r w:rsidRPr="000536A7">
        <w:rPr>
          <w:rFonts w:asciiTheme="majorBidi" w:hAnsiTheme="majorBidi" w:cstheme="majorBidi"/>
          <w:b/>
          <w:bCs/>
          <w:szCs w:val="24"/>
        </w:rPr>
        <w:t>Lõike 2</w:t>
      </w:r>
      <w:r w:rsidRPr="000536A7">
        <w:rPr>
          <w:rFonts w:asciiTheme="majorBidi" w:hAnsiTheme="majorBidi" w:cstheme="majorBidi"/>
          <w:szCs w:val="24"/>
        </w:rPr>
        <w:t xml:space="preserve"> kohaselt tuleb </w:t>
      </w:r>
      <w:r>
        <w:rPr>
          <w:rFonts w:asciiTheme="majorBidi" w:hAnsiTheme="majorBidi" w:cstheme="majorBidi"/>
          <w:szCs w:val="24"/>
          <w:shd w:val="clear" w:color="auto" w:fill="FFFFFF"/>
        </w:rPr>
        <w:t>registripidajal</w:t>
      </w:r>
      <w:r w:rsidRPr="000536A7">
        <w:rPr>
          <w:rFonts w:asciiTheme="majorBidi" w:hAnsiTheme="majorBidi" w:cstheme="majorBidi"/>
          <w:szCs w:val="24"/>
          <w:shd w:val="clear" w:color="auto" w:fill="FFFFFF"/>
        </w:rPr>
        <w:t xml:space="preserve"> </w:t>
      </w:r>
      <w:r w:rsidRPr="000536A7">
        <w:rPr>
          <w:rFonts w:asciiTheme="majorBidi" w:hAnsiTheme="majorBidi" w:cstheme="majorBidi"/>
          <w:szCs w:val="24"/>
        </w:rPr>
        <w:t xml:space="preserve">määrata </w:t>
      </w:r>
      <w:proofErr w:type="spellStart"/>
      <w:r w:rsidRPr="000536A7">
        <w:rPr>
          <w:rFonts w:asciiTheme="majorBidi" w:hAnsiTheme="majorBidi" w:cstheme="majorBidi"/>
          <w:szCs w:val="24"/>
        </w:rPr>
        <w:t>sise</w:t>
      </w:r>
      <w:proofErr w:type="spellEnd"/>
      <w:r w:rsidRPr="000536A7">
        <w:rPr>
          <w:rFonts w:asciiTheme="majorBidi" w:hAnsiTheme="majorBidi" w:cstheme="majorBidi"/>
          <w:szCs w:val="24"/>
        </w:rPr>
        <w:t xml:space="preserve">-eeskirjades kindlaks juhtide ja töötajate teadmiste, oskuste ja kogemuste tase, mis on vajalik </w:t>
      </w:r>
      <w:r>
        <w:rPr>
          <w:rFonts w:asciiTheme="majorBidi" w:hAnsiTheme="majorBidi" w:cstheme="majorBidi"/>
          <w:szCs w:val="24"/>
          <w:shd w:val="clear" w:color="auto" w:fill="FFFFFF"/>
        </w:rPr>
        <w:t>registripidaja</w:t>
      </w:r>
      <w:r w:rsidRPr="000536A7">
        <w:rPr>
          <w:rFonts w:asciiTheme="majorBidi" w:hAnsiTheme="majorBidi" w:cstheme="majorBidi"/>
          <w:szCs w:val="24"/>
          <w:shd w:val="clear" w:color="auto" w:fill="FFFFFF"/>
        </w:rPr>
        <w:t xml:space="preserve"> </w:t>
      </w:r>
      <w:r w:rsidRPr="000536A7">
        <w:rPr>
          <w:rFonts w:asciiTheme="majorBidi" w:hAnsiTheme="majorBidi" w:cstheme="majorBidi"/>
          <w:szCs w:val="24"/>
        </w:rPr>
        <w:t xml:space="preserve">organisatsioonis ameti- või töökohtadel ülesannete täitmiseks. Teadmiste ja pädevuse taseme määramisel arvestatakse ameti- või töökohaga seotud ülesannete täitmiseks vajalikku kvalifikatsiooni ja ametialast kogemust. Seega </w:t>
      </w:r>
      <w:r w:rsidRPr="000536A7">
        <w:rPr>
          <w:rFonts w:asciiTheme="majorBidi" w:hAnsiTheme="majorBidi" w:cstheme="majorBidi"/>
          <w:bCs/>
          <w:szCs w:val="24"/>
        </w:rPr>
        <w:t xml:space="preserve">on lubatud, et </w:t>
      </w:r>
      <w:r>
        <w:rPr>
          <w:rFonts w:asciiTheme="majorBidi" w:hAnsiTheme="majorBidi" w:cstheme="majorBidi"/>
          <w:szCs w:val="24"/>
          <w:shd w:val="clear" w:color="auto" w:fill="FFFFFF"/>
        </w:rPr>
        <w:t>registripidaja</w:t>
      </w:r>
      <w:r w:rsidRPr="000536A7">
        <w:rPr>
          <w:rFonts w:asciiTheme="majorBidi" w:hAnsiTheme="majorBidi" w:cstheme="majorBidi"/>
          <w:szCs w:val="24"/>
          <w:shd w:val="clear" w:color="auto" w:fill="FFFFFF"/>
        </w:rPr>
        <w:t xml:space="preserve"> </w:t>
      </w:r>
      <w:r w:rsidRPr="000536A7">
        <w:rPr>
          <w:rFonts w:asciiTheme="majorBidi" w:hAnsiTheme="majorBidi" w:cstheme="majorBidi"/>
          <w:bCs/>
          <w:szCs w:val="24"/>
        </w:rPr>
        <w:t>kehtestab erinevad teadmiste ja pädevuse miinimumnõuded vastavalt sellele, milliste teenuste või protsessidega seotud ollakse.</w:t>
      </w:r>
    </w:p>
    <w:p w14:paraId="57F70E27" w14:textId="77777777" w:rsidR="00CB68AB" w:rsidRDefault="00CB68AB" w:rsidP="00DF3708">
      <w:pPr>
        <w:spacing w:after="0" w:line="240" w:lineRule="auto"/>
        <w:jc w:val="both"/>
        <w:rPr>
          <w:rFonts w:asciiTheme="majorBidi" w:hAnsiTheme="majorBidi" w:cstheme="majorBidi"/>
          <w:b/>
          <w:szCs w:val="24"/>
        </w:rPr>
      </w:pPr>
    </w:p>
    <w:p w14:paraId="1B76A84E" w14:textId="6F4F7F05" w:rsidR="00CB68AB" w:rsidRPr="00CB68AB" w:rsidRDefault="00CB68AB" w:rsidP="00DF3708">
      <w:pPr>
        <w:spacing w:after="0" w:line="240" w:lineRule="auto"/>
        <w:jc w:val="both"/>
        <w:rPr>
          <w:rFonts w:asciiTheme="majorBidi" w:hAnsiTheme="majorBidi" w:cstheme="majorBidi"/>
          <w:bCs/>
          <w:szCs w:val="24"/>
        </w:rPr>
      </w:pPr>
      <w:r w:rsidRPr="000536A7">
        <w:rPr>
          <w:rFonts w:asciiTheme="majorBidi" w:hAnsiTheme="majorBidi" w:cstheme="majorBidi"/>
          <w:b/>
          <w:szCs w:val="24"/>
        </w:rPr>
        <w:t>Lõikest 3</w:t>
      </w:r>
      <w:r w:rsidRPr="000536A7">
        <w:rPr>
          <w:rFonts w:asciiTheme="majorBidi" w:hAnsiTheme="majorBidi" w:cstheme="majorBidi"/>
          <w:bCs/>
          <w:szCs w:val="24"/>
        </w:rPr>
        <w:t xml:space="preserve"> tuleneb </w:t>
      </w:r>
      <w:r>
        <w:rPr>
          <w:rFonts w:asciiTheme="majorBidi" w:hAnsiTheme="majorBidi" w:cstheme="majorBidi"/>
          <w:szCs w:val="24"/>
          <w:shd w:val="clear" w:color="auto" w:fill="FFFFFF"/>
        </w:rPr>
        <w:t>registripidaja</w:t>
      </w:r>
      <w:r w:rsidRPr="000536A7">
        <w:rPr>
          <w:rFonts w:asciiTheme="majorBidi" w:hAnsiTheme="majorBidi" w:cstheme="majorBidi"/>
          <w:szCs w:val="24"/>
          <w:shd w:val="clear" w:color="auto" w:fill="FFFFFF"/>
        </w:rPr>
        <w:t xml:space="preserve"> </w:t>
      </w:r>
      <w:r w:rsidRPr="000536A7">
        <w:rPr>
          <w:rFonts w:asciiTheme="majorBidi" w:hAnsiTheme="majorBidi" w:cstheme="majorBidi"/>
          <w:bCs/>
          <w:szCs w:val="24"/>
        </w:rPr>
        <w:t>juhatusele kohustus kehtestada asjakohane kord ja</w:t>
      </w:r>
      <w:r>
        <w:rPr>
          <w:rFonts w:asciiTheme="majorBidi" w:hAnsiTheme="majorBidi" w:cstheme="majorBidi"/>
          <w:bCs/>
          <w:szCs w:val="24"/>
        </w:rPr>
        <w:t xml:space="preserve"> </w:t>
      </w:r>
      <w:r w:rsidRPr="000536A7">
        <w:rPr>
          <w:rFonts w:asciiTheme="majorBidi" w:hAnsiTheme="majorBidi" w:cstheme="majorBidi"/>
          <w:bCs/>
          <w:szCs w:val="24"/>
        </w:rPr>
        <w:t xml:space="preserve">menetlused, et </w:t>
      </w:r>
      <w:r w:rsidRPr="000536A7">
        <w:rPr>
          <w:rFonts w:asciiTheme="majorBidi" w:hAnsiTheme="majorBidi" w:cstheme="majorBidi"/>
          <w:szCs w:val="24"/>
        </w:rPr>
        <w:t>tagada tõhus ja usaldusväärne juhtimine, sealhulgas ülesannete lahusus, talitluspidevus ja huvide konfliktide vältimine. Lisaks peab juhatus teostama järelevalvet nende rakendamise üle, tehes seda turu usaldusväärsust toetaval viisil.</w:t>
      </w:r>
    </w:p>
    <w:p w14:paraId="4C72D9E9" w14:textId="77777777" w:rsidR="004F3B20" w:rsidRDefault="004F3B20" w:rsidP="00DF3708">
      <w:pPr>
        <w:spacing w:after="0" w:line="240" w:lineRule="auto"/>
        <w:jc w:val="both"/>
        <w:rPr>
          <w:rFonts w:asciiTheme="majorBidi" w:hAnsiTheme="majorBidi" w:cstheme="majorBidi"/>
          <w:b/>
          <w:bCs/>
          <w:szCs w:val="24"/>
        </w:rPr>
      </w:pPr>
    </w:p>
    <w:p w14:paraId="026C930B" w14:textId="77777777" w:rsidR="004F3B20" w:rsidRDefault="00CB68AB"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Lõige 4</w:t>
      </w:r>
      <w:r w:rsidRPr="000536A7">
        <w:rPr>
          <w:rFonts w:asciiTheme="majorBidi" w:hAnsiTheme="majorBidi" w:cstheme="majorBidi"/>
          <w:szCs w:val="24"/>
        </w:rPr>
        <w:t xml:space="preserve"> </w:t>
      </w:r>
      <w:r w:rsidR="004F3B20">
        <w:rPr>
          <w:rFonts w:asciiTheme="majorBidi" w:hAnsiTheme="majorBidi" w:cstheme="majorBidi"/>
          <w:szCs w:val="24"/>
        </w:rPr>
        <w:t>loetleb</w:t>
      </w:r>
      <w:r w:rsidRPr="000536A7">
        <w:rPr>
          <w:rFonts w:asciiTheme="majorBidi" w:hAnsiTheme="majorBidi" w:cstheme="majorBidi"/>
          <w:szCs w:val="24"/>
        </w:rPr>
        <w:t xml:space="preserve"> juhised ja korrad, mis peavad sisalduma </w:t>
      </w:r>
      <w:proofErr w:type="spellStart"/>
      <w:r w:rsidRPr="000536A7">
        <w:rPr>
          <w:rFonts w:asciiTheme="majorBidi" w:hAnsiTheme="majorBidi" w:cstheme="majorBidi"/>
          <w:szCs w:val="24"/>
        </w:rPr>
        <w:t>sise</w:t>
      </w:r>
      <w:proofErr w:type="spellEnd"/>
      <w:r w:rsidRPr="000536A7">
        <w:rPr>
          <w:rFonts w:asciiTheme="majorBidi" w:hAnsiTheme="majorBidi" w:cstheme="majorBidi"/>
          <w:szCs w:val="24"/>
        </w:rPr>
        <w:t>-eeskirjas. Nende</w:t>
      </w:r>
      <w:r w:rsidR="004F3B20">
        <w:rPr>
          <w:rFonts w:asciiTheme="majorBidi" w:hAnsiTheme="majorBidi" w:cstheme="majorBidi"/>
          <w:szCs w:val="24"/>
        </w:rPr>
        <w:t>ks</w:t>
      </w:r>
      <w:r w:rsidRPr="000536A7">
        <w:rPr>
          <w:rFonts w:asciiTheme="majorBidi" w:hAnsiTheme="majorBidi" w:cstheme="majorBidi"/>
          <w:szCs w:val="24"/>
        </w:rPr>
        <w:t xml:space="preserve"> </w:t>
      </w:r>
      <w:r w:rsidR="004F3B20">
        <w:rPr>
          <w:rFonts w:asciiTheme="majorBidi" w:hAnsiTheme="majorBidi" w:cstheme="majorBidi"/>
          <w:szCs w:val="24"/>
        </w:rPr>
        <w:t>on</w:t>
      </w:r>
      <w:r w:rsidRPr="000536A7">
        <w:rPr>
          <w:rFonts w:asciiTheme="majorBidi" w:hAnsiTheme="majorBidi" w:cstheme="majorBidi"/>
          <w:szCs w:val="24"/>
        </w:rPr>
        <w:t xml:space="preserve">: </w:t>
      </w:r>
    </w:p>
    <w:p w14:paraId="1AF9F458" w14:textId="77777777" w:rsidR="00A450B7" w:rsidRPr="00E1732A" w:rsidRDefault="00A450B7" w:rsidP="00DF3708">
      <w:pPr>
        <w:pStyle w:val="Normaallaadveeb"/>
        <w:shd w:val="clear" w:color="auto" w:fill="FFFFFF"/>
        <w:spacing w:before="0" w:beforeAutospacing="0" w:after="0" w:afterAutospacing="0"/>
        <w:jc w:val="both"/>
        <w:rPr>
          <w:rFonts w:asciiTheme="majorBidi" w:hAnsiTheme="majorBidi" w:cstheme="majorBidi"/>
        </w:rPr>
      </w:pPr>
      <w:r w:rsidRPr="00E1732A">
        <w:rPr>
          <w:rFonts w:asciiTheme="majorBidi" w:hAnsiTheme="majorBidi" w:cstheme="majorBidi"/>
        </w:rPr>
        <w:t>1) asutusesisese teabe ja dokumentide liikumise kord, sealhulgas teabe esitamise ja edastamise nõuded;</w:t>
      </w:r>
    </w:p>
    <w:p w14:paraId="0DFAF955" w14:textId="4DF824DD" w:rsidR="00A450B7" w:rsidRPr="00E1732A" w:rsidRDefault="001E101B" w:rsidP="00DF3708">
      <w:pPr>
        <w:pStyle w:val="Normaallaadveeb"/>
        <w:shd w:val="clear" w:color="auto" w:fill="FFFFFF"/>
        <w:spacing w:before="0" w:beforeAutospacing="0" w:after="0" w:afterAutospacing="0"/>
        <w:jc w:val="both"/>
        <w:rPr>
          <w:rFonts w:asciiTheme="majorBidi" w:hAnsiTheme="majorBidi" w:cstheme="majorBidi"/>
        </w:rPr>
      </w:pPr>
      <w:r>
        <w:rPr>
          <w:rFonts w:asciiTheme="majorBidi" w:hAnsiTheme="majorBidi" w:cstheme="majorBidi"/>
        </w:rPr>
        <w:t>2</w:t>
      </w:r>
      <w:r w:rsidR="00A450B7" w:rsidRPr="00E1732A">
        <w:rPr>
          <w:rFonts w:asciiTheme="majorBidi" w:hAnsiTheme="majorBidi" w:cstheme="majorBidi"/>
        </w:rPr>
        <w:t>) töötajate töö- või ametiülesanded, alluvussuhted, aruandlusahelad,</w:t>
      </w:r>
      <w:r w:rsidR="00A450B7" w:rsidRPr="00175C79">
        <w:rPr>
          <w:rFonts w:asciiTheme="majorBidi" w:hAnsiTheme="majorBidi" w:cstheme="majorBidi"/>
        </w:rPr>
        <w:t xml:space="preserve"> </w:t>
      </w:r>
      <w:r w:rsidR="00A450B7" w:rsidRPr="00E1732A">
        <w:rPr>
          <w:rFonts w:asciiTheme="majorBidi" w:hAnsiTheme="majorBidi" w:cstheme="majorBidi"/>
        </w:rPr>
        <w:t xml:space="preserve">aruannete esitamise protseduur ja õiguste delegeerimine, sätestades funktsioonide lahususe </w:t>
      </w:r>
      <w:r w:rsidR="00A450B7">
        <w:rPr>
          <w:rFonts w:asciiTheme="majorBidi" w:hAnsiTheme="majorBidi" w:cstheme="majorBidi"/>
        </w:rPr>
        <w:t>registripidaja</w:t>
      </w:r>
      <w:r w:rsidR="00A450B7" w:rsidRPr="00E1732A">
        <w:rPr>
          <w:rFonts w:asciiTheme="majorBidi" w:hAnsiTheme="majorBidi" w:cstheme="majorBidi"/>
        </w:rPr>
        <w:t xml:space="preserve"> nimel kohustuste võtmisel, teenuste kajastamisel raamatupidamises ja aruannetes ning riskide hindamisel;</w:t>
      </w:r>
    </w:p>
    <w:p w14:paraId="703BE581" w14:textId="15D743F6" w:rsidR="00A450B7" w:rsidRPr="00E1732A" w:rsidRDefault="001E101B" w:rsidP="00DF3708">
      <w:pPr>
        <w:spacing w:after="0" w:line="240" w:lineRule="auto"/>
        <w:jc w:val="both"/>
        <w:rPr>
          <w:rFonts w:asciiTheme="majorBidi" w:hAnsiTheme="majorBidi" w:cstheme="majorBidi"/>
          <w:szCs w:val="24"/>
        </w:rPr>
      </w:pPr>
      <w:r>
        <w:rPr>
          <w:rFonts w:asciiTheme="majorBidi" w:hAnsiTheme="majorBidi" w:cstheme="majorBidi"/>
          <w:szCs w:val="24"/>
        </w:rPr>
        <w:t>3</w:t>
      </w:r>
      <w:r w:rsidR="00A450B7" w:rsidRPr="00E1732A">
        <w:rPr>
          <w:rFonts w:asciiTheme="majorBidi" w:hAnsiTheme="majorBidi" w:cstheme="majorBidi"/>
          <w:szCs w:val="24"/>
        </w:rPr>
        <w:t>) juhi sobivushindamise kord;</w:t>
      </w:r>
    </w:p>
    <w:p w14:paraId="44E07C7A" w14:textId="688D29AE" w:rsidR="00A450B7" w:rsidRPr="00E1732A" w:rsidRDefault="001E101B" w:rsidP="00DF3708">
      <w:pPr>
        <w:spacing w:after="0" w:line="240" w:lineRule="auto"/>
        <w:jc w:val="both"/>
        <w:rPr>
          <w:rFonts w:asciiTheme="majorBidi" w:hAnsiTheme="majorBidi" w:cstheme="majorBidi"/>
          <w:szCs w:val="24"/>
          <w:shd w:val="clear" w:color="auto" w:fill="FFFFFF"/>
        </w:rPr>
      </w:pPr>
      <w:r>
        <w:rPr>
          <w:rFonts w:asciiTheme="majorBidi" w:hAnsiTheme="majorBidi" w:cstheme="majorBidi"/>
          <w:szCs w:val="24"/>
        </w:rPr>
        <w:t>4</w:t>
      </w:r>
      <w:r w:rsidR="00A450B7" w:rsidRPr="00E1732A">
        <w:rPr>
          <w:rFonts w:asciiTheme="majorBidi" w:hAnsiTheme="majorBidi" w:cstheme="majorBidi"/>
          <w:szCs w:val="24"/>
        </w:rPr>
        <w:t>) huvide konfliktide maandamise ja vältimise kirjeldus ja tegevuskava ning maandamise meetme</w:t>
      </w:r>
      <w:r w:rsidR="00A450B7" w:rsidRPr="00E1732A">
        <w:rPr>
          <w:rFonts w:asciiTheme="majorBidi" w:hAnsiTheme="majorBidi" w:cstheme="majorBidi"/>
          <w:szCs w:val="24"/>
          <w:shd w:val="clear" w:color="auto" w:fill="FFFFFF"/>
        </w:rPr>
        <w:t>d;</w:t>
      </w:r>
    </w:p>
    <w:p w14:paraId="65954B16" w14:textId="2749AE11" w:rsidR="00A450B7" w:rsidRPr="00E1732A" w:rsidRDefault="001E101B" w:rsidP="00DF3708">
      <w:pPr>
        <w:spacing w:after="0" w:line="240" w:lineRule="auto"/>
        <w:jc w:val="both"/>
        <w:rPr>
          <w:rFonts w:asciiTheme="majorBidi" w:hAnsiTheme="majorBidi" w:cstheme="majorBidi"/>
          <w:szCs w:val="24"/>
        </w:rPr>
      </w:pPr>
      <w:r>
        <w:rPr>
          <w:rFonts w:asciiTheme="majorBidi" w:hAnsiTheme="majorBidi" w:cstheme="majorBidi"/>
          <w:szCs w:val="24"/>
          <w:shd w:val="clear" w:color="auto" w:fill="FFFFFF"/>
        </w:rPr>
        <w:t>5</w:t>
      </w:r>
      <w:r w:rsidR="00A450B7" w:rsidRPr="00E1732A">
        <w:rPr>
          <w:rFonts w:asciiTheme="majorBidi" w:hAnsiTheme="majorBidi" w:cstheme="majorBidi"/>
          <w:szCs w:val="24"/>
          <w:shd w:val="clear" w:color="auto" w:fill="FFFFFF"/>
        </w:rPr>
        <w:t>) </w:t>
      </w:r>
      <w:r w:rsidR="00A450B7" w:rsidRPr="00E1732A">
        <w:rPr>
          <w:rFonts w:asciiTheme="majorBidi" w:hAnsiTheme="majorBidi" w:cstheme="majorBidi"/>
          <w:szCs w:val="24"/>
        </w:rPr>
        <w:t>registripidamise ja andmete käitlemise kord;</w:t>
      </w:r>
    </w:p>
    <w:p w14:paraId="2B6E7205" w14:textId="441CD08C" w:rsidR="00A450B7" w:rsidRPr="00E1732A" w:rsidRDefault="001E101B" w:rsidP="00DF3708">
      <w:pPr>
        <w:pStyle w:val="Normaallaadveeb"/>
        <w:shd w:val="clear" w:color="auto" w:fill="FFFFFF"/>
        <w:spacing w:before="0" w:beforeAutospacing="0" w:after="0" w:afterAutospacing="0"/>
        <w:jc w:val="both"/>
        <w:rPr>
          <w:rFonts w:asciiTheme="majorBidi" w:hAnsiTheme="majorBidi" w:cstheme="majorBidi"/>
        </w:rPr>
      </w:pPr>
      <w:r>
        <w:rPr>
          <w:rFonts w:asciiTheme="majorBidi" w:hAnsiTheme="majorBidi" w:cstheme="majorBidi"/>
        </w:rPr>
        <w:t>6</w:t>
      </w:r>
      <w:r w:rsidR="00A450B7" w:rsidRPr="00E1732A">
        <w:rPr>
          <w:rFonts w:asciiTheme="majorBidi" w:hAnsiTheme="majorBidi" w:cstheme="majorBidi"/>
        </w:rPr>
        <w:t>) sisemised protseduurireeglid, millega määratakse kasutatavate infotehnoloogiasüsteemide turvalisus ning nende regulaarne kontrollimine;</w:t>
      </w:r>
    </w:p>
    <w:p w14:paraId="4718FA4A" w14:textId="6A474DA6" w:rsidR="00A450B7" w:rsidRPr="00E1732A" w:rsidRDefault="001E101B" w:rsidP="00DF3708">
      <w:pPr>
        <w:pStyle w:val="Normaallaadveeb"/>
        <w:shd w:val="clear" w:color="auto" w:fill="FFFFFF"/>
        <w:spacing w:before="0" w:beforeAutospacing="0" w:after="0" w:afterAutospacing="0"/>
        <w:jc w:val="both"/>
        <w:rPr>
          <w:rFonts w:asciiTheme="majorBidi" w:hAnsiTheme="majorBidi" w:cstheme="majorBidi"/>
        </w:rPr>
      </w:pPr>
      <w:r>
        <w:rPr>
          <w:rFonts w:asciiTheme="majorBidi" w:hAnsiTheme="majorBidi" w:cstheme="majorBidi"/>
        </w:rPr>
        <w:t>7</w:t>
      </w:r>
      <w:r w:rsidR="00A450B7" w:rsidRPr="00E1732A">
        <w:rPr>
          <w:rFonts w:asciiTheme="majorBidi" w:hAnsiTheme="majorBidi" w:cstheme="majorBidi"/>
        </w:rPr>
        <w:t>) sisekontrolli süsteemi toimimise kord ja riskijuhtimise reeglid ning nende rakendamise kord;</w:t>
      </w:r>
    </w:p>
    <w:p w14:paraId="2446C5DF" w14:textId="1C764A40" w:rsidR="00A450B7" w:rsidRPr="00E1732A" w:rsidRDefault="001E101B" w:rsidP="00DF3708">
      <w:pPr>
        <w:spacing w:after="0" w:line="240" w:lineRule="auto"/>
        <w:jc w:val="both"/>
        <w:rPr>
          <w:rFonts w:asciiTheme="majorBidi" w:hAnsiTheme="majorBidi" w:cstheme="majorBidi"/>
          <w:szCs w:val="24"/>
        </w:rPr>
      </w:pPr>
      <w:r>
        <w:rPr>
          <w:rFonts w:asciiTheme="majorBidi" w:hAnsiTheme="majorBidi" w:cstheme="majorBidi"/>
          <w:szCs w:val="24"/>
        </w:rPr>
        <w:t>8</w:t>
      </w:r>
      <w:r w:rsidR="00A450B7" w:rsidRPr="00E1732A">
        <w:rPr>
          <w:rFonts w:asciiTheme="majorBidi" w:hAnsiTheme="majorBidi" w:cstheme="majorBidi"/>
          <w:szCs w:val="24"/>
        </w:rPr>
        <w:t xml:space="preserve">) sisemised protseduurireeglid </w:t>
      </w:r>
      <w:r w:rsidR="00A450B7">
        <w:rPr>
          <w:rFonts w:asciiTheme="majorBidi" w:hAnsiTheme="majorBidi" w:cstheme="majorBidi"/>
          <w:szCs w:val="24"/>
        </w:rPr>
        <w:t>registripidaja</w:t>
      </w:r>
      <w:r w:rsidR="00A450B7" w:rsidRPr="00E1732A">
        <w:rPr>
          <w:rFonts w:asciiTheme="majorBidi" w:hAnsiTheme="majorBidi" w:cstheme="majorBidi"/>
          <w:szCs w:val="24"/>
        </w:rPr>
        <w:t xml:space="preserve"> tegevust reguleerivates õigusaktides kehtestatud kohustuste rikkumise või võimaliku rikkumise kohta teavituste vastuvõtmiseks, töötlemiseks ja edastamiseks ning tagajärgedega tegelemiseks;</w:t>
      </w:r>
    </w:p>
    <w:p w14:paraId="4A21BF72" w14:textId="0B5CB4B5" w:rsidR="00A450B7" w:rsidRPr="00E1732A" w:rsidRDefault="001E101B" w:rsidP="00DF3708">
      <w:pPr>
        <w:spacing w:after="0" w:line="240" w:lineRule="auto"/>
        <w:jc w:val="both"/>
        <w:rPr>
          <w:rFonts w:asciiTheme="majorBidi" w:hAnsiTheme="majorBidi" w:cstheme="majorBidi"/>
          <w:szCs w:val="24"/>
        </w:rPr>
      </w:pPr>
      <w:r>
        <w:rPr>
          <w:rFonts w:asciiTheme="majorBidi" w:hAnsiTheme="majorBidi" w:cstheme="majorBidi"/>
          <w:szCs w:val="24"/>
        </w:rPr>
        <w:t>9</w:t>
      </w:r>
      <w:r w:rsidR="00A450B7" w:rsidRPr="00E1732A">
        <w:rPr>
          <w:rFonts w:asciiTheme="majorBidi" w:hAnsiTheme="majorBidi" w:cstheme="majorBidi"/>
          <w:szCs w:val="24"/>
        </w:rPr>
        <w:t xml:space="preserve">) raamatupidamise </w:t>
      </w:r>
      <w:proofErr w:type="spellStart"/>
      <w:r w:rsidR="00A450B7" w:rsidRPr="00E1732A">
        <w:rPr>
          <w:rFonts w:asciiTheme="majorBidi" w:hAnsiTheme="majorBidi" w:cstheme="majorBidi"/>
          <w:szCs w:val="24"/>
        </w:rPr>
        <w:t>sise</w:t>
      </w:r>
      <w:proofErr w:type="spellEnd"/>
      <w:r w:rsidR="00A450B7" w:rsidRPr="00E1732A">
        <w:rPr>
          <w:rFonts w:asciiTheme="majorBidi" w:hAnsiTheme="majorBidi" w:cstheme="majorBidi"/>
          <w:szCs w:val="24"/>
        </w:rPr>
        <w:t>-eeskirjad;</w:t>
      </w:r>
    </w:p>
    <w:p w14:paraId="0BBA648A" w14:textId="0D84F1E7" w:rsidR="00A450B7" w:rsidRPr="00E1732A" w:rsidRDefault="00A450B7" w:rsidP="00DF3708">
      <w:pPr>
        <w:spacing w:after="0" w:line="240" w:lineRule="auto"/>
        <w:jc w:val="both"/>
        <w:rPr>
          <w:rFonts w:asciiTheme="majorBidi" w:hAnsiTheme="majorBidi" w:cstheme="majorBidi"/>
          <w:szCs w:val="24"/>
        </w:rPr>
      </w:pPr>
      <w:r w:rsidRPr="00E1732A">
        <w:rPr>
          <w:rFonts w:asciiTheme="majorBidi" w:hAnsiTheme="majorBidi" w:cstheme="majorBidi"/>
          <w:szCs w:val="24"/>
        </w:rPr>
        <w:t>1</w:t>
      </w:r>
      <w:r w:rsidR="001E101B">
        <w:rPr>
          <w:rFonts w:asciiTheme="majorBidi" w:hAnsiTheme="majorBidi" w:cstheme="majorBidi"/>
          <w:szCs w:val="24"/>
        </w:rPr>
        <w:t>0</w:t>
      </w:r>
      <w:r w:rsidRPr="00E1732A">
        <w:rPr>
          <w:rFonts w:asciiTheme="majorBidi" w:hAnsiTheme="majorBidi" w:cstheme="majorBidi"/>
          <w:szCs w:val="24"/>
        </w:rPr>
        <w:t>) filiaalide olemasolu korral tegevuse nõuetele vastavuse kontrollimise kord;</w:t>
      </w:r>
    </w:p>
    <w:p w14:paraId="58750C3B" w14:textId="14139531" w:rsidR="00A450B7" w:rsidRPr="00E1732A" w:rsidRDefault="00A450B7" w:rsidP="00DF3708">
      <w:pPr>
        <w:pStyle w:val="Normaallaadveeb"/>
        <w:shd w:val="clear" w:color="auto" w:fill="FFFFFF"/>
        <w:spacing w:before="0" w:beforeAutospacing="0" w:after="0" w:afterAutospacing="0"/>
        <w:jc w:val="both"/>
        <w:rPr>
          <w:rFonts w:asciiTheme="majorBidi" w:hAnsiTheme="majorBidi" w:cstheme="majorBidi"/>
        </w:rPr>
      </w:pPr>
      <w:r w:rsidRPr="00E1732A">
        <w:rPr>
          <w:rFonts w:asciiTheme="majorBidi" w:hAnsiTheme="majorBidi" w:cstheme="majorBidi"/>
        </w:rPr>
        <w:t>1</w:t>
      </w:r>
      <w:r w:rsidR="001E101B">
        <w:rPr>
          <w:rFonts w:asciiTheme="majorBidi" w:hAnsiTheme="majorBidi" w:cstheme="majorBidi"/>
        </w:rPr>
        <w:t>1</w:t>
      </w:r>
      <w:r w:rsidRPr="00E1732A">
        <w:rPr>
          <w:rFonts w:asciiTheme="majorBidi" w:hAnsiTheme="majorBidi" w:cstheme="majorBidi"/>
        </w:rPr>
        <w:t>)</w:t>
      </w:r>
      <w:r>
        <w:rPr>
          <w:rFonts w:asciiTheme="majorBidi" w:hAnsiTheme="majorBidi" w:cstheme="majorBidi"/>
        </w:rPr>
        <w:t xml:space="preserve"> </w:t>
      </w:r>
      <w:proofErr w:type="spellStart"/>
      <w:r w:rsidRPr="00175C79">
        <w:rPr>
          <w:rFonts w:asciiTheme="majorBidi" w:hAnsiTheme="majorBidi" w:cstheme="majorBidi"/>
        </w:rPr>
        <w:t>järelevalvelisel</w:t>
      </w:r>
      <w:proofErr w:type="spellEnd"/>
      <w:r w:rsidRPr="00175C79">
        <w:rPr>
          <w:rFonts w:asciiTheme="majorBidi" w:hAnsiTheme="majorBidi" w:cstheme="majorBidi"/>
        </w:rPr>
        <w:t xml:space="preserve"> eesmärgil esitatavate aruannete koostamise ja esitamise kord, sealhulgas aruannete</w:t>
      </w:r>
      <w:r w:rsidRPr="00E1732A">
        <w:rPr>
          <w:rFonts w:asciiTheme="majorBidi" w:hAnsiTheme="majorBidi" w:cstheme="majorBidi"/>
        </w:rPr>
        <w:t xml:space="preserve"> koosseis ja koostamise regulaarsus, vastavate ülesannete eest vastutavad töötajad, kasutatavad </w:t>
      </w:r>
      <w:proofErr w:type="spellStart"/>
      <w:r w:rsidRPr="00E1732A">
        <w:rPr>
          <w:rFonts w:asciiTheme="majorBidi" w:hAnsiTheme="majorBidi" w:cstheme="majorBidi"/>
        </w:rPr>
        <w:t>infosüsteemid</w:t>
      </w:r>
      <w:proofErr w:type="spellEnd"/>
      <w:r w:rsidRPr="00E1732A">
        <w:rPr>
          <w:rFonts w:asciiTheme="majorBidi" w:hAnsiTheme="majorBidi" w:cstheme="majorBidi"/>
        </w:rPr>
        <w:t xml:space="preserve"> ja sisekontrolli protseduurid esitatud teabe korrektsuse kontrollimiseks.</w:t>
      </w:r>
    </w:p>
    <w:p w14:paraId="1B8EA723" w14:textId="77777777" w:rsidR="00A450B7" w:rsidRDefault="00A450B7" w:rsidP="00DF3708">
      <w:pPr>
        <w:spacing w:after="0" w:line="240" w:lineRule="auto"/>
        <w:jc w:val="both"/>
        <w:rPr>
          <w:rFonts w:asciiTheme="majorBidi" w:hAnsiTheme="majorBidi" w:cstheme="majorBidi"/>
          <w:b/>
          <w:bCs/>
          <w:szCs w:val="24"/>
        </w:rPr>
      </w:pPr>
    </w:p>
    <w:p w14:paraId="5240BFFD" w14:textId="177917B1" w:rsidR="00A450B7" w:rsidRPr="000536A7" w:rsidRDefault="00A450B7" w:rsidP="00DF3708">
      <w:pPr>
        <w:spacing w:after="0" w:line="240" w:lineRule="auto"/>
        <w:jc w:val="both"/>
        <w:rPr>
          <w:rFonts w:asciiTheme="majorBidi" w:hAnsiTheme="majorBidi" w:cstheme="majorBidi"/>
          <w:szCs w:val="24"/>
        </w:rPr>
      </w:pPr>
      <w:r w:rsidRPr="00A450B7">
        <w:rPr>
          <w:rFonts w:asciiTheme="majorBidi" w:hAnsiTheme="majorBidi" w:cstheme="majorBidi"/>
          <w:b/>
          <w:bCs/>
          <w:szCs w:val="24"/>
        </w:rPr>
        <w:t>Paragrahv 34 –</w:t>
      </w:r>
      <w:r>
        <w:rPr>
          <w:rFonts w:asciiTheme="majorBidi" w:hAnsiTheme="majorBidi" w:cstheme="majorBidi"/>
          <w:szCs w:val="24"/>
        </w:rPr>
        <w:t xml:space="preserve"> </w:t>
      </w:r>
      <w:r w:rsidRPr="00E1732A">
        <w:rPr>
          <w:rFonts w:asciiTheme="majorBidi" w:hAnsiTheme="majorBidi" w:cstheme="majorBidi"/>
          <w:b/>
          <w:bCs/>
          <w:szCs w:val="24"/>
        </w:rPr>
        <w:t>Sisekontrollisüsteem</w:t>
      </w:r>
    </w:p>
    <w:p w14:paraId="6A31E898" w14:textId="0E7A8DCB" w:rsidR="00A450B7" w:rsidRDefault="00A450B7"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Norm </w:t>
      </w:r>
      <w:r w:rsidRPr="000536A7">
        <w:rPr>
          <w:rFonts w:asciiTheme="majorBidi" w:hAnsiTheme="majorBidi" w:cstheme="majorBidi"/>
          <w:szCs w:val="24"/>
        </w:rPr>
        <w:t xml:space="preserve">määratleb nõuded sisekontrolli süsteemile, millest üks osa on vastavuskontroll. Rahvusvaheliselt tunnustatud põhimõtete kohaselt on sisekontrolli funktsioon kõikehõlmav sisaldades ka siseauditi funktsiooni ning peab katma kogu </w:t>
      </w:r>
      <w:r>
        <w:rPr>
          <w:rFonts w:asciiTheme="majorBidi" w:hAnsiTheme="majorBidi" w:cstheme="majorBidi"/>
          <w:szCs w:val="24"/>
        </w:rPr>
        <w:t>registripidaja</w:t>
      </w:r>
      <w:r w:rsidRPr="000536A7">
        <w:rPr>
          <w:rFonts w:asciiTheme="majorBidi" w:hAnsiTheme="majorBidi" w:cstheme="majorBidi"/>
          <w:szCs w:val="24"/>
        </w:rPr>
        <w:t xml:space="preserve"> tegevust, et tagada ettevõtja siseselt tegevuse vastavus seaduses sätestatud nõuetele. </w:t>
      </w:r>
    </w:p>
    <w:p w14:paraId="6C0FEFDA" w14:textId="77777777" w:rsidR="00A450B7" w:rsidRPr="000536A7" w:rsidRDefault="00A450B7" w:rsidP="00DF3708">
      <w:pPr>
        <w:spacing w:after="0" w:line="240" w:lineRule="auto"/>
        <w:jc w:val="both"/>
        <w:rPr>
          <w:rFonts w:asciiTheme="majorBidi" w:hAnsiTheme="majorBidi" w:cstheme="majorBidi"/>
          <w:szCs w:val="24"/>
        </w:rPr>
      </w:pPr>
    </w:p>
    <w:p w14:paraId="17B5029C" w14:textId="11193FA8" w:rsidR="00A450B7" w:rsidRPr="000536A7" w:rsidRDefault="00A450B7" w:rsidP="00DF3708">
      <w:pPr>
        <w:spacing w:after="0" w:line="240" w:lineRule="auto"/>
        <w:jc w:val="both"/>
        <w:rPr>
          <w:rFonts w:asciiTheme="majorBidi" w:hAnsiTheme="majorBidi" w:cstheme="majorBidi"/>
          <w:szCs w:val="24"/>
        </w:rPr>
      </w:pPr>
      <w:r w:rsidRPr="000536A7">
        <w:rPr>
          <w:rFonts w:asciiTheme="majorBidi" w:hAnsiTheme="majorBidi" w:cstheme="majorBidi"/>
          <w:b/>
          <w:szCs w:val="24"/>
        </w:rPr>
        <w:t>Lõike 1</w:t>
      </w:r>
      <w:r w:rsidRPr="000536A7">
        <w:rPr>
          <w:rFonts w:asciiTheme="majorBidi" w:hAnsiTheme="majorBidi" w:cstheme="majorBidi"/>
          <w:bCs/>
          <w:szCs w:val="24"/>
        </w:rPr>
        <w:t xml:space="preserve"> kohaselt peab </w:t>
      </w:r>
      <w:r>
        <w:rPr>
          <w:rFonts w:asciiTheme="majorBidi" w:hAnsiTheme="majorBidi" w:cstheme="majorBidi"/>
          <w:szCs w:val="24"/>
        </w:rPr>
        <w:t>registripidajas</w:t>
      </w:r>
      <w:r w:rsidRPr="000536A7">
        <w:rPr>
          <w:rFonts w:asciiTheme="majorBidi" w:hAnsiTheme="majorBidi" w:cstheme="majorBidi"/>
          <w:szCs w:val="24"/>
        </w:rPr>
        <w:t xml:space="preserve"> </w:t>
      </w:r>
      <w:r w:rsidRPr="000536A7">
        <w:rPr>
          <w:rFonts w:asciiTheme="majorBidi" w:hAnsiTheme="majorBidi" w:cstheme="majorBidi"/>
          <w:bCs/>
          <w:szCs w:val="24"/>
        </w:rPr>
        <w:t xml:space="preserve">olema </w:t>
      </w:r>
      <w:r w:rsidRPr="000536A7">
        <w:rPr>
          <w:rFonts w:asciiTheme="majorBidi" w:hAnsiTheme="majorBidi" w:cstheme="majorBidi"/>
          <w:szCs w:val="24"/>
        </w:rPr>
        <w:t xml:space="preserve">loodud ja rakendatud piisav sisekontrolli süsteem, mille eesmärk on tagada </w:t>
      </w:r>
      <w:r>
        <w:rPr>
          <w:rFonts w:asciiTheme="majorBidi" w:hAnsiTheme="majorBidi" w:cstheme="majorBidi"/>
          <w:szCs w:val="24"/>
        </w:rPr>
        <w:t>registripidaja</w:t>
      </w:r>
      <w:r w:rsidRPr="000536A7">
        <w:rPr>
          <w:rFonts w:asciiTheme="majorBidi" w:hAnsiTheme="majorBidi" w:cstheme="majorBidi"/>
          <w:szCs w:val="24"/>
        </w:rPr>
        <w:t xml:space="preserve"> tegevuse vastavus kehtivatele </w:t>
      </w:r>
      <w:proofErr w:type="spellStart"/>
      <w:r w:rsidRPr="000536A7">
        <w:rPr>
          <w:rFonts w:asciiTheme="majorBidi" w:hAnsiTheme="majorBidi" w:cstheme="majorBidi"/>
          <w:szCs w:val="24"/>
        </w:rPr>
        <w:t>sise</w:t>
      </w:r>
      <w:proofErr w:type="spellEnd"/>
      <w:r w:rsidRPr="000536A7">
        <w:rPr>
          <w:rFonts w:asciiTheme="majorBidi" w:hAnsiTheme="majorBidi" w:cstheme="majorBidi"/>
          <w:szCs w:val="24"/>
        </w:rPr>
        <w:t xml:space="preserve">-eeskirjadele, õigusaktidele ja vastuvõetud otsustele </w:t>
      </w:r>
      <w:r>
        <w:rPr>
          <w:rFonts w:asciiTheme="majorBidi" w:hAnsiTheme="majorBidi" w:cstheme="majorBidi"/>
          <w:szCs w:val="24"/>
        </w:rPr>
        <w:t>registripidaja</w:t>
      </w:r>
      <w:r w:rsidRPr="000536A7">
        <w:rPr>
          <w:rFonts w:asciiTheme="majorBidi" w:hAnsiTheme="majorBidi" w:cstheme="majorBidi"/>
          <w:szCs w:val="24"/>
        </w:rPr>
        <w:t xml:space="preserve"> kõigil juhtimis- ja tegevustasanditel.</w:t>
      </w:r>
    </w:p>
    <w:p w14:paraId="38184F0C" w14:textId="77777777" w:rsidR="00CA53A3" w:rsidRDefault="00CA53A3" w:rsidP="00DF3708">
      <w:pPr>
        <w:spacing w:after="0" w:line="240" w:lineRule="auto"/>
        <w:jc w:val="both"/>
        <w:rPr>
          <w:rFonts w:asciiTheme="majorBidi" w:hAnsiTheme="majorBidi" w:cstheme="majorBidi"/>
          <w:b/>
          <w:bCs/>
          <w:szCs w:val="24"/>
        </w:rPr>
      </w:pPr>
    </w:p>
    <w:p w14:paraId="1631EA06" w14:textId="5756CD8C" w:rsidR="00A450B7" w:rsidRPr="000536A7" w:rsidRDefault="00A450B7"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 2</w:t>
      </w:r>
      <w:r w:rsidRPr="000536A7">
        <w:rPr>
          <w:rFonts w:asciiTheme="majorBidi" w:hAnsiTheme="majorBidi" w:cstheme="majorBidi"/>
          <w:szCs w:val="24"/>
        </w:rPr>
        <w:t xml:space="preserve"> sätestab, et sisekontrolli teostamiseks tuleb </w:t>
      </w:r>
      <w:r>
        <w:rPr>
          <w:rFonts w:asciiTheme="majorBidi" w:hAnsiTheme="majorBidi" w:cstheme="majorBidi"/>
          <w:szCs w:val="24"/>
        </w:rPr>
        <w:t>registripidaja</w:t>
      </w:r>
      <w:r w:rsidRPr="000536A7">
        <w:rPr>
          <w:rFonts w:asciiTheme="majorBidi" w:hAnsiTheme="majorBidi" w:cstheme="majorBidi"/>
          <w:szCs w:val="24"/>
        </w:rPr>
        <w:t xml:space="preserve"> </w:t>
      </w:r>
      <w:proofErr w:type="spellStart"/>
      <w:r w:rsidRPr="000536A7">
        <w:rPr>
          <w:rFonts w:asciiTheme="majorBidi" w:hAnsiTheme="majorBidi" w:cstheme="majorBidi"/>
          <w:szCs w:val="24"/>
        </w:rPr>
        <w:t>sise</w:t>
      </w:r>
      <w:proofErr w:type="spellEnd"/>
      <w:r w:rsidRPr="000536A7">
        <w:rPr>
          <w:rFonts w:asciiTheme="majorBidi" w:hAnsiTheme="majorBidi" w:cstheme="majorBidi"/>
          <w:szCs w:val="24"/>
        </w:rPr>
        <w:t>-eeskirjadega kehtestada tegevuspõhimõtted ja reeglid seadusest tulenevate kohustuste täitmata jätmise õigusriskide ning nendega seonduvate muude riskide tuvastamiseks, maandamiseks või vältimiseks seoses klientidele teenuste osutamisega. Eelnimetatud tegevuspõhimõtted ja reeglid peavad Finantsinspektsioonil võimaldama efektiivselt täita järelevalveülesandeid.</w:t>
      </w:r>
    </w:p>
    <w:p w14:paraId="4A47E641" w14:textId="77777777" w:rsidR="00A450B7" w:rsidRDefault="00A450B7" w:rsidP="00DF3708">
      <w:pPr>
        <w:spacing w:after="0" w:line="240" w:lineRule="auto"/>
        <w:jc w:val="both"/>
        <w:rPr>
          <w:rFonts w:asciiTheme="majorBidi" w:hAnsiTheme="majorBidi" w:cstheme="majorBidi"/>
          <w:b/>
          <w:bCs/>
          <w:szCs w:val="24"/>
        </w:rPr>
      </w:pPr>
    </w:p>
    <w:p w14:paraId="13EBA95F" w14:textId="3917348D" w:rsidR="00A450B7" w:rsidRPr="000536A7" w:rsidRDefault="00A450B7"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Lõikest 3</w:t>
      </w:r>
      <w:r w:rsidRPr="000536A7">
        <w:rPr>
          <w:rFonts w:asciiTheme="majorBidi" w:hAnsiTheme="majorBidi" w:cstheme="majorBidi"/>
          <w:szCs w:val="24"/>
        </w:rPr>
        <w:t xml:space="preserve"> tulenevalt on </w:t>
      </w:r>
      <w:r>
        <w:rPr>
          <w:rFonts w:asciiTheme="majorBidi" w:hAnsiTheme="majorBidi" w:cstheme="majorBidi"/>
          <w:szCs w:val="24"/>
        </w:rPr>
        <w:t>registripidaja</w:t>
      </w:r>
      <w:r w:rsidRPr="000536A7">
        <w:rPr>
          <w:rFonts w:asciiTheme="majorBidi" w:hAnsiTheme="majorBidi" w:cstheme="majorBidi"/>
          <w:szCs w:val="24"/>
        </w:rPr>
        <w:t xml:space="preserve"> nõukogul</w:t>
      </w:r>
      <w:r>
        <w:rPr>
          <w:rFonts w:asciiTheme="majorBidi" w:hAnsiTheme="majorBidi" w:cstheme="majorBidi"/>
          <w:szCs w:val="24"/>
        </w:rPr>
        <w:t xml:space="preserve"> kohustus</w:t>
      </w:r>
      <w:r w:rsidRPr="000536A7">
        <w:rPr>
          <w:rFonts w:asciiTheme="majorBidi" w:hAnsiTheme="majorBidi" w:cstheme="majorBidi"/>
          <w:szCs w:val="24"/>
        </w:rPr>
        <w:t xml:space="preserve"> määrata sõltumatu isik ehk siseaudiitor, </w:t>
      </w:r>
      <w:r w:rsidRPr="000536A7">
        <w:rPr>
          <w:rFonts w:asciiTheme="majorBidi" w:hAnsiTheme="majorBidi" w:cstheme="majorBidi"/>
          <w:szCs w:val="24"/>
          <w:shd w:val="clear" w:color="auto" w:fill="FFFFFF"/>
        </w:rPr>
        <w:t xml:space="preserve">kellel on siseaudiitori ülesannete täitmiseks vajalikud teadmised, oskused, kogemused, haridus, kutsealane sobivus ja laitmatu ärialane maine. </w:t>
      </w:r>
      <w:r w:rsidRPr="000536A7">
        <w:rPr>
          <w:rFonts w:asciiTheme="majorBidi" w:hAnsiTheme="majorBidi" w:cstheme="majorBidi"/>
          <w:szCs w:val="24"/>
        </w:rPr>
        <w:t>Siseaudiitorile kohaldatakse audiitortegevuse seaduses atesteeritud siseaudiitori kohta sätestatud nõudeid ja tegevuse õiguslikke aluseid. Siseaudiitor ei või täita ülesandeid, mis põhjustavad või võivad põhjustada huvide konflikti.</w:t>
      </w:r>
    </w:p>
    <w:p w14:paraId="7199EC9D" w14:textId="77777777" w:rsidR="00A450B7" w:rsidRDefault="00A450B7" w:rsidP="00DF3708">
      <w:pPr>
        <w:pStyle w:val="Normaallaadveeb"/>
        <w:spacing w:before="0" w:beforeAutospacing="0" w:after="0" w:afterAutospacing="0"/>
        <w:jc w:val="both"/>
        <w:rPr>
          <w:rFonts w:asciiTheme="majorBidi" w:hAnsiTheme="majorBidi" w:cstheme="majorBidi"/>
          <w:b/>
          <w:bCs/>
        </w:rPr>
      </w:pPr>
    </w:p>
    <w:p w14:paraId="52CD5609" w14:textId="477F006F" w:rsidR="00A450B7" w:rsidRPr="000536A7" w:rsidRDefault="00A450B7" w:rsidP="00DF3708">
      <w:pPr>
        <w:pStyle w:val="Normaallaadveeb"/>
        <w:spacing w:before="0" w:beforeAutospacing="0" w:after="0" w:afterAutospacing="0"/>
        <w:jc w:val="both"/>
        <w:rPr>
          <w:rFonts w:asciiTheme="majorBidi" w:hAnsiTheme="majorBidi" w:cstheme="majorBidi"/>
        </w:rPr>
      </w:pPr>
      <w:r w:rsidRPr="000536A7">
        <w:rPr>
          <w:rFonts w:asciiTheme="majorBidi" w:hAnsiTheme="majorBidi" w:cstheme="majorBidi"/>
          <w:b/>
          <w:bCs/>
        </w:rPr>
        <w:t>Lõige 4</w:t>
      </w:r>
      <w:r w:rsidRPr="000536A7">
        <w:rPr>
          <w:rFonts w:asciiTheme="majorBidi" w:hAnsiTheme="majorBidi" w:cstheme="majorBidi"/>
        </w:rPr>
        <w:t xml:space="preserve"> määrab punktides 1–3 kindlaks siseaudiitori kohustused, kes peab regulaarselt kontrollima </w:t>
      </w:r>
      <w:r>
        <w:rPr>
          <w:rFonts w:asciiTheme="majorBidi" w:hAnsiTheme="majorBidi" w:cstheme="majorBidi"/>
        </w:rPr>
        <w:t>registripidaja</w:t>
      </w:r>
      <w:r w:rsidRPr="000536A7">
        <w:rPr>
          <w:rFonts w:asciiTheme="majorBidi" w:hAnsiTheme="majorBidi" w:cstheme="majorBidi"/>
        </w:rPr>
        <w:t xml:space="preserve">, selle juhtide ja töötajate tegevuse vastavust õigusaktidele, </w:t>
      </w:r>
      <w:r w:rsidR="00CA53A3">
        <w:rPr>
          <w:rFonts w:asciiTheme="majorBidi" w:hAnsiTheme="majorBidi" w:cstheme="majorBidi"/>
        </w:rPr>
        <w:t>järelevalveasutuse</w:t>
      </w:r>
      <w:r w:rsidRPr="000536A7">
        <w:rPr>
          <w:rFonts w:asciiTheme="majorBidi" w:hAnsiTheme="majorBidi" w:cstheme="majorBidi"/>
        </w:rPr>
        <w:t xml:space="preserve"> ettekirjutustele, juhtorganite otsustele, </w:t>
      </w:r>
      <w:proofErr w:type="spellStart"/>
      <w:r w:rsidRPr="000536A7">
        <w:rPr>
          <w:rFonts w:asciiTheme="majorBidi" w:hAnsiTheme="majorBidi" w:cstheme="majorBidi"/>
        </w:rPr>
        <w:t>sise</w:t>
      </w:r>
      <w:proofErr w:type="spellEnd"/>
      <w:r w:rsidRPr="000536A7">
        <w:rPr>
          <w:rFonts w:asciiTheme="majorBidi" w:hAnsiTheme="majorBidi" w:cstheme="majorBidi"/>
        </w:rPr>
        <w:t xml:space="preserve">-eeskirjadele, </w:t>
      </w:r>
      <w:r>
        <w:rPr>
          <w:rFonts w:asciiTheme="majorBidi" w:hAnsiTheme="majorBidi" w:cstheme="majorBidi"/>
        </w:rPr>
        <w:t>registripidaja</w:t>
      </w:r>
      <w:r w:rsidRPr="000536A7">
        <w:rPr>
          <w:rFonts w:asciiTheme="majorBidi" w:hAnsiTheme="majorBidi" w:cstheme="majorBidi"/>
        </w:rPr>
        <w:t xml:space="preserve"> sõlmitud lepingutele ja heale tavale ning hinnatakse </w:t>
      </w:r>
      <w:r>
        <w:rPr>
          <w:rFonts w:asciiTheme="majorBidi" w:hAnsiTheme="majorBidi" w:cstheme="majorBidi"/>
        </w:rPr>
        <w:t>registripidajas</w:t>
      </w:r>
      <w:r w:rsidRPr="000536A7">
        <w:rPr>
          <w:rFonts w:asciiTheme="majorBidi" w:hAnsiTheme="majorBidi" w:cstheme="majorBidi"/>
        </w:rPr>
        <w:t xml:space="preserve"> kehtestatud </w:t>
      </w:r>
      <w:proofErr w:type="spellStart"/>
      <w:r w:rsidRPr="000536A7">
        <w:rPr>
          <w:rFonts w:asciiTheme="majorBidi" w:hAnsiTheme="majorBidi" w:cstheme="majorBidi"/>
        </w:rPr>
        <w:t>sise</w:t>
      </w:r>
      <w:proofErr w:type="spellEnd"/>
      <w:r w:rsidRPr="000536A7">
        <w:rPr>
          <w:rFonts w:asciiTheme="majorBidi" w:hAnsiTheme="majorBidi" w:cstheme="majorBidi"/>
        </w:rPr>
        <w:t xml:space="preserve">-eeskirjade ja otsuste vastavust õigusaktidele ning </w:t>
      </w:r>
      <w:r>
        <w:rPr>
          <w:rFonts w:asciiTheme="majorBidi" w:hAnsiTheme="majorBidi" w:cstheme="majorBidi"/>
        </w:rPr>
        <w:t>registripidaja</w:t>
      </w:r>
      <w:r w:rsidRPr="000536A7">
        <w:rPr>
          <w:rFonts w:asciiTheme="majorBidi" w:hAnsiTheme="majorBidi" w:cstheme="majorBidi"/>
        </w:rPr>
        <w:t xml:space="preserve"> kohustuste täitmisel esinevate puuduste kõrvaldamiseks võetud meetmete sobivust ja tulemuslikkust (punkti 1)</w:t>
      </w:r>
      <w:r>
        <w:rPr>
          <w:rFonts w:asciiTheme="majorBidi" w:hAnsiTheme="majorBidi" w:cstheme="majorBidi"/>
        </w:rPr>
        <w:t xml:space="preserve"> </w:t>
      </w:r>
      <w:r w:rsidRPr="000536A7">
        <w:rPr>
          <w:rFonts w:asciiTheme="majorBidi" w:hAnsiTheme="majorBidi" w:cstheme="majorBidi"/>
        </w:rPr>
        <w:t xml:space="preserve">ning et </w:t>
      </w:r>
      <w:r w:rsidR="00CA53A3">
        <w:rPr>
          <w:rFonts w:asciiTheme="majorBidi" w:hAnsiTheme="majorBidi" w:cstheme="majorBidi"/>
        </w:rPr>
        <w:t>registripidaja</w:t>
      </w:r>
      <w:r w:rsidRPr="000536A7">
        <w:rPr>
          <w:rFonts w:asciiTheme="majorBidi" w:hAnsiTheme="majorBidi" w:cstheme="majorBidi"/>
        </w:rPr>
        <w:t xml:space="preserve"> juhatusele esitatakse regulaarselt aruandeid (punkt </w:t>
      </w:r>
      <w:r>
        <w:rPr>
          <w:rFonts w:asciiTheme="majorBidi" w:hAnsiTheme="majorBidi" w:cstheme="majorBidi"/>
        </w:rPr>
        <w:t>2</w:t>
      </w:r>
      <w:r w:rsidRPr="000536A7">
        <w:rPr>
          <w:rFonts w:asciiTheme="majorBidi" w:hAnsiTheme="majorBidi" w:cstheme="majorBidi"/>
        </w:rPr>
        <w:t>).</w:t>
      </w:r>
    </w:p>
    <w:p w14:paraId="1A2024F3" w14:textId="77777777" w:rsidR="00A450B7" w:rsidRDefault="00A450B7" w:rsidP="00DF3708">
      <w:pPr>
        <w:spacing w:after="0" w:line="240" w:lineRule="auto"/>
        <w:jc w:val="both"/>
        <w:rPr>
          <w:rFonts w:asciiTheme="majorBidi" w:hAnsiTheme="majorBidi" w:cstheme="majorBidi"/>
          <w:b/>
          <w:szCs w:val="24"/>
        </w:rPr>
      </w:pPr>
    </w:p>
    <w:p w14:paraId="2A6A7DC6" w14:textId="6FC731DC" w:rsidR="00A450B7" w:rsidRPr="000536A7" w:rsidRDefault="00A450B7" w:rsidP="00DF3708">
      <w:pPr>
        <w:spacing w:after="0" w:line="240" w:lineRule="auto"/>
        <w:jc w:val="both"/>
        <w:rPr>
          <w:rFonts w:asciiTheme="majorBidi" w:hAnsiTheme="majorBidi" w:cstheme="majorBidi"/>
          <w:szCs w:val="24"/>
          <w:shd w:val="clear" w:color="auto" w:fill="FFFFFF"/>
        </w:rPr>
      </w:pPr>
      <w:r w:rsidRPr="000536A7">
        <w:rPr>
          <w:rFonts w:asciiTheme="majorBidi" w:hAnsiTheme="majorBidi" w:cstheme="majorBidi"/>
          <w:b/>
          <w:szCs w:val="24"/>
        </w:rPr>
        <w:t>Lõike 5</w:t>
      </w:r>
      <w:r w:rsidRPr="000536A7">
        <w:rPr>
          <w:rFonts w:asciiTheme="majorBidi" w:hAnsiTheme="majorBidi" w:cstheme="majorBidi"/>
          <w:bCs/>
          <w:szCs w:val="24"/>
        </w:rPr>
        <w:t xml:space="preserve"> kohaselt peab </w:t>
      </w:r>
      <w:r>
        <w:rPr>
          <w:rFonts w:asciiTheme="majorBidi" w:hAnsiTheme="majorBidi" w:cstheme="majorBidi"/>
          <w:szCs w:val="24"/>
        </w:rPr>
        <w:t>registripidaja</w:t>
      </w:r>
      <w:r w:rsidRPr="000536A7">
        <w:rPr>
          <w:rFonts w:asciiTheme="majorBidi" w:hAnsiTheme="majorBidi" w:cstheme="majorBidi"/>
          <w:szCs w:val="24"/>
        </w:rPr>
        <w:t xml:space="preserve"> </w:t>
      </w:r>
      <w:r w:rsidRPr="000536A7">
        <w:rPr>
          <w:rFonts w:asciiTheme="majorBidi" w:hAnsiTheme="majorBidi" w:cstheme="majorBidi"/>
          <w:bCs/>
          <w:szCs w:val="24"/>
        </w:rPr>
        <w:t xml:space="preserve">tagama </w:t>
      </w:r>
      <w:r w:rsidRPr="000536A7">
        <w:rPr>
          <w:rFonts w:asciiTheme="majorBidi" w:hAnsiTheme="majorBidi" w:cstheme="majorBidi"/>
          <w:szCs w:val="24"/>
          <w:shd w:val="clear" w:color="auto" w:fill="FFFFFF"/>
        </w:rPr>
        <w:t xml:space="preserve">siseaudiitorile kõik tema ülesannete täitmiseks vajalikud töötingimused ja õigused, sealhulgas õiguse saada selgitusi ja teavet </w:t>
      </w:r>
      <w:r>
        <w:rPr>
          <w:rFonts w:asciiTheme="majorBidi" w:hAnsiTheme="majorBidi" w:cstheme="majorBidi"/>
          <w:szCs w:val="24"/>
        </w:rPr>
        <w:t>registripidaja</w:t>
      </w:r>
      <w:r w:rsidRPr="000536A7">
        <w:rPr>
          <w:rFonts w:asciiTheme="majorBidi" w:hAnsiTheme="majorBidi" w:cstheme="majorBidi"/>
          <w:szCs w:val="24"/>
        </w:rPr>
        <w:t xml:space="preserve"> </w:t>
      </w:r>
      <w:r w:rsidRPr="000536A7">
        <w:rPr>
          <w:rFonts w:asciiTheme="majorBidi" w:hAnsiTheme="majorBidi" w:cstheme="majorBidi"/>
          <w:szCs w:val="24"/>
          <w:shd w:val="clear" w:color="auto" w:fill="FFFFFF"/>
        </w:rPr>
        <w:t>juhtidelt ja töötajatelt ning võimaluse jälgida avastatud puuduste kõrvaldamist ja tehtud ettepanekute täitmist.</w:t>
      </w:r>
    </w:p>
    <w:p w14:paraId="2E9774D7" w14:textId="77777777" w:rsidR="00A450B7" w:rsidRDefault="00A450B7" w:rsidP="00DF3708">
      <w:pPr>
        <w:spacing w:after="0" w:line="240" w:lineRule="auto"/>
        <w:jc w:val="both"/>
        <w:rPr>
          <w:rFonts w:asciiTheme="majorBidi" w:hAnsiTheme="majorBidi" w:cstheme="majorBidi"/>
          <w:b/>
          <w:bCs/>
          <w:szCs w:val="24"/>
          <w:shd w:val="clear" w:color="auto" w:fill="FFFFFF"/>
        </w:rPr>
      </w:pPr>
    </w:p>
    <w:p w14:paraId="5267DAFD" w14:textId="2FB488A8" w:rsidR="00A450B7" w:rsidRPr="000536A7" w:rsidRDefault="00A450B7" w:rsidP="00DF3708">
      <w:pPr>
        <w:spacing w:after="0" w:line="240" w:lineRule="auto"/>
        <w:jc w:val="both"/>
        <w:rPr>
          <w:rFonts w:asciiTheme="majorBidi" w:hAnsiTheme="majorBidi" w:cstheme="majorBidi"/>
          <w:szCs w:val="24"/>
          <w:shd w:val="clear" w:color="auto" w:fill="FFFFFF"/>
        </w:rPr>
      </w:pPr>
      <w:r w:rsidRPr="000536A7">
        <w:rPr>
          <w:rFonts w:asciiTheme="majorBidi" w:hAnsiTheme="majorBidi" w:cstheme="majorBidi"/>
          <w:b/>
          <w:bCs/>
          <w:szCs w:val="24"/>
          <w:shd w:val="clear" w:color="auto" w:fill="FFFFFF"/>
        </w:rPr>
        <w:t>Lõikest 6</w:t>
      </w:r>
      <w:r w:rsidRPr="000536A7">
        <w:rPr>
          <w:rFonts w:asciiTheme="majorBidi" w:hAnsiTheme="majorBidi" w:cstheme="majorBidi"/>
          <w:szCs w:val="24"/>
          <w:shd w:val="clear" w:color="auto" w:fill="FFFFFF"/>
        </w:rPr>
        <w:t xml:space="preserve"> tulenevalt on siseaudiitoril teavitamise kohustus – siseaudiitor peab talle </w:t>
      </w:r>
      <w:r>
        <w:rPr>
          <w:rFonts w:asciiTheme="majorBidi" w:hAnsiTheme="majorBidi" w:cstheme="majorBidi"/>
          <w:szCs w:val="24"/>
        </w:rPr>
        <w:t>registripidaja</w:t>
      </w:r>
      <w:r w:rsidRPr="000536A7">
        <w:rPr>
          <w:rFonts w:asciiTheme="majorBidi" w:hAnsiTheme="majorBidi" w:cstheme="majorBidi"/>
          <w:szCs w:val="24"/>
        </w:rPr>
        <w:t xml:space="preserve"> </w:t>
      </w:r>
      <w:r w:rsidRPr="000536A7">
        <w:rPr>
          <w:rFonts w:asciiTheme="majorBidi" w:hAnsiTheme="majorBidi" w:cstheme="majorBidi"/>
          <w:szCs w:val="24"/>
          <w:shd w:val="clear" w:color="auto" w:fill="FFFFFF"/>
        </w:rPr>
        <w:t xml:space="preserve">kohta teatavaks saanud teabe, mis osutab olulisele õigusrikkumisele või tarbija huvide kahjustamisele, viivitamata kirjalikult edastama lisaks </w:t>
      </w:r>
      <w:r>
        <w:rPr>
          <w:rFonts w:asciiTheme="majorBidi" w:hAnsiTheme="majorBidi" w:cstheme="majorBidi"/>
          <w:szCs w:val="24"/>
        </w:rPr>
        <w:t>registripidaja</w:t>
      </w:r>
      <w:r w:rsidRPr="000536A7">
        <w:rPr>
          <w:rFonts w:asciiTheme="majorBidi" w:hAnsiTheme="majorBidi" w:cstheme="majorBidi"/>
          <w:szCs w:val="24"/>
        </w:rPr>
        <w:t xml:space="preserve"> </w:t>
      </w:r>
      <w:r w:rsidRPr="000536A7">
        <w:rPr>
          <w:rFonts w:asciiTheme="majorBidi" w:hAnsiTheme="majorBidi" w:cstheme="majorBidi"/>
          <w:szCs w:val="24"/>
          <w:shd w:val="clear" w:color="auto" w:fill="FFFFFF"/>
        </w:rPr>
        <w:t>juhile ka Finantsinspektsioonile.</w:t>
      </w:r>
    </w:p>
    <w:p w14:paraId="27B88CA2" w14:textId="77777777" w:rsidR="00A45A6C" w:rsidRDefault="00A45A6C" w:rsidP="00DF3708">
      <w:pPr>
        <w:spacing w:after="0" w:line="240" w:lineRule="auto"/>
        <w:jc w:val="both"/>
        <w:rPr>
          <w:rFonts w:cs="Times New Roman"/>
          <w:szCs w:val="24"/>
        </w:rPr>
      </w:pPr>
    </w:p>
    <w:p w14:paraId="11F8B27D" w14:textId="77777777" w:rsidR="009533BB" w:rsidRPr="00E1732A" w:rsidRDefault="009533BB" w:rsidP="00DF3708">
      <w:pPr>
        <w:spacing w:after="0" w:line="240" w:lineRule="auto"/>
        <w:rPr>
          <w:rFonts w:asciiTheme="majorBidi" w:hAnsiTheme="majorBidi" w:cstheme="majorBidi"/>
          <w:b/>
          <w:bCs/>
          <w:szCs w:val="24"/>
        </w:rPr>
      </w:pPr>
      <w:r w:rsidRPr="00E1732A">
        <w:rPr>
          <w:rFonts w:asciiTheme="majorBidi" w:hAnsiTheme="majorBidi" w:cstheme="majorBidi"/>
          <w:b/>
          <w:bCs/>
          <w:szCs w:val="24"/>
        </w:rPr>
        <w:t xml:space="preserve">Nõuded </w:t>
      </w:r>
      <w:r>
        <w:rPr>
          <w:rFonts w:asciiTheme="majorBidi" w:hAnsiTheme="majorBidi" w:cstheme="majorBidi"/>
          <w:b/>
          <w:bCs/>
          <w:szCs w:val="24"/>
        </w:rPr>
        <w:t>registripidaja</w:t>
      </w:r>
      <w:r w:rsidRPr="00E1732A">
        <w:rPr>
          <w:rFonts w:asciiTheme="majorBidi" w:hAnsiTheme="majorBidi" w:cstheme="majorBidi"/>
          <w:b/>
          <w:bCs/>
          <w:szCs w:val="24"/>
        </w:rPr>
        <w:t xml:space="preserve"> kapitalile </w:t>
      </w:r>
    </w:p>
    <w:p w14:paraId="335E8DF6" w14:textId="71D73679" w:rsidR="009533BB" w:rsidRDefault="009533BB" w:rsidP="00DF3708">
      <w:pPr>
        <w:spacing w:after="0" w:line="240" w:lineRule="auto"/>
        <w:jc w:val="both"/>
        <w:rPr>
          <w:rFonts w:cs="Times New Roman"/>
          <w:szCs w:val="24"/>
        </w:rPr>
      </w:pPr>
      <w:r w:rsidRPr="009533BB">
        <w:rPr>
          <w:rFonts w:cs="Times New Roman"/>
          <w:b/>
          <w:bCs/>
          <w:szCs w:val="24"/>
        </w:rPr>
        <w:t>Paragrahv 35 –</w:t>
      </w:r>
      <w:r>
        <w:rPr>
          <w:rFonts w:cs="Times New Roman"/>
          <w:szCs w:val="24"/>
        </w:rPr>
        <w:t xml:space="preserve"> </w:t>
      </w:r>
      <w:r>
        <w:rPr>
          <w:rFonts w:asciiTheme="majorBidi" w:hAnsiTheme="majorBidi" w:cstheme="majorBidi"/>
          <w:b/>
          <w:bCs/>
          <w:szCs w:val="24"/>
        </w:rPr>
        <w:t xml:space="preserve">registripidaja </w:t>
      </w:r>
      <w:r w:rsidRPr="00E1732A">
        <w:rPr>
          <w:rFonts w:asciiTheme="majorBidi" w:hAnsiTheme="majorBidi" w:cstheme="majorBidi"/>
          <w:b/>
          <w:bCs/>
          <w:szCs w:val="24"/>
        </w:rPr>
        <w:t>aktsiakapital</w:t>
      </w:r>
    </w:p>
    <w:p w14:paraId="0A6C2514" w14:textId="6851A15D" w:rsidR="00FA7BA9" w:rsidRDefault="009533BB" w:rsidP="00FA7BA9">
      <w:pPr>
        <w:spacing w:after="0" w:line="240" w:lineRule="auto"/>
        <w:jc w:val="both"/>
        <w:rPr>
          <w:rFonts w:asciiTheme="majorBidi" w:hAnsiTheme="majorBidi" w:cstheme="majorBidi"/>
          <w:b/>
          <w:bCs/>
          <w:szCs w:val="24"/>
        </w:rPr>
      </w:pPr>
      <w:r w:rsidRPr="000536A7">
        <w:rPr>
          <w:rFonts w:asciiTheme="majorBidi" w:hAnsiTheme="majorBidi" w:cstheme="majorBidi"/>
          <w:b/>
          <w:bCs/>
          <w:szCs w:val="24"/>
        </w:rPr>
        <w:t xml:space="preserve">Lõikes </w:t>
      </w:r>
      <w:r w:rsidR="00FA7BA9">
        <w:rPr>
          <w:rFonts w:asciiTheme="majorBidi" w:hAnsiTheme="majorBidi" w:cstheme="majorBidi"/>
          <w:b/>
          <w:bCs/>
          <w:szCs w:val="24"/>
        </w:rPr>
        <w:t>1</w:t>
      </w:r>
      <w:r w:rsidRPr="000536A7">
        <w:rPr>
          <w:rFonts w:asciiTheme="majorBidi" w:hAnsiTheme="majorBidi" w:cstheme="majorBidi"/>
          <w:szCs w:val="24"/>
        </w:rPr>
        <w:t xml:space="preserve"> sätestatakse, et aktsiakapital peab olema vähemalt </w:t>
      </w:r>
      <w:r>
        <w:rPr>
          <w:rFonts w:asciiTheme="majorBidi" w:hAnsiTheme="majorBidi" w:cstheme="majorBidi"/>
          <w:szCs w:val="24"/>
        </w:rPr>
        <w:t>1</w:t>
      </w:r>
      <w:r w:rsidRPr="000536A7">
        <w:rPr>
          <w:rFonts w:asciiTheme="majorBidi" w:hAnsiTheme="majorBidi" w:cstheme="majorBidi"/>
          <w:szCs w:val="24"/>
        </w:rPr>
        <w:t>25 000 eurot. Äriseadustiku miinimumnõuetest</w:t>
      </w:r>
      <w:r>
        <w:rPr>
          <w:rFonts w:asciiTheme="majorBidi" w:hAnsiTheme="majorBidi" w:cstheme="majorBidi"/>
          <w:szCs w:val="24"/>
        </w:rPr>
        <w:t xml:space="preserve"> (25 000)</w:t>
      </w:r>
      <w:r w:rsidRPr="000536A7">
        <w:rPr>
          <w:rFonts w:asciiTheme="majorBidi" w:hAnsiTheme="majorBidi" w:cstheme="majorBidi"/>
          <w:szCs w:val="24"/>
        </w:rPr>
        <w:t xml:space="preserve"> kõrgema aktsiakapitali nõude kehtestamise eesmärk on tagada, et </w:t>
      </w:r>
      <w:r>
        <w:rPr>
          <w:rFonts w:asciiTheme="majorBidi" w:hAnsiTheme="majorBidi" w:cstheme="majorBidi"/>
          <w:szCs w:val="24"/>
        </w:rPr>
        <w:t>registripidajal</w:t>
      </w:r>
      <w:r w:rsidRPr="000536A7">
        <w:rPr>
          <w:rFonts w:asciiTheme="majorBidi" w:hAnsiTheme="majorBidi" w:cstheme="majorBidi"/>
          <w:szCs w:val="24"/>
        </w:rPr>
        <w:t xml:space="preserve"> oleks olemas võimekus seadusest tulenevate tegevusnõuete täitmiseks, sh piisavalt omavahendeid seaduse nõuetele vastava teenuse pakkumiseks, nõuetekohase ülesehitusega organisatsiooni loomiseks, piisava kvalifikatsiooniga töötajate palkamiseks ning nende väljaõppe tagamiseks. Suurem omavahendite osatähtsus </w:t>
      </w:r>
      <w:r>
        <w:rPr>
          <w:rFonts w:asciiTheme="majorBidi" w:hAnsiTheme="majorBidi" w:cstheme="majorBidi"/>
          <w:szCs w:val="24"/>
        </w:rPr>
        <w:t>registripidaja</w:t>
      </w:r>
      <w:r w:rsidRPr="000536A7">
        <w:rPr>
          <w:rFonts w:asciiTheme="majorBidi" w:hAnsiTheme="majorBidi" w:cstheme="majorBidi"/>
          <w:szCs w:val="24"/>
        </w:rPr>
        <w:t xml:space="preserve"> koguvahendites suurendab tema usaldusväärsust.</w:t>
      </w:r>
      <w:r w:rsidR="00FA7BA9" w:rsidRPr="00FA7BA9">
        <w:rPr>
          <w:rFonts w:asciiTheme="majorBidi" w:hAnsiTheme="majorBidi" w:cstheme="majorBidi"/>
          <w:b/>
          <w:bCs/>
          <w:szCs w:val="24"/>
        </w:rPr>
        <w:t xml:space="preserve"> </w:t>
      </w:r>
    </w:p>
    <w:p w14:paraId="396DB101" w14:textId="77777777" w:rsidR="00FA7BA9" w:rsidRDefault="00FA7BA9" w:rsidP="00FA7BA9">
      <w:pPr>
        <w:spacing w:after="0" w:line="240" w:lineRule="auto"/>
        <w:jc w:val="both"/>
        <w:rPr>
          <w:rFonts w:asciiTheme="majorBidi" w:hAnsiTheme="majorBidi" w:cstheme="majorBidi"/>
          <w:b/>
          <w:bCs/>
          <w:szCs w:val="24"/>
        </w:rPr>
      </w:pPr>
    </w:p>
    <w:p w14:paraId="4EA817D3" w14:textId="0BD27FE4" w:rsidR="00FA7BA9" w:rsidRPr="000536A7" w:rsidRDefault="00FA7BA9" w:rsidP="00FA7BA9">
      <w:pPr>
        <w:spacing w:after="0" w:line="240" w:lineRule="auto"/>
        <w:jc w:val="both"/>
        <w:rPr>
          <w:rFonts w:asciiTheme="majorBidi" w:hAnsiTheme="majorBidi" w:cstheme="majorBidi"/>
          <w:szCs w:val="24"/>
        </w:rPr>
      </w:pPr>
      <w:r w:rsidRPr="000536A7">
        <w:rPr>
          <w:rFonts w:asciiTheme="majorBidi" w:hAnsiTheme="majorBidi" w:cstheme="majorBidi"/>
          <w:b/>
          <w:bCs/>
          <w:szCs w:val="24"/>
        </w:rPr>
        <w:t xml:space="preserve">Lõikega </w:t>
      </w:r>
      <w:r>
        <w:rPr>
          <w:rFonts w:asciiTheme="majorBidi" w:hAnsiTheme="majorBidi" w:cstheme="majorBidi"/>
          <w:b/>
          <w:bCs/>
          <w:szCs w:val="24"/>
        </w:rPr>
        <w:t>2</w:t>
      </w:r>
      <w:r w:rsidRPr="000536A7">
        <w:rPr>
          <w:rFonts w:asciiTheme="majorBidi" w:hAnsiTheme="majorBidi" w:cstheme="majorBidi"/>
          <w:szCs w:val="24"/>
        </w:rPr>
        <w:t xml:space="preserve"> nähakse ette, et </w:t>
      </w:r>
      <w:r w:rsidR="00DC464F">
        <w:rPr>
          <w:rFonts w:asciiTheme="majorBidi" w:hAnsiTheme="majorBidi" w:cstheme="majorBidi"/>
          <w:szCs w:val="24"/>
        </w:rPr>
        <w:t>registripidaja</w:t>
      </w:r>
      <w:r w:rsidRPr="000536A7">
        <w:rPr>
          <w:rFonts w:asciiTheme="majorBidi" w:hAnsiTheme="majorBidi" w:cstheme="majorBidi"/>
          <w:szCs w:val="24"/>
        </w:rPr>
        <w:t xml:space="preserve"> aktsiakapital peab olema täielikult sisse makstud. </w:t>
      </w:r>
    </w:p>
    <w:p w14:paraId="1A1457E1" w14:textId="21A6E660" w:rsidR="009533BB" w:rsidRPr="000536A7" w:rsidRDefault="009533BB" w:rsidP="00DF3708">
      <w:pPr>
        <w:spacing w:after="0" w:line="240" w:lineRule="auto"/>
        <w:jc w:val="both"/>
        <w:rPr>
          <w:rFonts w:asciiTheme="majorBidi" w:hAnsiTheme="majorBidi" w:cstheme="majorBidi"/>
          <w:szCs w:val="24"/>
        </w:rPr>
      </w:pPr>
    </w:p>
    <w:p w14:paraId="1AF922DA" w14:textId="6C3E8DAA" w:rsidR="009533BB" w:rsidRDefault="009533BB" w:rsidP="00DF3708">
      <w:pPr>
        <w:spacing w:after="0" w:line="240" w:lineRule="auto"/>
        <w:jc w:val="both"/>
        <w:rPr>
          <w:rFonts w:cs="Times New Roman"/>
          <w:b/>
          <w:bCs/>
          <w:szCs w:val="24"/>
        </w:rPr>
      </w:pPr>
      <w:r w:rsidRPr="00E1732A">
        <w:rPr>
          <w:rFonts w:asciiTheme="majorBidi" w:hAnsiTheme="majorBidi" w:cstheme="majorBidi"/>
          <w:b/>
          <w:bCs/>
          <w:szCs w:val="24"/>
        </w:rPr>
        <w:t>Raamatupidamine ja aruandlus</w:t>
      </w:r>
    </w:p>
    <w:p w14:paraId="070DEA65" w14:textId="6FC2CAC0" w:rsidR="00CB68AB" w:rsidRDefault="009533BB" w:rsidP="00DF3708">
      <w:pPr>
        <w:spacing w:after="0" w:line="240" w:lineRule="auto"/>
        <w:jc w:val="both"/>
        <w:rPr>
          <w:rFonts w:cs="Times New Roman"/>
          <w:szCs w:val="24"/>
        </w:rPr>
      </w:pPr>
      <w:r w:rsidRPr="009533BB">
        <w:rPr>
          <w:rFonts w:cs="Times New Roman"/>
          <w:b/>
          <w:bCs/>
          <w:szCs w:val="24"/>
        </w:rPr>
        <w:t>Paragrahv 3</w:t>
      </w:r>
      <w:r>
        <w:rPr>
          <w:rFonts w:cs="Times New Roman"/>
          <w:b/>
          <w:bCs/>
          <w:szCs w:val="24"/>
        </w:rPr>
        <w:t>6</w:t>
      </w:r>
      <w:r w:rsidRPr="009533BB">
        <w:rPr>
          <w:rFonts w:cs="Times New Roman"/>
          <w:b/>
          <w:bCs/>
          <w:szCs w:val="24"/>
        </w:rPr>
        <w:t xml:space="preserve"> –</w:t>
      </w:r>
      <w:r w:rsidRPr="009533BB">
        <w:rPr>
          <w:rFonts w:asciiTheme="majorBidi" w:hAnsiTheme="majorBidi" w:cstheme="majorBidi"/>
          <w:b/>
          <w:bCs/>
          <w:szCs w:val="24"/>
        </w:rPr>
        <w:t xml:space="preserve"> </w:t>
      </w:r>
      <w:r>
        <w:rPr>
          <w:rFonts w:asciiTheme="majorBidi" w:hAnsiTheme="majorBidi" w:cstheme="majorBidi"/>
          <w:b/>
          <w:bCs/>
          <w:szCs w:val="24"/>
        </w:rPr>
        <w:t>r</w:t>
      </w:r>
      <w:r w:rsidRPr="00E1732A">
        <w:rPr>
          <w:rFonts w:asciiTheme="majorBidi" w:hAnsiTheme="majorBidi" w:cstheme="majorBidi"/>
          <w:b/>
          <w:bCs/>
          <w:szCs w:val="24"/>
        </w:rPr>
        <w:t>aamatupidamise korraldamine</w:t>
      </w:r>
    </w:p>
    <w:p w14:paraId="1017C21A" w14:textId="26E55366" w:rsidR="009533BB" w:rsidRDefault="009533BB" w:rsidP="00DF3708">
      <w:pPr>
        <w:spacing w:after="0" w:line="240" w:lineRule="auto"/>
        <w:jc w:val="both"/>
        <w:rPr>
          <w:rFonts w:asciiTheme="majorBidi" w:hAnsiTheme="majorBidi" w:cstheme="majorBidi"/>
          <w:szCs w:val="24"/>
        </w:rPr>
      </w:pPr>
      <w:r>
        <w:rPr>
          <w:rFonts w:asciiTheme="majorBidi" w:hAnsiTheme="majorBidi" w:cstheme="majorBidi"/>
          <w:szCs w:val="24"/>
        </w:rPr>
        <w:t>Sättega määratletakse</w:t>
      </w:r>
      <w:r w:rsidRPr="000536A7">
        <w:rPr>
          <w:rFonts w:asciiTheme="majorBidi" w:hAnsiTheme="majorBidi" w:cstheme="majorBidi"/>
          <w:szCs w:val="24"/>
        </w:rPr>
        <w:t>, millistele reeglitele peab</w:t>
      </w:r>
      <w:r>
        <w:rPr>
          <w:rFonts w:asciiTheme="majorBidi" w:hAnsiTheme="majorBidi" w:cstheme="majorBidi"/>
          <w:szCs w:val="24"/>
        </w:rPr>
        <w:t xml:space="preserve"> registripidaja</w:t>
      </w:r>
      <w:r w:rsidRPr="000536A7">
        <w:rPr>
          <w:rFonts w:asciiTheme="majorBidi" w:hAnsiTheme="majorBidi" w:cstheme="majorBidi"/>
          <w:szCs w:val="24"/>
        </w:rPr>
        <w:t xml:space="preserve"> raamatupidamiskord vastama. </w:t>
      </w:r>
    </w:p>
    <w:p w14:paraId="61C6A18A" w14:textId="77777777" w:rsidR="009533BB" w:rsidRPr="000536A7" w:rsidRDefault="009533BB" w:rsidP="00DF3708">
      <w:pPr>
        <w:spacing w:after="0" w:line="240" w:lineRule="auto"/>
        <w:jc w:val="both"/>
        <w:rPr>
          <w:rFonts w:asciiTheme="majorBidi" w:hAnsiTheme="majorBidi" w:cstheme="majorBidi"/>
          <w:szCs w:val="24"/>
        </w:rPr>
      </w:pPr>
    </w:p>
    <w:p w14:paraId="7A7E25EA" w14:textId="5C2E1615" w:rsidR="009533BB" w:rsidRPr="000536A7" w:rsidRDefault="009533BB"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 1</w:t>
      </w:r>
      <w:r w:rsidRPr="000536A7">
        <w:rPr>
          <w:rFonts w:asciiTheme="majorBidi" w:hAnsiTheme="majorBidi" w:cstheme="majorBidi"/>
          <w:szCs w:val="24"/>
        </w:rPr>
        <w:t xml:space="preserve"> kohaselt tuleb </w:t>
      </w:r>
      <w:r>
        <w:rPr>
          <w:rFonts w:asciiTheme="majorBidi" w:hAnsiTheme="majorBidi" w:cstheme="majorBidi"/>
          <w:szCs w:val="24"/>
        </w:rPr>
        <w:t>registripidaja</w:t>
      </w:r>
      <w:r w:rsidRPr="000536A7">
        <w:rPr>
          <w:rFonts w:asciiTheme="majorBidi" w:hAnsiTheme="majorBidi" w:cstheme="majorBidi"/>
          <w:szCs w:val="24"/>
        </w:rPr>
        <w:t xml:space="preserve"> raamatupidamisarvestust ja aruandlust korraldada vastavalt käesolevas seaduses, raamatupidamise seaduses, </w:t>
      </w:r>
      <w:r>
        <w:rPr>
          <w:rFonts w:asciiTheme="majorBidi" w:hAnsiTheme="majorBidi" w:cstheme="majorBidi"/>
          <w:szCs w:val="24"/>
        </w:rPr>
        <w:t>registripidaja</w:t>
      </w:r>
      <w:r w:rsidRPr="000536A7">
        <w:rPr>
          <w:rFonts w:asciiTheme="majorBidi" w:hAnsiTheme="majorBidi" w:cstheme="majorBidi"/>
          <w:szCs w:val="24"/>
        </w:rPr>
        <w:t xml:space="preserve"> põhikirjas ja raamatupidamise </w:t>
      </w:r>
      <w:proofErr w:type="spellStart"/>
      <w:r w:rsidRPr="000536A7">
        <w:rPr>
          <w:rFonts w:asciiTheme="majorBidi" w:hAnsiTheme="majorBidi" w:cstheme="majorBidi"/>
          <w:szCs w:val="24"/>
        </w:rPr>
        <w:t>sise</w:t>
      </w:r>
      <w:proofErr w:type="spellEnd"/>
      <w:r w:rsidRPr="000536A7">
        <w:rPr>
          <w:rFonts w:asciiTheme="majorBidi" w:hAnsiTheme="majorBidi" w:cstheme="majorBidi"/>
          <w:szCs w:val="24"/>
        </w:rPr>
        <w:t>-eeskirjas ning muudes õigusaktides sätestatule.</w:t>
      </w:r>
    </w:p>
    <w:p w14:paraId="5481689F" w14:textId="24492753" w:rsidR="009533BB" w:rsidRPr="000536A7" w:rsidRDefault="009533BB"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Lõige 2</w:t>
      </w:r>
      <w:r w:rsidRPr="000536A7">
        <w:rPr>
          <w:rFonts w:asciiTheme="majorBidi" w:hAnsiTheme="majorBidi" w:cstheme="majorBidi"/>
          <w:szCs w:val="24"/>
        </w:rPr>
        <w:t xml:space="preserve"> sätestab, et raamatupidamine peab tagama tõese teabe saamise </w:t>
      </w:r>
      <w:r>
        <w:rPr>
          <w:rFonts w:asciiTheme="majorBidi" w:hAnsiTheme="majorBidi" w:cstheme="majorBidi"/>
          <w:szCs w:val="24"/>
        </w:rPr>
        <w:t>registripidaja</w:t>
      </w:r>
      <w:r w:rsidRPr="000536A7">
        <w:rPr>
          <w:rFonts w:asciiTheme="majorBidi" w:hAnsiTheme="majorBidi" w:cstheme="majorBidi"/>
          <w:szCs w:val="24"/>
        </w:rPr>
        <w:t xml:space="preserve"> finantsseisundi ja majandustegevuse kohta. </w:t>
      </w:r>
    </w:p>
    <w:p w14:paraId="5DA5074F" w14:textId="77777777" w:rsidR="00CB68AB" w:rsidRDefault="00CB68AB" w:rsidP="00DF3708">
      <w:pPr>
        <w:spacing w:after="0" w:line="240" w:lineRule="auto"/>
        <w:jc w:val="both"/>
        <w:rPr>
          <w:rFonts w:cs="Times New Roman"/>
          <w:szCs w:val="24"/>
        </w:rPr>
      </w:pPr>
    </w:p>
    <w:p w14:paraId="46AD886B" w14:textId="017C73FB" w:rsidR="009533BB" w:rsidRDefault="009533BB" w:rsidP="00DF3708">
      <w:pPr>
        <w:spacing w:after="0" w:line="240" w:lineRule="auto"/>
        <w:jc w:val="both"/>
        <w:rPr>
          <w:rFonts w:cs="Times New Roman"/>
          <w:szCs w:val="24"/>
        </w:rPr>
      </w:pPr>
      <w:r w:rsidRPr="009533BB">
        <w:rPr>
          <w:rFonts w:cs="Times New Roman"/>
          <w:b/>
          <w:bCs/>
          <w:szCs w:val="24"/>
        </w:rPr>
        <w:t>Paragrahv 3</w:t>
      </w:r>
      <w:r>
        <w:rPr>
          <w:rFonts w:cs="Times New Roman"/>
          <w:b/>
          <w:bCs/>
          <w:szCs w:val="24"/>
        </w:rPr>
        <w:t>7</w:t>
      </w:r>
      <w:r w:rsidRPr="009533BB">
        <w:rPr>
          <w:rFonts w:cs="Times New Roman"/>
          <w:b/>
          <w:bCs/>
          <w:szCs w:val="24"/>
        </w:rPr>
        <w:t xml:space="preserve"> –</w:t>
      </w:r>
      <w:r w:rsidRPr="009533BB">
        <w:rPr>
          <w:rFonts w:asciiTheme="majorBidi" w:hAnsiTheme="majorBidi" w:cstheme="majorBidi"/>
          <w:b/>
          <w:bCs/>
          <w:szCs w:val="24"/>
        </w:rPr>
        <w:t xml:space="preserve"> </w:t>
      </w:r>
      <w:r>
        <w:rPr>
          <w:rFonts w:asciiTheme="majorBidi" w:hAnsiTheme="majorBidi" w:cstheme="majorBidi"/>
          <w:b/>
          <w:bCs/>
          <w:szCs w:val="24"/>
        </w:rPr>
        <w:t>a</w:t>
      </w:r>
      <w:r w:rsidRPr="00E1732A">
        <w:rPr>
          <w:rFonts w:asciiTheme="majorBidi" w:hAnsiTheme="majorBidi" w:cstheme="majorBidi"/>
          <w:b/>
          <w:bCs/>
          <w:szCs w:val="24"/>
        </w:rPr>
        <w:t>ruanded ja nende esitamine Finantsinspektsioonile</w:t>
      </w:r>
    </w:p>
    <w:p w14:paraId="60216F4F" w14:textId="7E294CCC" w:rsidR="009533BB" w:rsidRPr="000536A7" w:rsidRDefault="009533BB"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Lõikega 1</w:t>
      </w:r>
      <w:r w:rsidRPr="000536A7">
        <w:rPr>
          <w:rFonts w:asciiTheme="majorBidi" w:hAnsiTheme="majorBidi" w:cstheme="majorBidi"/>
          <w:szCs w:val="24"/>
        </w:rPr>
        <w:t xml:space="preserve"> nähakse ette, et </w:t>
      </w:r>
      <w:r>
        <w:rPr>
          <w:rFonts w:asciiTheme="majorBidi" w:hAnsiTheme="majorBidi" w:cstheme="majorBidi"/>
          <w:szCs w:val="24"/>
        </w:rPr>
        <w:t>registripidaja</w:t>
      </w:r>
      <w:r w:rsidRPr="000536A7">
        <w:rPr>
          <w:rFonts w:asciiTheme="majorBidi" w:hAnsiTheme="majorBidi" w:cstheme="majorBidi"/>
          <w:szCs w:val="24"/>
        </w:rPr>
        <w:t xml:space="preserve"> esitab Finantsinspektsioonile üldkoosoleku kinnitatud majandusaasta aruande koos vandeaudiitori aruande ärakirjaga kahe nädala jooksul pärast aktsionäride või osanike üldkoosoleku toimumist, kuid mitte hiljem kui kuus kuud pärast majandusaasta lõppu. Kui </w:t>
      </w:r>
      <w:r w:rsidR="00A81B80">
        <w:rPr>
          <w:rFonts w:asciiTheme="majorBidi" w:hAnsiTheme="majorBidi" w:cstheme="majorBidi"/>
          <w:szCs w:val="24"/>
        </w:rPr>
        <w:t>registripidaja</w:t>
      </w:r>
      <w:r w:rsidR="00A81B80" w:rsidRPr="000536A7">
        <w:rPr>
          <w:rFonts w:asciiTheme="majorBidi" w:hAnsiTheme="majorBidi" w:cstheme="majorBidi"/>
          <w:szCs w:val="24"/>
        </w:rPr>
        <w:t xml:space="preserve"> </w:t>
      </w:r>
      <w:r w:rsidRPr="000536A7">
        <w:rPr>
          <w:rFonts w:asciiTheme="majorBidi" w:hAnsiTheme="majorBidi" w:cstheme="majorBidi"/>
          <w:szCs w:val="24"/>
        </w:rPr>
        <w:t>on nimetatud andmed ja dokumendid avalikustanud oma veebilehel, ei pea ta neid Finantsinspektsioonile esitama.</w:t>
      </w:r>
    </w:p>
    <w:p w14:paraId="2BFF3B43" w14:textId="77777777" w:rsidR="00A81B80" w:rsidRDefault="00A81B80" w:rsidP="00DF3708">
      <w:pPr>
        <w:spacing w:after="0" w:line="240" w:lineRule="auto"/>
        <w:jc w:val="both"/>
        <w:rPr>
          <w:rFonts w:asciiTheme="majorBidi" w:hAnsiTheme="majorBidi" w:cstheme="majorBidi"/>
          <w:b/>
          <w:bCs/>
          <w:szCs w:val="24"/>
        </w:rPr>
      </w:pPr>
    </w:p>
    <w:p w14:paraId="44E83644" w14:textId="1E311275" w:rsidR="009533BB" w:rsidRDefault="009533BB"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w:t>
      </w:r>
      <w:r w:rsidR="00CA53A3">
        <w:rPr>
          <w:rFonts w:asciiTheme="majorBidi" w:hAnsiTheme="majorBidi" w:cstheme="majorBidi"/>
          <w:b/>
          <w:bCs/>
          <w:szCs w:val="24"/>
        </w:rPr>
        <w:t>kes</w:t>
      </w:r>
      <w:r w:rsidRPr="000536A7">
        <w:rPr>
          <w:rFonts w:asciiTheme="majorBidi" w:hAnsiTheme="majorBidi" w:cstheme="majorBidi"/>
          <w:b/>
          <w:bCs/>
          <w:szCs w:val="24"/>
        </w:rPr>
        <w:t xml:space="preserve"> 2</w:t>
      </w:r>
      <w:r w:rsidRPr="000536A7">
        <w:rPr>
          <w:rFonts w:asciiTheme="majorBidi" w:hAnsiTheme="majorBidi" w:cstheme="majorBidi"/>
          <w:szCs w:val="24"/>
        </w:rPr>
        <w:t xml:space="preserve"> sätestatakse Finantsinspektsiooni õigus lisaks </w:t>
      </w:r>
      <w:r w:rsidR="00CA53A3">
        <w:rPr>
          <w:rFonts w:asciiTheme="majorBidi" w:hAnsiTheme="majorBidi" w:cstheme="majorBidi"/>
          <w:szCs w:val="24"/>
        </w:rPr>
        <w:t>lõikes 1</w:t>
      </w:r>
      <w:r w:rsidRPr="000536A7">
        <w:rPr>
          <w:rFonts w:asciiTheme="majorBidi" w:hAnsiTheme="majorBidi" w:cstheme="majorBidi"/>
          <w:szCs w:val="24"/>
        </w:rPr>
        <w:t xml:space="preserve"> sätestatule nõuda ühekordselt või regulaarselt esitatavaid aruandeid ja andmeid, mis on vajalikud järelevalve teostamiseks käesolevas seaduses sätestatud ulatuses.</w:t>
      </w:r>
    </w:p>
    <w:p w14:paraId="2DD4066C" w14:textId="77777777" w:rsidR="00C0463A" w:rsidRDefault="00C0463A" w:rsidP="00DF3708">
      <w:pPr>
        <w:spacing w:after="0" w:line="240" w:lineRule="auto"/>
        <w:jc w:val="both"/>
        <w:rPr>
          <w:rFonts w:asciiTheme="majorBidi" w:hAnsiTheme="majorBidi" w:cstheme="majorBidi"/>
          <w:szCs w:val="24"/>
        </w:rPr>
      </w:pPr>
    </w:p>
    <w:p w14:paraId="531917E2" w14:textId="77777777" w:rsidR="00C0463A" w:rsidRDefault="00C0463A" w:rsidP="00C0463A">
      <w:pPr>
        <w:spacing w:after="0" w:line="240" w:lineRule="auto"/>
        <w:jc w:val="both"/>
        <w:rPr>
          <w:rFonts w:asciiTheme="majorBidi" w:hAnsiTheme="majorBidi" w:cstheme="majorBidi"/>
          <w:szCs w:val="24"/>
        </w:rPr>
      </w:pPr>
      <w:r w:rsidRPr="00C0463A">
        <w:rPr>
          <w:rFonts w:asciiTheme="majorBidi" w:hAnsiTheme="majorBidi" w:cstheme="majorBidi"/>
          <w:b/>
          <w:bCs/>
          <w:szCs w:val="24"/>
        </w:rPr>
        <w:t>Lõike 3</w:t>
      </w:r>
      <w:r>
        <w:rPr>
          <w:rFonts w:asciiTheme="majorBidi" w:hAnsiTheme="majorBidi" w:cstheme="majorBidi"/>
          <w:szCs w:val="24"/>
        </w:rPr>
        <w:t xml:space="preserve"> kohaselt on </w:t>
      </w:r>
      <w:r w:rsidRPr="00E1732A">
        <w:rPr>
          <w:rFonts w:asciiTheme="majorBidi" w:hAnsiTheme="majorBidi" w:cstheme="majorBidi"/>
          <w:szCs w:val="24"/>
        </w:rPr>
        <w:t xml:space="preserve">regulaarsete aruannete periood kvartal ja aruanded tuleb esitada Finantsinspektsioonile ühe kuu jooksul pärast aruandeperioodi lõppu. </w:t>
      </w:r>
      <w:bookmarkStart w:id="18" w:name="_Hlk149674621"/>
      <w:r w:rsidRPr="00E1732A">
        <w:rPr>
          <w:rFonts w:asciiTheme="majorBidi" w:hAnsiTheme="majorBidi" w:cstheme="majorBidi"/>
          <w:szCs w:val="24"/>
        </w:rPr>
        <w:t>Kui aruande esitamise viimane kuupäev on puhkepäev, esitatakse regulaarne aruanne hiljemalt puhkepäevale järgneval esimesel tööpäeval.</w:t>
      </w:r>
      <w:bookmarkEnd w:id="18"/>
    </w:p>
    <w:p w14:paraId="57664035" w14:textId="77777777" w:rsidR="00C0463A" w:rsidRDefault="00C0463A" w:rsidP="00C0463A">
      <w:pPr>
        <w:spacing w:after="0" w:line="240" w:lineRule="auto"/>
        <w:jc w:val="both"/>
        <w:rPr>
          <w:rFonts w:asciiTheme="majorBidi" w:hAnsiTheme="majorBidi" w:cstheme="majorBidi"/>
          <w:szCs w:val="24"/>
        </w:rPr>
      </w:pPr>
    </w:p>
    <w:p w14:paraId="0F37AAF0" w14:textId="6A6ED570" w:rsidR="00C0463A" w:rsidRDefault="00C0463A" w:rsidP="00C0463A">
      <w:pPr>
        <w:spacing w:after="0" w:line="240" w:lineRule="auto"/>
        <w:jc w:val="both"/>
        <w:rPr>
          <w:rFonts w:asciiTheme="majorBidi" w:hAnsiTheme="majorBidi" w:cstheme="majorBidi"/>
          <w:szCs w:val="24"/>
        </w:rPr>
      </w:pPr>
      <w:r w:rsidRPr="00C0463A">
        <w:rPr>
          <w:rFonts w:asciiTheme="majorBidi" w:hAnsiTheme="majorBidi" w:cstheme="majorBidi"/>
          <w:b/>
          <w:bCs/>
          <w:szCs w:val="24"/>
        </w:rPr>
        <w:t>Lõikega 4</w:t>
      </w:r>
      <w:r>
        <w:rPr>
          <w:rFonts w:asciiTheme="majorBidi" w:hAnsiTheme="majorBidi" w:cstheme="majorBidi"/>
          <w:szCs w:val="24"/>
        </w:rPr>
        <w:t xml:space="preserve"> antakse </w:t>
      </w:r>
      <w:r w:rsidRPr="00E1732A">
        <w:rPr>
          <w:rFonts w:asciiTheme="majorBidi" w:hAnsiTheme="majorBidi" w:cstheme="majorBidi"/>
          <w:szCs w:val="24"/>
        </w:rPr>
        <w:t>Finantsinspektsioonil</w:t>
      </w:r>
      <w:r>
        <w:rPr>
          <w:rFonts w:asciiTheme="majorBidi" w:hAnsiTheme="majorBidi" w:cstheme="majorBidi"/>
          <w:szCs w:val="24"/>
        </w:rPr>
        <w:t>e õigus küsida</w:t>
      </w:r>
      <w:r w:rsidRPr="00E1732A">
        <w:rPr>
          <w:rFonts w:asciiTheme="majorBidi" w:hAnsiTheme="majorBidi" w:cstheme="majorBidi"/>
          <w:szCs w:val="24"/>
        </w:rPr>
        <w:t xml:space="preserve"> lisaks ühekordselt või regulaarselt esitatavaid aruandeid ja andmeid, kui need on vajalikud järelevalve teostamiseks käesolevas seaduses sätestatud ulatuses.</w:t>
      </w:r>
    </w:p>
    <w:p w14:paraId="2C5C367B" w14:textId="77777777" w:rsidR="00C0463A" w:rsidRPr="00E1732A" w:rsidRDefault="00C0463A" w:rsidP="00C0463A">
      <w:pPr>
        <w:spacing w:after="0" w:line="240" w:lineRule="auto"/>
        <w:jc w:val="both"/>
        <w:rPr>
          <w:rFonts w:asciiTheme="majorBidi" w:hAnsiTheme="majorBidi" w:cstheme="majorBidi"/>
          <w:szCs w:val="24"/>
        </w:rPr>
      </w:pPr>
    </w:p>
    <w:p w14:paraId="65A56ED6" w14:textId="4210EF3F" w:rsidR="00C0463A" w:rsidRDefault="00C0463A" w:rsidP="00C0463A">
      <w:pPr>
        <w:spacing w:after="0" w:line="240" w:lineRule="auto"/>
        <w:jc w:val="both"/>
        <w:rPr>
          <w:rFonts w:asciiTheme="majorBidi" w:hAnsiTheme="majorBidi" w:cstheme="majorBidi"/>
          <w:szCs w:val="24"/>
        </w:rPr>
      </w:pPr>
      <w:r w:rsidRPr="009E2626">
        <w:rPr>
          <w:rFonts w:asciiTheme="majorBidi" w:hAnsiTheme="majorBidi" w:cstheme="majorBidi"/>
          <w:b/>
          <w:bCs/>
          <w:szCs w:val="24"/>
        </w:rPr>
        <w:t>Lõike 5</w:t>
      </w:r>
      <w:r>
        <w:rPr>
          <w:rFonts w:asciiTheme="majorBidi" w:hAnsiTheme="majorBidi" w:cstheme="majorBidi"/>
          <w:szCs w:val="24"/>
        </w:rPr>
        <w:t xml:space="preserve"> alusel võib</w:t>
      </w:r>
      <w:r w:rsidRPr="00E1732A">
        <w:rPr>
          <w:rFonts w:asciiTheme="majorBidi" w:hAnsiTheme="majorBidi" w:cstheme="majorBidi"/>
          <w:szCs w:val="24"/>
        </w:rPr>
        <w:t xml:space="preserve"> Finantsinspektsioon</w:t>
      </w:r>
      <w:r w:rsidR="009E2626">
        <w:rPr>
          <w:rFonts w:asciiTheme="majorBidi" w:hAnsiTheme="majorBidi" w:cstheme="majorBidi"/>
          <w:szCs w:val="24"/>
        </w:rPr>
        <w:t xml:space="preserve"> talle</w:t>
      </w:r>
      <w:r w:rsidRPr="00E1732A">
        <w:rPr>
          <w:rFonts w:asciiTheme="majorBidi" w:hAnsiTheme="majorBidi" w:cstheme="majorBidi"/>
          <w:szCs w:val="24"/>
        </w:rPr>
        <w:t xml:space="preserve"> esitatud aruannete põhjal või </w:t>
      </w:r>
      <w:r>
        <w:rPr>
          <w:rFonts w:asciiTheme="majorBidi" w:hAnsiTheme="majorBidi" w:cstheme="majorBidi"/>
          <w:szCs w:val="24"/>
        </w:rPr>
        <w:t>registripidaja</w:t>
      </w:r>
      <w:r w:rsidRPr="00E1732A">
        <w:rPr>
          <w:rFonts w:asciiTheme="majorBidi" w:hAnsiTheme="majorBidi" w:cstheme="majorBidi"/>
          <w:szCs w:val="24"/>
        </w:rPr>
        <w:t xml:space="preserve"> esitada andmeid Rahandusministeeriumile Vabariigi Valitsuse seadusest tulenevate ülesannete täitmiseks.</w:t>
      </w:r>
    </w:p>
    <w:p w14:paraId="7201F9FB" w14:textId="77777777" w:rsidR="009E2626" w:rsidRPr="00E1732A" w:rsidRDefault="009E2626" w:rsidP="00C0463A">
      <w:pPr>
        <w:spacing w:after="0" w:line="240" w:lineRule="auto"/>
        <w:jc w:val="both"/>
        <w:rPr>
          <w:rFonts w:asciiTheme="majorBidi" w:hAnsiTheme="majorBidi" w:cstheme="majorBidi"/>
          <w:szCs w:val="24"/>
        </w:rPr>
      </w:pPr>
    </w:p>
    <w:p w14:paraId="3DA2B612" w14:textId="119CF4FA" w:rsidR="00C0463A" w:rsidRPr="000536A7" w:rsidRDefault="009E2626" w:rsidP="00DF3708">
      <w:pPr>
        <w:spacing w:after="0" w:line="240" w:lineRule="auto"/>
        <w:jc w:val="both"/>
        <w:rPr>
          <w:rFonts w:asciiTheme="majorBidi" w:hAnsiTheme="majorBidi" w:cstheme="majorBidi"/>
          <w:szCs w:val="24"/>
        </w:rPr>
      </w:pPr>
      <w:r w:rsidRPr="009E2626">
        <w:rPr>
          <w:rFonts w:asciiTheme="majorBidi" w:hAnsiTheme="majorBidi" w:cstheme="majorBidi"/>
          <w:b/>
          <w:bCs/>
          <w:szCs w:val="24"/>
        </w:rPr>
        <w:t>Lõikega 6</w:t>
      </w:r>
      <w:r>
        <w:rPr>
          <w:rFonts w:asciiTheme="majorBidi" w:hAnsiTheme="majorBidi" w:cstheme="majorBidi"/>
          <w:szCs w:val="24"/>
        </w:rPr>
        <w:t xml:space="preserve"> kehtestatakse volitusnorm, mis annab </w:t>
      </w:r>
      <w:r w:rsidRPr="00E1732A">
        <w:rPr>
          <w:rFonts w:asciiTheme="majorBidi" w:hAnsiTheme="majorBidi" w:cstheme="majorBidi"/>
          <w:szCs w:val="24"/>
        </w:rPr>
        <w:t>valdkonna eest vastutav</w:t>
      </w:r>
      <w:r>
        <w:rPr>
          <w:rFonts w:asciiTheme="majorBidi" w:hAnsiTheme="majorBidi" w:cstheme="majorBidi"/>
          <w:szCs w:val="24"/>
        </w:rPr>
        <w:t>ale</w:t>
      </w:r>
      <w:r w:rsidRPr="00E1732A">
        <w:rPr>
          <w:rFonts w:asciiTheme="majorBidi" w:hAnsiTheme="majorBidi" w:cstheme="majorBidi"/>
          <w:szCs w:val="24"/>
        </w:rPr>
        <w:t xml:space="preserve"> minist</w:t>
      </w:r>
      <w:r>
        <w:rPr>
          <w:rFonts w:asciiTheme="majorBidi" w:hAnsiTheme="majorBidi" w:cstheme="majorBidi"/>
          <w:szCs w:val="24"/>
        </w:rPr>
        <w:t xml:space="preserve">rile õiguse kehtestada oma määrusega </w:t>
      </w:r>
      <w:r w:rsidR="00C0463A" w:rsidRPr="00E1732A">
        <w:rPr>
          <w:rFonts w:asciiTheme="majorBidi" w:hAnsiTheme="majorBidi" w:cstheme="majorBidi"/>
          <w:szCs w:val="24"/>
        </w:rPr>
        <w:t xml:space="preserve">Finantsinspektsioonile esitatavate </w:t>
      </w:r>
      <w:r w:rsidR="00C0463A">
        <w:rPr>
          <w:rFonts w:asciiTheme="majorBidi" w:hAnsiTheme="majorBidi" w:cstheme="majorBidi"/>
          <w:szCs w:val="24"/>
        </w:rPr>
        <w:t>registripidaja</w:t>
      </w:r>
      <w:r w:rsidR="00C0463A" w:rsidRPr="00E1732A">
        <w:rPr>
          <w:rFonts w:asciiTheme="majorBidi" w:hAnsiTheme="majorBidi" w:cstheme="majorBidi"/>
          <w:szCs w:val="24"/>
        </w:rPr>
        <w:t xml:space="preserve"> aruannete vormid, koostamise metoodika ja esitamise kor</w:t>
      </w:r>
      <w:r>
        <w:rPr>
          <w:rFonts w:asciiTheme="majorBidi" w:hAnsiTheme="majorBidi" w:cstheme="majorBidi"/>
          <w:szCs w:val="24"/>
        </w:rPr>
        <w:t>d</w:t>
      </w:r>
      <w:r w:rsidR="00C0463A" w:rsidRPr="00E1732A">
        <w:rPr>
          <w:rFonts w:asciiTheme="majorBidi" w:hAnsiTheme="majorBidi" w:cstheme="majorBidi"/>
          <w:szCs w:val="24"/>
        </w:rPr>
        <w:t>.</w:t>
      </w:r>
    </w:p>
    <w:p w14:paraId="5304EC57" w14:textId="77777777" w:rsidR="009533BB" w:rsidRDefault="009533BB" w:rsidP="00DF3708">
      <w:pPr>
        <w:spacing w:after="0" w:line="240" w:lineRule="auto"/>
        <w:jc w:val="both"/>
        <w:rPr>
          <w:rFonts w:cs="Times New Roman"/>
          <w:szCs w:val="24"/>
        </w:rPr>
      </w:pPr>
    </w:p>
    <w:p w14:paraId="285C216A" w14:textId="59CA9825" w:rsidR="009533BB" w:rsidRDefault="00A81B80" w:rsidP="00DF3708">
      <w:pPr>
        <w:spacing w:after="0" w:line="240" w:lineRule="auto"/>
        <w:jc w:val="both"/>
        <w:rPr>
          <w:rFonts w:cs="Times New Roman"/>
          <w:szCs w:val="24"/>
        </w:rPr>
      </w:pPr>
      <w:r w:rsidRPr="009533BB">
        <w:rPr>
          <w:rFonts w:cs="Times New Roman"/>
          <w:b/>
          <w:bCs/>
          <w:szCs w:val="24"/>
        </w:rPr>
        <w:t>Paragrahv 3</w:t>
      </w:r>
      <w:r>
        <w:rPr>
          <w:rFonts w:cs="Times New Roman"/>
          <w:b/>
          <w:bCs/>
          <w:szCs w:val="24"/>
        </w:rPr>
        <w:t>8</w:t>
      </w:r>
      <w:r w:rsidRPr="009533BB">
        <w:rPr>
          <w:rFonts w:cs="Times New Roman"/>
          <w:b/>
          <w:bCs/>
          <w:szCs w:val="24"/>
        </w:rPr>
        <w:t xml:space="preserve"> –</w:t>
      </w:r>
      <w:r w:rsidRPr="00A81B80">
        <w:rPr>
          <w:rFonts w:asciiTheme="majorBidi" w:hAnsiTheme="majorBidi" w:cstheme="majorBidi"/>
          <w:b/>
          <w:bCs/>
          <w:szCs w:val="24"/>
        </w:rPr>
        <w:t xml:space="preserve"> </w:t>
      </w:r>
      <w:r w:rsidRPr="00E1732A">
        <w:rPr>
          <w:rFonts w:asciiTheme="majorBidi" w:hAnsiTheme="majorBidi" w:cstheme="majorBidi"/>
          <w:b/>
          <w:bCs/>
          <w:szCs w:val="24"/>
        </w:rPr>
        <w:t>Finantsinspektsioonile esitatud aruan</w:t>
      </w:r>
      <w:r w:rsidR="00CA53A3">
        <w:rPr>
          <w:rFonts w:asciiTheme="majorBidi" w:hAnsiTheme="majorBidi" w:cstheme="majorBidi"/>
          <w:b/>
          <w:bCs/>
          <w:szCs w:val="24"/>
        </w:rPr>
        <w:t>de</w:t>
      </w:r>
      <w:r w:rsidRPr="00E1732A">
        <w:rPr>
          <w:rFonts w:asciiTheme="majorBidi" w:hAnsiTheme="majorBidi" w:cstheme="majorBidi"/>
          <w:b/>
          <w:bCs/>
          <w:szCs w:val="24"/>
        </w:rPr>
        <w:t xml:space="preserve"> kontroll, puuduste kõrvaldamine ja algandmete säilitamine</w:t>
      </w:r>
    </w:p>
    <w:p w14:paraId="5CB10354" w14:textId="6C053E60" w:rsidR="00A81B80" w:rsidRDefault="00A81B80"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sätestab Finantsinspektsioonile esitatud aruan</w:t>
      </w:r>
      <w:r w:rsidR="00CA53A3">
        <w:rPr>
          <w:rFonts w:asciiTheme="majorBidi" w:hAnsiTheme="majorBidi" w:cstheme="majorBidi"/>
          <w:szCs w:val="24"/>
        </w:rPr>
        <w:t>de</w:t>
      </w:r>
      <w:r w:rsidRPr="000536A7">
        <w:rPr>
          <w:rFonts w:asciiTheme="majorBidi" w:hAnsiTheme="majorBidi" w:cstheme="majorBidi"/>
          <w:szCs w:val="24"/>
        </w:rPr>
        <w:t xml:space="preserve"> kontrolli, puuduste kõrvaldamise ja algandmete säilitamise üldise raamistiku. </w:t>
      </w:r>
    </w:p>
    <w:p w14:paraId="05773372" w14:textId="77777777" w:rsidR="00A81B80" w:rsidRPr="000536A7" w:rsidRDefault="00A81B80" w:rsidP="00DF3708">
      <w:pPr>
        <w:spacing w:after="0" w:line="240" w:lineRule="auto"/>
        <w:jc w:val="both"/>
        <w:rPr>
          <w:rFonts w:asciiTheme="majorBidi" w:hAnsiTheme="majorBidi" w:cstheme="majorBidi"/>
          <w:szCs w:val="24"/>
        </w:rPr>
      </w:pPr>
    </w:p>
    <w:p w14:paraId="298E6C00" w14:textId="77777777" w:rsidR="00A81B80" w:rsidRDefault="00A81B80"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 1</w:t>
      </w:r>
      <w:r w:rsidRPr="000536A7">
        <w:rPr>
          <w:rFonts w:asciiTheme="majorBidi" w:hAnsiTheme="majorBidi" w:cstheme="majorBidi"/>
          <w:szCs w:val="24"/>
        </w:rPr>
        <w:t xml:space="preserve"> kohaselt kontrollib Finantsinspektsioon </w:t>
      </w:r>
      <w:proofErr w:type="spellStart"/>
      <w:r w:rsidRPr="000536A7">
        <w:rPr>
          <w:rFonts w:asciiTheme="majorBidi" w:hAnsiTheme="majorBidi" w:cstheme="majorBidi"/>
          <w:szCs w:val="24"/>
        </w:rPr>
        <w:t>järelevalvelise</w:t>
      </w:r>
      <w:proofErr w:type="spellEnd"/>
      <w:r w:rsidRPr="000536A7">
        <w:rPr>
          <w:rFonts w:asciiTheme="majorBidi" w:hAnsiTheme="majorBidi" w:cstheme="majorBidi"/>
          <w:szCs w:val="24"/>
        </w:rPr>
        <w:t xml:space="preserve"> aruande vastavust nõuetele esimesel võimalusel pärast aruande laekumist. </w:t>
      </w:r>
    </w:p>
    <w:p w14:paraId="2C6406EA" w14:textId="77777777" w:rsidR="00A81B80" w:rsidRDefault="00A81B80" w:rsidP="00DF3708">
      <w:pPr>
        <w:spacing w:after="0" w:line="240" w:lineRule="auto"/>
        <w:jc w:val="both"/>
        <w:rPr>
          <w:rFonts w:asciiTheme="majorBidi" w:hAnsiTheme="majorBidi" w:cstheme="majorBidi"/>
          <w:szCs w:val="24"/>
        </w:rPr>
      </w:pPr>
    </w:p>
    <w:p w14:paraId="0DD986AF" w14:textId="57D1F2FF" w:rsidR="00A81B80" w:rsidRDefault="00A81B80"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 2</w:t>
      </w:r>
      <w:r w:rsidRPr="000536A7">
        <w:rPr>
          <w:rFonts w:asciiTheme="majorBidi" w:hAnsiTheme="majorBidi" w:cstheme="majorBidi"/>
          <w:szCs w:val="24"/>
        </w:rPr>
        <w:t xml:space="preserve"> kohaselt juhul, kui Finantsinspektsioon tuvastab </w:t>
      </w:r>
      <w:proofErr w:type="spellStart"/>
      <w:r w:rsidRPr="000536A7">
        <w:rPr>
          <w:rFonts w:asciiTheme="majorBidi" w:hAnsiTheme="majorBidi" w:cstheme="majorBidi"/>
          <w:szCs w:val="24"/>
        </w:rPr>
        <w:t>järelevalvelises</w:t>
      </w:r>
      <w:proofErr w:type="spellEnd"/>
      <w:r w:rsidRPr="000536A7">
        <w:rPr>
          <w:rFonts w:asciiTheme="majorBidi" w:hAnsiTheme="majorBidi" w:cstheme="majorBidi"/>
          <w:szCs w:val="24"/>
        </w:rPr>
        <w:t xml:space="preserve"> aruandes puudusi, teavitab ta sellest aruande esitajat. </w:t>
      </w:r>
    </w:p>
    <w:p w14:paraId="44EEF283" w14:textId="77777777" w:rsidR="00A81B80" w:rsidRPr="000536A7" w:rsidRDefault="00A81B80" w:rsidP="00DF3708">
      <w:pPr>
        <w:spacing w:after="0" w:line="240" w:lineRule="auto"/>
        <w:jc w:val="both"/>
        <w:rPr>
          <w:rFonts w:asciiTheme="majorBidi" w:hAnsiTheme="majorBidi" w:cstheme="majorBidi"/>
          <w:szCs w:val="24"/>
        </w:rPr>
      </w:pPr>
    </w:p>
    <w:p w14:paraId="6D10A0E4" w14:textId="77777777" w:rsidR="00A81B80" w:rsidRDefault="00A81B80"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 3</w:t>
      </w:r>
      <w:r w:rsidRPr="000536A7">
        <w:rPr>
          <w:rFonts w:asciiTheme="majorBidi" w:hAnsiTheme="majorBidi" w:cstheme="majorBidi"/>
          <w:szCs w:val="24"/>
        </w:rPr>
        <w:t xml:space="preserve"> kohaselt kohustub </w:t>
      </w:r>
      <w:proofErr w:type="spellStart"/>
      <w:r w:rsidRPr="000536A7">
        <w:rPr>
          <w:rFonts w:asciiTheme="majorBidi" w:hAnsiTheme="majorBidi" w:cstheme="majorBidi"/>
          <w:szCs w:val="24"/>
        </w:rPr>
        <w:t>järelevalvelise</w:t>
      </w:r>
      <w:proofErr w:type="spellEnd"/>
      <w:r w:rsidRPr="000536A7">
        <w:rPr>
          <w:rFonts w:asciiTheme="majorBidi" w:hAnsiTheme="majorBidi" w:cstheme="majorBidi"/>
          <w:szCs w:val="24"/>
        </w:rPr>
        <w:t xml:space="preserve"> aruande esitaja puudused kõrvaldama ja esitama Finantsinspektsioonile korrigeeritud aruande ilma põhjendamatu viivituseta. Korrigeeritud aruanne tuleb Finantsinspektsioonile esitada ka juhul, kui aruande esitaja ise tuvastab varem esitatud andmetes vea või kui auditeeritud andmed erinevad varem esitatud auditeerimata andmetest.</w:t>
      </w:r>
    </w:p>
    <w:p w14:paraId="6046898D" w14:textId="77777777" w:rsidR="00A81B80" w:rsidRPr="000536A7" w:rsidRDefault="00A81B80" w:rsidP="00DF3708">
      <w:pPr>
        <w:spacing w:after="0" w:line="240" w:lineRule="auto"/>
        <w:jc w:val="both"/>
        <w:rPr>
          <w:rFonts w:asciiTheme="majorBidi" w:hAnsiTheme="majorBidi" w:cstheme="majorBidi"/>
          <w:szCs w:val="24"/>
        </w:rPr>
      </w:pPr>
    </w:p>
    <w:p w14:paraId="31F9494F" w14:textId="33CE56EF" w:rsidR="00A81B80" w:rsidRPr="000536A7" w:rsidRDefault="00A81B80"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Lõige 4</w:t>
      </w:r>
      <w:r w:rsidRPr="000536A7">
        <w:rPr>
          <w:rFonts w:asciiTheme="majorBidi" w:hAnsiTheme="majorBidi" w:cstheme="majorBidi"/>
          <w:szCs w:val="24"/>
        </w:rPr>
        <w:t xml:space="preserve"> kohustab aruande esitajat </w:t>
      </w:r>
      <w:proofErr w:type="spellStart"/>
      <w:r w:rsidRPr="000536A7">
        <w:rPr>
          <w:rFonts w:asciiTheme="majorBidi" w:hAnsiTheme="majorBidi" w:cstheme="majorBidi"/>
          <w:szCs w:val="24"/>
        </w:rPr>
        <w:t>järelevalvelise</w:t>
      </w:r>
      <w:proofErr w:type="spellEnd"/>
      <w:r w:rsidRPr="000536A7">
        <w:rPr>
          <w:rFonts w:asciiTheme="majorBidi" w:hAnsiTheme="majorBidi" w:cstheme="majorBidi"/>
          <w:szCs w:val="24"/>
        </w:rPr>
        <w:t xml:space="preserve"> aruande koostamisel kasutatud algandmete allikaks olevaid dokumente säilitama viis aasta. Nimetatud tähtaeg ei piira </w:t>
      </w:r>
      <w:r>
        <w:rPr>
          <w:rFonts w:asciiTheme="majorBidi" w:hAnsiTheme="majorBidi" w:cstheme="majorBidi"/>
          <w:szCs w:val="24"/>
        </w:rPr>
        <w:t>registripidaja</w:t>
      </w:r>
      <w:r w:rsidRPr="000536A7">
        <w:rPr>
          <w:rFonts w:asciiTheme="majorBidi" w:hAnsiTheme="majorBidi" w:cstheme="majorBidi"/>
          <w:szCs w:val="24"/>
        </w:rPr>
        <w:t xml:space="preserve"> õigust säilitada andmeid ja dokumente pikema aja jooksul, kui nende töötlemiseks on </w:t>
      </w:r>
      <w:r>
        <w:rPr>
          <w:rFonts w:asciiTheme="majorBidi" w:hAnsiTheme="majorBidi" w:cstheme="majorBidi"/>
          <w:szCs w:val="24"/>
        </w:rPr>
        <w:t>registripidajal</w:t>
      </w:r>
      <w:r w:rsidRPr="000536A7">
        <w:rPr>
          <w:rFonts w:asciiTheme="majorBidi" w:hAnsiTheme="majorBidi" w:cstheme="majorBidi"/>
          <w:szCs w:val="24"/>
        </w:rPr>
        <w:t xml:space="preserve"> muu õiguslik alus.</w:t>
      </w:r>
    </w:p>
    <w:p w14:paraId="4ED5F459" w14:textId="77777777" w:rsidR="007105C4" w:rsidRDefault="007105C4" w:rsidP="00DF3708">
      <w:pPr>
        <w:spacing w:after="0" w:line="240" w:lineRule="auto"/>
        <w:jc w:val="both"/>
        <w:rPr>
          <w:rFonts w:cs="Times New Roman"/>
          <w:b/>
          <w:bCs/>
          <w:szCs w:val="24"/>
        </w:rPr>
      </w:pPr>
    </w:p>
    <w:p w14:paraId="3A898F92" w14:textId="33BF596A" w:rsidR="007105C4" w:rsidRDefault="007105C4" w:rsidP="00DF3708">
      <w:pPr>
        <w:spacing w:after="0" w:line="240" w:lineRule="auto"/>
        <w:jc w:val="both"/>
        <w:rPr>
          <w:rFonts w:cs="Times New Roman"/>
          <w:szCs w:val="24"/>
        </w:rPr>
      </w:pPr>
      <w:r w:rsidRPr="009533BB">
        <w:rPr>
          <w:rFonts w:cs="Times New Roman"/>
          <w:b/>
          <w:bCs/>
          <w:szCs w:val="24"/>
        </w:rPr>
        <w:t>Paragrahv 3</w:t>
      </w:r>
      <w:r>
        <w:rPr>
          <w:rFonts w:cs="Times New Roman"/>
          <w:b/>
          <w:bCs/>
          <w:szCs w:val="24"/>
        </w:rPr>
        <w:t>9</w:t>
      </w:r>
      <w:r w:rsidRPr="009533BB">
        <w:rPr>
          <w:rFonts w:cs="Times New Roman"/>
          <w:b/>
          <w:bCs/>
          <w:szCs w:val="24"/>
        </w:rPr>
        <w:t xml:space="preserve"> –</w:t>
      </w:r>
      <w:r w:rsidRPr="007105C4">
        <w:rPr>
          <w:rFonts w:asciiTheme="majorBidi" w:hAnsiTheme="majorBidi" w:cstheme="majorBidi"/>
          <w:b/>
          <w:bCs/>
          <w:szCs w:val="24"/>
        </w:rPr>
        <w:t xml:space="preserve"> </w:t>
      </w:r>
      <w:r w:rsidRPr="00E1732A">
        <w:rPr>
          <w:rFonts w:asciiTheme="majorBidi" w:hAnsiTheme="majorBidi" w:cstheme="majorBidi"/>
          <w:b/>
          <w:bCs/>
          <w:szCs w:val="24"/>
        </w:rPr>
        <w:t>Audiitorkontroll</w:t>
      </w:r>
    </w:p>
    <w:p w14:paraId="0507AD4C" w14:textId="632753C4" w:rsidR="007105C4" w:rsidRPr="000536A7" w:rsidRDefault="007105C4" w:rsidP="00DF3708">
      <w:pPr>
        <w:spacing w:after="0" w:line="240" w:lineRule="auto"/>
        <w:jc w:val="both"/>
        <w:rPr>
          <w:rFonts w:asciiTheme="majorBidi" w:hAnsiTheme="majorBidi" w:cstheme="majorBidi"/>
          <w:szCs w:val="24"/>
        </w:rPr>
      </w:pPr>
      <w:r>
        <w:rPr>
          <w:rFonts w:asciiTheme="majorBidi" w:hAnsiTheme="majorBidi" w:cstheme="majorBidi"/>
          <w:szCs w:val="24"/>
        </w:rPr>
        <w:t>Sättega kehtestatakse</w:t>
      </w:r>
      <w:r w:rsidRPr="000536A7">
        <w:rPr>
          <w:rFonts w:asciiTheme="majorBidi" w:hAnsiTheme="majorBidi" w:cstheme="majorBidi"/>
          <w:szCs w:val="24"/>
        </w:rPr>
        <w:t xml:space="preserve"> nõuded </w:t>
      </w:r>
      <w:r>
        <w:rPr>
          <w:rFonts w:asciiTheme="majorBidi" w:hAnsiTheme="majorBidi" w:cstheme="majorBidi"/>
          <w:szCs w:val="24"/>
        </w:rPr>
        <w:t>registripidaja</w:t>
      </w:r>
      <w:r w:rsidRPr="000536A7">
        <w:rPr>
          <w:rFonts w:asciiTheme="majorBidi" w:hAnsiTheme="majorBidi" w:cstheme="majorBidi"/>
          <w:szCs w:val="24"/>
        </w:rPr>
        <w:t xml:space="preserve"> audiitorettevõtjale, tema määramisele ja audiitorkontrollile. </w:t>
      </w:r>
    </w:p>
    <w:p w14:paraId="74A4790C" w14:textId="77777777" w:rsidR="007105C4" w:rsidRDefault="007105C4" w:rsidP="00DF3708">
      <w:pPr>
        <w:spacing w:after="0" w:line="240" w:lineRule="auto"/>
        <w:jc w:val="both"/>
        <w:rPr>
          <w:rFonts w:asciiTheme="majorBidi" w:hAnsiTheme="majorBidi" w:cstheme="majorBidi"/>
          <w:szCs w:val="24"/>
        </w:rPr>
      </w:pPr>
    </w:p>
    <w:p w14:paraId="128FE6A6" w14:textId="0524B831" w:rsidR="007105C4" w:rsidRPr="000536A7" w:rsidRDefault="007105C4" w:rsidP="00DF3708">
      <w:pPr>
        <w:spacing w:after="0" w:line="240" w:lineRule="auto"/>
        <w:jc w:val="both"/>
        <w:rPr>
          <w:rFonts w:asciiTheme="majorBidi" w:hAnsiTheme="majorBidi" w:cstheme="majorBidi"/>
          <w:szCs w:val="24"/>
        </w:rPr>
      </w:pPr>
      <w:r w:rsidRPr="007105C4">
        <w:rPr>
          <w:rFonts w:asciiTheme="majorBidi" w:hAnsiTheme="majorBidi" w:cstheme="majorBidi"/>
          <w:b/>
          <w:bCs/>
          <w:szCs w:val="24"/>
        </w:rPr>
        <w:t>Lõikega 1</w:t>
      </w:r>
      <w:r>
        <w:rPr>
          <w:rFonts w:asciiTheme="majorBidi" w:hAnsiTheme="majorBidi" w:cstheme="majorBidi"/>
          <w:szCs w:val="24"/>
        </w:rPr>
        <w:t xml:space="preserve"> </w:t>
      </w:r>
      <w:r w:rsidRPr="000536A7">
        <w:rPr>
          <w:rFonts w:asciiTheme="majorBidi" w:hAnsiTheme="majorBidi" w:cstheme="majorBidi"/>
          <w:szCs w:val="24"/>
        </w:rPr>
        <w:t xml:space="preserve">kehtestatakse nõue, et </w:t>
      </w:r>
      <w:r>
        <w:rPr>
          <w:rFonts w:asciiTheme="majorBidi" w:hAnsiTheme="majorBidi" w:cstheme="majorBidi"/>
          <w:szCs w:val="24"/>
        </w:rPr>
        <w:t>registripidaja</w:t>
      </w:r>
      <w:r w:rsidRPr="000536A7">
        <w:rPr>
          <w:rFonts w:asciiTheme="majorBidi" w:hAnsiTheme="majorBidi" w:cstheme="majorBidi"/>
          <w:szCs w:val="24"/>
        </w:rPr>
        <w:t xml:space="preserve"> raamatupidamise aastaaruanne peab olema auditeeritu</w:t>
      </w:r>
      <w:r>
        <w:rPr>
          <w:rFonts w:asciiTheme="majorBidi" w:hAnsiTheme="majorBidi" w:cstheme="majorBidi"/>
          <w:szCs w:val="24"/>
        </w:rPr>
        <w:t>d</w:t>
      </w:r>
      <w:r w:rsidRPr="000536A7">
        <w:rPr>
          <w:rFonts w:asciiTheme="majorBidi" w:hAnsiTheme="majorBidi" w:cstheme="majorBidi"/>
          <w:szCs w:val="24"/>
        </w:rPr>
        <w:t>.</w:t>
      </w:r>
    </w:p>
    <w:p w14:paraId="5B658D2B" w14:textId="77777777" w:rsidR="007105C4" w:rsidRDefault="007105C4" w:rsidP="00DF3708">
      <w:pPr>
        <w:spacing w:after="0" w:line="240" w:lineRule="auto"/>
        <w:jc w:val="both"/>
        <w:rPr>
          <w:rFonts w:asciiTheme="majorBidi" w:hAnsiTheme="majorBidi" w:cstheme="majorBidi"/>
          <w:b/>
          <w:bCs/>
          <w:szCs w:val="24"/>
        </w:rPr>
      </w:pPr>
    </w:p>
    <w:p w14:paraId="35901DF6" w14:textId="3D0BF50F" w:rsidR="007105C4" w:rsidRPr="000536A7" w:rsidRDefault="007105C4"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Lõikega 2</w:t>
      </w:r>
      <w:r w:rsidRPr="000536A7">
        <w:rPr>
          <w:rFonts w:asciiTheme="majorBidi" w:hAnsiTheme="majorBidi" w:cstheme="majorBidi"/>
          <w:szCs w:val="24"/>
        </w:rPr>
        <w:t xml:space="preserve"> sätestatakse nõue, mille kohaselt võib </w:t>
      </w:r>
      <w:r>
        <w:rPr>
          <w:rFonts w:asciiTheme="majorBidi" w:hAnsiTheme="majorBidi" w:cstheme="majorBidi"/>
          <w:szCs w:val="24"/>
        </w:rPr>
        <w:t>registripidaja</w:t>
      </w:r>
      <w:r w:rsidRPr="000536A7">
        <w:rPr>
          <w:rFonts w:asciiTheme="majorBidi" w:hAnsiTheme="majorBidi" w:cstheme="majorBidi"/>
          <w:szCs w:val="24"/>
        </w:rPr>
        <w:t xml:space="preserve"> audiitorettevõtjaks nimetada vaid audiitortegevuse seaduse § 7 lõikes 2 nimetatud isiku, kellel peavad olema piisavad teadmised ja kogemused.</w:t>
      </w:r>
    </w:p>
    <w:p w14:paraId="3735C118" w14:textId="77777777" w:rsidR="007105C4" w:rsidRDefault="007105C4" w:rsidP="00DF3708">
      <w:pPr>
        <w:spacing w:after="0" w:line="240" w:lineRule="auto"/>
        <w:jc w:val="both"/>
        <w:rPr>
          <w:rFonts w:asciiTheme="majorBidi" w:hAnsiTheme="majorBidi" w:cstheme="majorBidi"/>
          <w:b/>
          <w:bCs/>
          <w:szCs w:val="24"/>
        </w:rPr>
      </w:pPr>
    </w:p>
    <w:p w14:paraId="74DA2DEC" w14:textId="68B9329E" w:rsidR="007105C4" w:rsidRPr="000536A7" w:rsidRDefault="007105C4"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Lõikega 3</w:t>
      </w:r>
      <w:r w:rsidRPr="000536A7">
        <w:rPr>
          <w:rFonts w:asciiTheme="majorBidi" w:hAnsiTheme="majorBidi" w:cstheme="majorBidi"/>
          <w:szCs w:val="24"/>
        </w:rPr>
        <w:t xml:space="preserve"> määratakse, et </w:t>
      </w:r>
      <w:r>
        <w:rPr>
          <w:rFonts w:asciiTheme="majorBidi" w:hAnsiTheme="majorBidi" w:cstheme="majorBidi"/>
          <w:szCs w:val="24"/>
        </w:rPr>
        <w:t>registripidaja</w:t>
      </w:r>
      <w:r w:rsidRPr="000536A7">
        <w:rPr>
          <w:rFonts w:asciiTheme="majorBidi" w:hAnsiTheme="majorBidi" w:cstheme="majorBidi"/>
          <w:szCs w:val="24"/>
        </w:rPr>
        <w:t xml:space="preserve"> asukohajärgne kohus määrab Finantsinspektsiooni avalduse alusel audiitorettevõtja kolmel juhul: kui üldkoosolek ei ole audiitorettevõtjat nimetanud (punkt 1), üldkoosoleku nimetatud audiitorettevõtja loobub audiitorkontrolli tegemisest (punkt 2) või kui audiitorettevõtja on kaotanud Finantsinspektsiooni arvamuse kohaselt usalduse (punkt 3). </w:t>
      </w:r>
    </w:p>
    <w:p w14:paraId="2A65C165" w14:textId="77777777" w:rsidR="007105C4" w:rsidRDefault="007105C4" w:rsidP="00DF3708">
      <w:pPr>
        <w:spacing w:after="0" w:line="240" w:lineRule="auto"/>
        <w:jc w:val="both"/>
        <w:rPr>
          <w:rFonts w:asciiTheme="majorBidi" w:hAnsiTheme="majorBidi" w:cstheme="majorBidi"/>
          <w:b/>
          <w:bCs/>
          <w:szCs w:val="24"/>
        </w:rPr>
      </w:pPr>
    </w:p>
    <w:p w14:paraId="7120A27B" w14:textId="23D7D727" w:rsidR="007105C4" w:rsidRPr="000536A7" w:rsidRDefault="007105C4"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 4</w:t>
      </w:r>
      <w:r w:rsidRPr="000536A7">
        <w:rPr>
          <w:rFonts w:asciiTheme="majorBidi" w:hAnsiTheme="majorBidi" w:cstheme="majorBidi"/>
          <w:szCs w:val="24"/>
        </w:rPr>
        <w:t xml:space="preserve"> kohaselt kestavad Finantsinspektsiooni määratud audiitorettevõtja volitused, kuni üldkoosolek või osanike koosolek nimetab uue audiitorettevõtja.</w:t>
      </w:r>
    </w:p>
    <w:p w14:paraId="346C3F8A" w14:textId="77777777" w:rsidR="007105C4" w:rsidRDefault="007105C4" w:rsidP="00DF3708">
      <w:pPr>
        <w:spacing w:after="0" w:line="240" w:lineRule="auto"/>
        <w:jc w:val="both"/>
        <w:rPr>
          <w:rFonts w:cs="Times New Roman"/>
          <w:szCs w:val="24"/>
        </w:rPr>
      </w:pPr>
    </w:p>
    <w:p w14:paraId="7D9C3C24" w14:textId="4CD9CFDC" w:rsidR="007105C4" w:rsidRPr="00E1732A" w:rsidRDefault="007105C4" w:rsidP="00DF3708">
      <w:pPr>
        <w:spacing w:after="0" w:line="240" w:lineRule="auto"/>
        <w:jc w:val="both"/>
        <w:rPr>
          <w:rFonts w:asciiTheme="majorBidi" w:hAnsiTheme="majorBidi" w:cstheme="majorBidi"/>
          <w:b/>
          <w:bCs/>
          <w:szCs w:val="24"/>
        </w:rPr>
      </w:pPr>
      <w:r w:rsidRPr="009533BB">
        <w:rPr>
          <w:rFonts w:cs="Times New Roman"/>
          <w:b/>
          <w:bCs/>
          <w:szCs w:val="24"/>
        </w:rPr>
        <w:t xml:space="preserve">Paragrahv </w:t>
      </w:r>
      <w:r>
        <w:rPr>
          <w:rFonts w:cs="Times New Roman"/>
          <w:b/>
          <w:bCs/>
          <w:szCs w:val="24"/>
        </w:rPr>
        <w:t>40</w:t>
      </w:r>
      <w:r w:rsidRPr="009533BB">
        <w:rPr>
          <w:rFonts w:cs="Times New Roman"/>
          <w:b/>
          <w:bCs/>
          <w:szCs w:val="24"/>
        </w:rPr>
        <w:t xml:space="preserve"> –</w:t>
      </w:r>
      <w:r w:rsidRPr="007105C4">
        <w:rPr>
          <w:rFonts w:asciiTheme="majorBidi" w:hAnsiTheme="majorBidi" w:cstheme="majorBidi"/>
          <w:b/>
          <w:bCs/>
          <w:szCs w:val="24"/>
        </w:rPr>
        <w:t xml:space="preserve"> </w:t>
      </w:r>
      <w:r>
        <w:rPr>
          <w:rFonts w:asciiTheme="majorBidi" w:hAnsiTheme="majorBidi" w:cstheme="majorBidi"/>
          <w:b/>
          <w:bCs/>
          <w:szCs w:val="24"/>
        </w:rPr>
        <w:t>a</w:t>
      </w:r>
      <w:r w:rsidRPr="00E1732A">
        <w:rPr>
          <w:rFonts w:asciiTheme="majorBidi" w:hAnsiTheme="majorBidi" w:cstheme="majorBidi"/>
          <w:b/>
          <w:bCs/>
          <w:szCs w:val="24"/>
        </w:rPr>
        <w:t>udiitorettevõtja informeerimiskohustus</w:t>
      </w:r>
    </w:p>
    <w:p w14:paraId="186FD5A7" w14:textId="4C8F806E" w:rsidR="007105C4" w:rsidRPr="000536A7" w:rsidRDefault="007105C4"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Paragrahv </w:t>
      </w:r>
      <w:r w:rsidRPr="000536A7">
        <w:rPr>
          <w:rFonts w:asciiTheme="majorBidi" w:hAnsiTheme="majorBidi" w:cstheme="majorBidi"/>
          <w:szCs w:val="24"/>
        </w:rPr>
        <w:t xml:space="preserve">reguleerib audiitorettevõtja kohustust informeerida Finantsinspektsiooni paragrahvis sätestatud juhtudel. </w:t>
      </w:r>
    </w:p>
    <w:p w14:paraId="5E2F848C" w14:textId="77777777" w:rsidR="007105C4" w:rsidRDefault="007105C4" w:rsidP="00DF3708">
      <w:pPr>
        <w:spacing w:after="0" w:line="240" w:lineRule="auto"/>
        <w:jc w:val="both"/>
        <w:rPr>
          <w:rFonts w:asciiTheme="majorBidi" w:hAnsiTheme="majorBidi" w:cstheme="majorBidi"/>
          <w:b/>
          <w:bCs/>
          <w:szCs w:val="24"/>
        </w:rPr>
      </w:pPr>
    </w:p>
    <w:p w14:paraId="1564379F" w14:textId="5640ACCB" w:rsidR="007105C4" w:rsidRPr="000536A7" w:rsidRDefault="007105C4"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Lõikes 1</w:t>
      </w:r>
      <w:r w:rsidRPr="000536A7">
        <w:rPr>
          <w:rFonts w:asciiTheme="majorBidi" w:hAnsiTheme="majorBidi" w:cstheme="majorBidi"/>
          <w:szCs w:val="24"/>
        </w:rPr>
        <w:t xml:space="preserve"> nähakse ette, et audiitorettevõtja peab viivitamata teavitama kirjalikult Finantsinspektsiooni </w:t>
      </w:r>
      <w:r>
        <w:rPr>
          <w:rFonts w:asciiTheme="majorBidi" w:hAnsiTheme="majorBidi" w:cstheme="majorBidi"/>
          <w:szCs w:val="24"/>
        </w:rPr>
        <w:t>registripidaja</w:t>
      </w:r>
      <w:r w:rsidRPr="000536A7">
        <w:rPr>
          <w:rFonts w:asciiTheme="majorBidi" w:hAnsiTheme="majorBidi" w:cstheme="majorBidi"/>
          <w:szCs w:val="24"/>
        </w:rPr>
        <w:t xml:space="preserve"> auditeerimise käigus talle teatavaks saanud asjaoludest, mille tagajärjeks on või võib olla: </w:t>
      </w:r>
      <w:r>
        <w:rPr>
          <w:rFonts w:asciiTheme="majorBidi" w:hAnsiTheme="majorBidi" w:cstheme="majorBidi"/>
          <w:szCs w:val="24"/>
        </w:rPr>
        <w:t>registripidaja</w:t>
      </w:r>
      <w:r w:rsidRPr="000536A7">
        <w:rPr>
          <w:rFonts w:asciiTheme="majorBidi" w:hAnsiTheme="majorBidi" w:cstheme="majorBidi"/>
          <w:szCs w:val="24"/>
        </w:rPr>
        <w:t xml:space="preserve"> tegevust reguleerivate õigusaktide nõuete oluline rikkumine (punkti 1), </w:t>
      </w:r>
      <w:r>
        <w:rPr>
          <w:rFonts w:asciiTheme="majorBidi" w:hAnsiTheme="majorBidi" w:cstheme="majorBidi"/>
          <w:szCs w:val="24"/>
        </w:rPr>
        <w:t>registripidaja</w:t>
      </w:r>
      <w:r w:rsidRPr="000536A7">
        <w:rPr>
          <w:rFonts w:asciiTheme="majorBidi" w:hAnsiTheme="majorBidi" w:cstheme="majorBidi"/>
          <w:szCs w:val="24"/>
        </w:rPr>
        <w:t xml:space="preserve"> edasise tegevuse katkemise oht (punkt 2), modifitseeritud vandeaudiitori aruanne raamatupidamise aastaaruande kohta (punkt 3), olukord, mille tõttu </w:t>
      </w:r>
      <w:r>
        <w:rPr>
          <w:rFonts w:asciiTheme="majorBidi" w:hAnsiTheme="majorBidi" w:cstheme="majorBidi"/>
          <w:szCs w:val="24"/>
        </w:rPr>
        <w:t>registripidaja</w:t>
      </w:r>
      <w:r w:rsidRPr="000536A7">
        <w:rPr>
          <w:rFonts w:asciiTheme="majorBidi" w:hAnsiTheme="majorBidi" w:cstheme="majorBidi"/>
          <w:szCs w:val="24"/>
        </w:rPr>
        <w:t xml:space="preserve"> ei ole võimeline täitma oma kohustusi, või oht sellise olukorra tekkeks (punkt 4), </w:t>
      </w:r>
      <w:r>
        <w:rPr>
          <w:rFonts w:asciiTheme="majorBidi" w:hAnsiTheme="majorBidi" w:cstheme="majorBidi"/>
          <w:szCs w:val="24"/>
        </w:rPr>
        <w:t>registripidaja</w:t>
      </w:r>
      <w:r w:rsidRPr="000536A7">
        <w:rPr>
          <w:rFonts w:asciiTheme="majorBidi" w:hAnsiTheme="majorBidi" w:cstheme="majorBidi"/>
          <w:szCs w:val="24"/>
        </w:rPr>
        <w:t xml:space="preserve"> juhi või töötaja tegudest tulenev oluline varaline kahju </w:t>
      </w:r>
      <w:r>
        <w:rPr>
          <w:rFonts w:asciiTheme="majorBidi" w:hAnsiTheme="majorBidi" w:cstheme="majorBidi"/>
          <w:szCs w:val="24"/>
        </w:rPr>
        <w:t>registripidajale</w:t>
      </w:r>
      <w:r w:rsidR="00913DD6">
        <w:rPr>
          <w:rFonts w:asciiTheme="majorBidi" w:hAnsiTheme="majorBidi" w:cstheme="majorBidi"/>
          <w:szCs w:val="24"/>
        </w:rPr>
        <w:t>, eelnõu § 10 lõike 1 punktis 1 nimetatud isikule või tarbijale</w:t>
      </w:r>
      <w:r w:rsidR="00913DD6" w:rsidRPr="000536A7">
        <w:rPr>
          <w:rFonts w:asciiTheme="majorBidi" w:hAnsiTheme="majorBidi" w:cstheme="majorBidi"/>
          <w:szCs w:val="24"/>
        </w:rPr>
        <w:t xml:space="preserve"> </w:t>
      </w:r>
      <w:r w:rsidRPr="000536A7">
        <w:rPr>
          <w:rFonts w:asciiTheme="majorBidi" w:hAnsiTheme="majorBidi" w:cstheme="majorBidi"/>
          <w:szCs w:val="24"/>
        </w:rPr>
        <w:t>(punkt 5).</w:t>
      </w:r>
    </w:p>
    <w:p w14:paraId="1A0EF81B" w14:textId="77777777" w:rsidR="00C21AE5" w:rsidRDefault="00C21AE5" w:rsidP="00DF3708">
      <w:pPr>
        <w:spacing w:after="0" w:line="240" w:lineRule="auto"/>
        <w:jc w:val="both"/>
        <w:rPr>
          <w:rFonts w:asciiTheme="majorBidi" w:hAnsiTheme="majorBidi" w:cstheme="majorBidi"/>
          <w:szCs w:val="24"/>
        </w:rPr>
      </w:pPr>
    </w:p>
    <w:p w14:paraId="40B67AF8" w14:textId="6F6BEA78" w:rsidR="007105C4" w:rsidRDefault="007105C4"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Modifitseeritud aruande mõiste tuleneb rahvusvahelisest auditeerimise standardist ISA (EE) 705</w:t>
      </w:r>
      <w:r w:rsidRPr="000536A7">
        <w:rPr>
          <w:rStyle w:val="Allmrkuseviide"/>
          <w:rFonts w:asciiTheme="majorBidi" w:hAnsiTheme="majorBidi"/>
          <w:szCs w:val="24"/>
        </w:rPr>
        <w:footnoteReference w:id="132"/>
      </w:r>
      <w:r w:rsidRPr="000536A7">
        <w:rPr>
          <w:rFonts w:asciiTheme="majorBidi" w:hAnsiTheme="majorBidi" w:cstheme="majorBidi"/>
          <w:szCs w:val="24"/>
        </w:rPr>
        <w:t>.</w:t>
      </w:r>
    </w:p>
    <w:p w14:paraId="7748DE39" w14:textId="77777777" w:rsidR="00C21AE5" w:rsidRPr="000536A7" w:rsidRDefault="00C21AE5" w:rsidP="00DF3708">
      <w:pPr>
        <w:spacing w:after="0" w:line="240" w:lineRule="auto"/>
        <w:jc w:val="both"/>
        <w:rPr>
          <w:rFonts w:asciiTheme="majorBidi" w:hAnsiTheme="majorBidi" w:cstheme="majorBidi"/>
          <w:szCs w:val="24"/>
        </w:rPr>
      </w:pPr>
    </w:p>
    <w:p w14:paraId="33985C61" w14:textId="645D5909" w:rsidR="007105C4" w:rsidRPr="000536A7" w:rsidRDefault="007105C4"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Lõige 2</w:t>
      </w:r>
      <w:r w:rsidRPr="000536A7">
        <w:rPr>
          <w:rFonts w:asciiTheme="majorBidi" w:hAnsiTheme="majorBidi" w:cstheme="majorBidi"/>
          <w:szCs w:val="24"/>
        </w:rPr>
        <w:t xml:space="preserve"> </w:t>
      </w:r>
      <w:r w:rsidR="008D7CFE">
        <w:rPr>
          <w:rFonts w:asciiTheme="majorBidi" w:hAnsiTheme="majorBidi" w:cstheme="majorBidi"/>
          <w:szCs w:val="24"/>
        </w:rPr>
        <w:t>sätestab</w:t>
      </w:r>
      <w:r w:rsidRPr="000536A7">
        <w:rPr>
          <w:rFonts w:asciiTheme="majorBidi" w:hAnsiTheme="majorBidi" w:cstheme="majorBidi"/>
          <w:szCs w:val="24"/>
        </w:rPr>
        <w:t>, et lõike 1 kohaselt Finantsinspektsioonile andmete edastamisega ei rikuta õigusakti või lepinguga audiitorettevõtjale pandud konfidentsiaalsusnõuet.</w:t>
      </w:r>
    </w:p>
    <w:p w14:paraId="3A46FE14" w14:textId="77777777" w:rsidR="007105C4" w:rsidRDefault="007105C4" w:rsidP="00DF3708">
      <w:pPr>
        <w:spacing w:after="0" w:line="240" w:lineRule="auto"/>
        <w:jc w:val="both"/>
        <w:rPr>
          <w:rFonts w:cs="Times New Roman"/>
          <w:szCs w:val="24"/>
        </w:rPr>
      </w:pPr>
    </w:p>
    <w:p w14:paraId="41E11E6C" w14:textId="2EEC9CD8" w:rsidR="008D7CFE" w:rsidRPr="00E1732A" w:rsidRDefault="008D7CFE" w:rsidP="00DF3708">
      <w:pPr>
        <w:spacing w:after="0" w:line="240" w:lineRule="auto"/>
        <w:rPr>
          <w:rFonts w:asciiTheme="majorBidi" w:hAnsiTheme="majorBidi" w:cstheme="majorBidi"/>
          <w:b/>
          <w:bCs/>
          <w:szCs w:val="24"/>
        </w:rPr>
      </w:pPr>
      <w:bookmarkStart w:id="19" w:name="_Hlk177540685"/>
      <w:r w:rsidRPr="00E1732A">
        <w:rPr>
          <w:rFonts w:asciiTheme="majorBidi" w:hAnsiTheme="majorBidi" w:cstheme="majorBidi"/>
          <w:b/>
          <w:bCs/>
          <w:szCs w:val="24"/>
        </w:rPr>
        <w:t>Ümberkujundamine, ühinemine, jagunemine ja pankrot</w:t>
      </w:r>
    </w:p>
    <w:bookmarkEnd w:id="19"/>
    <w:p w14:paraId="6DFB6368" w14:textId="170FEC88" w:rsidR="009533BB" w:rsidRDefault="008D7CFE" w:rsidP="00DF3708">
      <w:pPr>
        <w:spacing w:after="0" w:line="240" w:lineRule="auto"/>
        <w:jc w:val="both"/>
        <w:rPr>
          <w:rFonts w:cs="Times New Roman"/>
          <w:b/>
          <w:bCs/>
          <w:szCs w:val="24"/>
        </w:rPr>
      </w:pPr>
      <w:r w:rsidRPr="009533BB">
        <w:rPr>
          <w:rFonts w:cs="Times New Roman"/>
          <w:b/>
          <w:bCs/>
          <w:szCs w:val="24"/>
        </w:rPr>
        <w:t xml:space="preserve">Paragrahv </w:t>
      </w:r>
      <w:r>
        <w:rPr>
          <w:rFonts w:cs="Times New Roman"/>
          <w:b/>
          <w:bCs/>
          <w:szCs w:val="24"/>
        </w:rPr>
        <w:t>41</w:t>
      </w:r>
      <w:r w:rsidRPr="009533BB">
        <w:rPr>
          <w:rFonts w:cs="Times New Roman"/>
          <w:b/>
          <w:bCs/>
          <w:szCs w:val="24"/>
        </w:rPr>
        <w:t xml:space="preserve"> –</w:t>
      </w:r>
      <w:r>
        <w:rPr>
          <w:rFonts w:cs="Times New Roman"/>
          <w:b/>
          <w:bCs/>
          <w:szCs w:val="24"/>
        </w:rPr>
        <w:t xml:space="preserve"> </w:t>
      </w:r>
      <w:r>
        <w:rPr>
          <w:rFonts w:asciiTheme="majorBidi" w:hAnsiTheme="majorBidi" w:cstheme="majorBidi"/>
          <w:b/>
          <w:bCs/>
          <w:szCs w:val="24"/>
        </w:rPr>
        <w:t>ü</w:t>
      </w:r>
      <w:r w:rsidRPr="00E1732A">
        <w:rPr>
          <w:rFonts w:asciiTheme="majorBidi" w:hAnsiTheme="majorBidi" w:cstheme="majorBidi"/>
          <w:b/>
          <w:bCs/>
          <w:szCs w:val="24"/>
        </w:rPr>
        <w:t>mberkujundamine</w:t>
      </w:r>
      <w:r>
        <w:rPr>
          <w:rFonts w:asciiTheme="majorBidi" w:hAnsiTheme="majorBidi" w:cstheme="majorBidi"/>
          <w:b/>
          <w:bCs/>
          <w:szCs w:val="24"/>
        </w:rPr>
        <w:t>, ühinemine ja jagunemine</w:t>
      </w:r>
    </w:p>
    <w:p w14:paraId="5D5D7760" w14:textId="1E877AF6" w:rsidR="008D7CFE" w:rsidRPr="00E1732A" w:rsidRDefault="008D7CFE" w:rsidP="00DF3708">
      <w:pPr>
        <w:pStyle w:val="Normaallaadveeb"/>
        <w:shd w:val="clear" w:color="auto" w:fill="FFFFFF"/>
        <w:spacing w:before="0" w:beforeAutospacing="0" w:after="0" w:afterAutospacing="0"/>
        <w:jc w:val="both"/>
        <w:rPr>
          <w:rFonts w:asciiTheme="majorBidi" w:hAnsiTheme="majorBidi" w:cstheme="majorBidi"/>
        </w:rPr>
      </w:pPr>
      <w:r>
        <w:rPr>
          <w:rFonts w:asciiTheme="majorBidi" w:hAnsiTheme="majorBidi" w:cstheme="majorBidi"/>
        </w:rPr>
        <w:t>Säte kehtestab keelu registripidaja</w:t>
      </w:r>
      <w:r w:rsidRPr="00E1732A">
        <w:rPr>
          <w:rFonts w:asciiTheme="majorBidi" w:hAnsiTheme="majorBidi" w:cstheme="majorBidi"/>
        </w:rPr>
        <w:t xml:space="preserve"> ümberkujundami</w:t>
      </w:r>
      <w:r>
        <w:rPr>
          <w:rFonts w:asciiTheme="majorBidi" w:hAnsiTheme="majorBidi" w:cstheme="majorBidi"/>
        </w:rPr>
        <w:t xml:space="preserve">seks, ühinemiseks </w:t>
      </w:r>
      <w:r w:rsidR="00FA7BA9">
        <w:rPr>
          <w:rFonts w:asciiTheme="majorBidi" w:hAnsiTheme="majorBidi" w:cstheme="majorBidi"/>
        </w:rPr>
        <w:t>ja</w:t>
      </w:r>
      <w:r>
        <w:rPr>
          <w:rFonts w:asciiTheme="majorBidi" w:hAnsiTheme="majorBidi" w:cstheme="majorBidi"/>
        </w:rPr>
        <w:t xml:space="preserve"> jagunemiseks</w:t>
      </w:r>
      <w:r w:rsidRPr="00E1732A">
        <w:rPr>
          <w:rFonts w:asciiTheme="majorBidi" w:hAnsiTheme="majorBidi" w:cstheme="majorBidi"/>
        </w:rPr>
        <w:t>.</w:t>
      </w:r>
      <w:r>
        <w:rPr>
          <w:rFonts w:asciiTheme="majorBidi" w:hAnsiTheme="majorBidi" w:cstheme="majorBidi"/>
        </w:rPr>
        <w:t xml:space="preserve"> Registripidaja täidab avalikku ülesannet, tema osutatav teenus peab olema kvaliteetne, usaldusväärne ja jätkusuutlik. Registripidaja ümberkujundamise, ühinemise või jagunemise tuua endaga kaasa nende oluliste väärtuste</w:t>
      </w:r>
      <w:r w:rsidR="00D67434">
        <w:rPr>
          <w:rFonts w:asciiTheme="majorBidi" w:hAnsiTheme="majorBidi" w:cstheme="majorBidi"/>
        </w:rPr>
        <w:t xml:space="preserve"> märkimisväärse</w:t>
      </w:r>
      <w:r>
        <w:rPr>
          <w:rFonts w:asciiTheme="majorBidi" w:hAnsiTheme="majorBidi" w:cstheme="majorBidi"/>
        </w:rPr>
        <w:t xml:space="preserve"> </w:t>
      </w:r>
      <w:r w:rsidR="00D67434">
        <w:rPr>
          <w:rFonts w:asciiTheme="majorBidi" w:hAnsiTheme="majorBidi" w:cstheme="majorBidi"/>
        </w:rPr>
        <w:t>vähenemise riski. Selle vältimiseks kehtestatakse ka kõnesolev keeld.</w:t>
      </w:r>
    </w:p>
    <w:p w14:paraId="0E4F002F" w14:textId="77777777" w:rsidR="008D7CFE" w:rsidRPr="008D7CFE" w:rsidRDefault="008D7CFE" w:rsidP="00DF3708">
      <w:pPr>
        <w:spacing w:after="0" w:line="240" w:lineRule="auto"/>
        <w:jc w:val="both"/>
        <w:rPr>
          <w:rFonts w:cs="Times New Roman"/>
          <w:szCs w:val="24"/>
        </w:rPr>
      </w:pPr>
    </w:p>
    <w:p w14:paraId="7F12A522" w14:textId="5F12BB32" w:rsidR="00432798" w:rsidRPr="008D7CFE" w:rsidRDefault="00432798" w:rsidP="00DF3708">
      <w:pPr>
        <w:spacing w:after="0" w:line="240" w:lineRule="auto"/>
        <w:jc w:val="both"/>
        <w:rPr>
          <w:rFonts w:cs="Times New Roman"/>
          <w:szCs w:val="24"/>
        </w:rPr>
      </w:pPr>
      <w:r w:rsidRPr="009533BB">
        <w:rPr>
          <w:rFonts w:cs="Times New Roman"/>
          <w:b/>
          <w:bCs/>
          <w:szCs w:val="24"/>
        </w:rPr>
        <w:t xml:space="preserve">Paragrahv </w:t>
      </w:r>
      <w:r>
        <w:rPr>
          <w:rFonts w:cs="Times New Roman"/>
          <w:b/>
          <w:bCs/>
          <w:szCs w:val="24"/>
        </w:rPr>
        <w:t>4</w:t>
      </w:r>
      <w:r w:rsidR="00FA7BA9">
        <w:rPr>
          <w:rFonts w:cs="Times New Roman"/>
          <w:b/>
          <w:bCs/>
          <w:szCs w:val="24"/>
        </w:rPr>
        <w:t>2</w:t>
      </w:r>
      <w:r w:rsidRPr="009533BB">
        <w:rPr>
          <w:rFonts w:cs="Times New Roman"/>
          <w:b/>
          <w:bCs/>
          <w:szCs w:val="24"/>
        </w:rPr>
        <w:t xml:space="preserve"> –</w:t>
      </w:r>
      <w:r w:rsidRPr="00432798">
        <w:rPr>
          <w:rFonts w:asciiTheme="majorBidi" w:hAnsiTheme="majorBidi" w:cstheme="majorBidi"/>
          <w:b/>
          <w:bCs/>
          <w:szCs w:val="24"/>
        </w:rPr>
        <w:t xml:space="preserve"> </w:t>
      </w:r>
      <w:r>
        <w:rPr>
          <w:rFonts w:asciiTheme="majorBidi" w:hAnsiTheme="majorBidi" w:cstheme="majorBidi"/>
          <w:b/>
          <w:bCs/>
          <w:szCs w:val="24"/>
        </w:rPr>
        <w:t>pankrot</w:t>
      </w:r>
    </w:p>
    <w:p w14:paraId="5366F6EA" w14:textId="1E776C7A" w:rsidR="00432798" w:rsidRDefault="00432798" w:rsidP="00DF3708">
      <w:pPr>
        <w:spacing w:after="0" w:line="240" w:lineRule="auto"/>
        <w:jc w:val="both"/>
        <w:rPr>
          <w:rFonts w:asciiTheme="majorBidi" w:hAnsiTheme="majorBidi" w:cstheme="majorBidi"/>
          <w:bCs/>
          <w:szCs w:val="24"/>
        </w:rPr>
      </w:pPr>
      <w:r w:rsidRPr="000536A7">
        <w:rPr>
          <w:rFonts w:asciiTheme="majorBidi" w:hAnsiTheme="majorBidi" w:cstheme="majorBidi"/>
          <w:b/>
          <w:szCs w:val="24"/>
        </w:rPr>
        <w:t>Lõike 1</w:t>
      </w:r>
      <w:r w:rsidRPr="000536A7">
        <w:rPr>
          <w:rFonts w:asciiTheme="majorBidi" w:hAnsiTheme="majorBidi" w:cstheme="majorBidi"/>
          <w:bCs/>
          <w:szCs w:val="24"/>
        </w:rPr>
        <w:t xml:space="preserve"> kohaselt võivad </w:t>
      </w:r>
      <w:r w:rsidR="00804708">
        <w:rPr>
          <w:rFonts w:asciiTheme="majorBidi" w:hAnsiTheme="majorBidi" w:cstheme="majorBidi"/>
          <w:bCs/>
          <w:szCs w:val="24"/>
        </w:rPr>
        <w:t>registripidaja</w:t>
      </w:r>
      <w:r w:rsidRPr="000536A7">
        <w:rPr>
          <w:rFonts w:asciiTheme="majorBidi" w:hAnsiTheme="majorBidi" w:cstheme="majorBidi"/>
          <w:bCs/>
          <w:szCs w:val="24"/>
        </w:rPr>
        <w:t xml:space="preserve"> vastu esitada pankrotiavalduse Finantsinspektsioon (punkt 1),</w:t>
      </w:r>
      <w:r w:rsidR="00804708">
        <w:rPr>
          <w:rFonts w:asciiTheme="majorBidi" w:hAnsiTheme="majorBidi" w:cstheme="majorBidi"/>
          <w:bCs/>
          <w:szCs w:val="24"/>
        </w:rPr>
        <w:t xml:space="preserve"> Rahandusministeerium (punkt 2),</w:t>
      </w:r>
      <w:r w:rsidRPr="000536A7">
        <w:rPr>
          <w:rFonts w:asciiTheme="majorBidi" w:hAnsiTheme="majorBidi" w:cstheme="majorBidi"/>
          <w:bCs/>
          <w:szCs w:val="24"/>
        </w:rPr>
        <w:t xml:space="preserve"> likvideerijad (punkt </w:t>
      </w:r>
      <w:r w:rsidR="00804708">
        <w:rPr>
          <w:rFonts w:asciiTheme="majorBidi" w:hAnsiTheme="majorBidi" w:cstheme="majorBidi"/>
          <w:bCs/>
          <w:szCs w:val="24"/>
        </w:rPr>
        <w:t>3</w:t>
      </w:r>
      <w:r w:rsidRPr="000536A7">
        <w:rPr>
          <w:rFonts w:asciiTheme="majorBidi" w:hAnsiTheme="majorBidi" w:cstheme="majorBidi"/>
          <w:bCs/>
          <w:szCs w:val="24"/>
        </w:rPr>
        <w:t>)</w:t>
      </w:r>
      <w:r w:rsidR="00804708">
        <w:rPr>
          <w:rFonts w:asciiTheme="majorBidi" w:hAnsiTheme="majorBidi" w:cstheme="majorBidi"/>
          <w:bCs/>
          <w:szCs w:val="24"/>
        </w:rPr>
        <w:t>,</w:t>
      </w:r>
      <w:r w:rsidRPr="000536A7">
        <w:rPr>
          <w:rFonts w:asciiTheme="majorBidi" w:hAnsiTheme="majorBidi" w:cstheme="majorBidi"/>
          <w:bCs/>
          <w:szCs w:val="24"/>
        </w:rPr>
        <w:t xml:space="preserve"> võlausaldajad (punkt </w:t>
      </w:r>
      <w:r w:rsidR="00804708">
        <w:rPr>
          <w:rFonts w:asciiTheme="majorBidi" w:hAnsiTheme="majorBidi" w:cstheme="majorBidi"/>
          <w:bCs/>
          <w:szCs w:val="24"/>
        </w:rPr>
        <w:t>4</w:t>
      </w:r>
      <w:r w:rsidRPr="000536A7">
        <w:rPr>
          <w:rFonts w:asciiTheme="majorBidi" w:hAnsiTheme="majorBidi" w:cstheme="majorBidi"/>
          <w:bCs/>
          <w:szCs w:val="24"/>
        </w:rPr>
        <w:t xml:space="preserve">) ja </w:t>
      </w:r>
      <w:r w:rsidR="00804708">
        <w:rPr>
          <w:rFonts w:asciiTheme="majorBidi" w:hAnsiTheme="majorBidi" w:cstheme="majorBidi"/>
          <w:bCs/>
          <w:szCs w:val="24"/>
        </w:rPr>
        <w:t>registripidaja</w:t>
      </w:r>
      <w:r w:rsidRPr="000536A7">
        <w:rPr>
          <w:rFonts w:asciiTheme="majorBidi" w:hAnsiTheme="majorBidi" w:cstheme="majorBidi"/>
          <w:bCs/>
          <w:szCs w:val="24"/>
        </w:rPr>
        <w:t xml:space="preserve"> kui võlgnik ise (punkt </w:t>
      </w:r>
      <w:r w:rsidR="00804708">
        <w:rPr>
          <w:rFonts w:asciiTheme="majorBidi" w:hAnsiTheme="majorBidi" w:cstheme="majorBidi"/>
          <w:bCs/>
          <w:szCs w:val="24"/>
        </w:rPr>
        <w:t>5</w:t>
      </w:r>
      <w:r w:rsidRPr="000536A7">
        <w:rPr>
          <w:rFonts w:asciiTheme="majorBidi" w:hAnsiTheme="majorBidi" w:cstheme="majorBidi"/>
          <w:bCs/>
          <w:szCs w:val="24"/>
        </w:rPr>
        <w:t>).</w:t>
      </w:r>
    </w:p>
    <w:p w14:paraId="3CE0143C" w14:textId="77777777" w:rsidR="00804708" w:rsidRDefault="00804708" w:rsidP="00DF3708">
      <w:pPr>
        <w:spacing w:after="0" w:line="240" w:lineRule="auto"/>
        <w:jc w:val="both"/>
        <w:rPr>
          <w:rFonts w:asciiTheme="majorBidi" w:hAnsiTheme="majorBidi" w:cstheme="majorBidi"/>
          <w:b/>
          <w:szCs w:val="24"/>
        </w:rPr>
      </w:pPr>
    </w:p>
    <w:p w14:paraId="301B457A" w14:textId="020DAB40" w:rsidR="00432798" w:rsidRPr="000536A7" w:rsidRDefault="00432798" w:rsidP="00DF3708">
      <w:pPr>
        <w:spacing w:after="0" w:line="240" w:lineRule="auto"/>
        <w:jc w:val="both"/>
        <w:rPr>
          <w:rFonts w:asciiTheme="majorBidi" w:hAnsiTheme="majorBidi" w:cstheme="majorBidi"/>
          <w:bCs/>
          <w:szCs w:val="24"/>
        </w:rPr>
      </w:pPr>
      <w:r w:rsidRPr="000536A7">
        <w:rPr>
          <w:rFonts w:asciiTheme="majorBidi" w:hAnsiTheme="majorBidi" w:cstheme="majorBidi"/>
          <w:b/>
          <w:szCs w:val="24"/>
        </w:rPr>
        <w:t>Lõike 2</w:t>
      </w:r>
      <w:r w:rsidRPr="000536A7">
        <w:rPr>
          <w:rFonts w:asciiTheme="majorBidi" w:hAnsiTheme="majorBidi" w:cstheme="majorBidi"/>
          <w:bCs/>
          <w:szCs w:val="24"/>
        </w:rPr>
        <w:t xml:space="preserve"> kohaselt on tegutsev </w:t>
      </w:r>
      <w:r w:rsidR="00804708">
        <w:rPr>
          <w:rFonts w:asciiTheme="majorBidi" w:hAnsiTheme="majorBidi" w:cstheme="majorBidi"/>
          <w:bCs/>
          <w:szCs w:val="24"/>
        </w:rPr>
        <w:t>registripidaja</w:t>
      </w:r>
      <w:r w:rsidRPr="000536A7">
        <w:rPr>
          <w:rFonts w:asciiTheme="majorBidi" w:hAnsiTheme="majorBidi" w:cstheme="majorBidi"/>
          <w:bCs/>
          <w:szCs w:val="24"/>
        </w:rPr>
        <w:t xml:space="preserve"> kohustatud viivitamata teavitama Finantsinspektsiooni pankrotiavalduse esitamisest enda suhtes.</w:t>
      </w:r>
    </w:p>
    <w:p w14:paraId="3A8675EE" w14:textId="77777777" w:rsidR="00432798" w:rsidRDefault="00432798" w:rsidP="00DF3708">
      <w:pPr>
        <w:spacing w:after="0" w:line="240" w:lineRule="auto"/>
        <w:jc w:val="both"/>
        <w:rPr>
          <w:rFonts w:asciiTheme="majorBidi" w:hAnsiTheme="majorBidi" w:cstheme="majorBidi"/>
        </w:rPr>
      </w:pPr>
    </w:p>
    <w:p w14:paraId="027FDB93" w14:textId="3BC6BFE6" w:rsidR="00804708" w:rsidRPr="00804708" w:rsidRDefault="00804708" w:rsidP="00DF3708">
      <w:pPr>
        <w:spacing w:after="0" w:line="240" w:lineRule="auto"/>
        <w:jc w:val="both"/>
        <w:rPr>
          <w:rFonts w:asciiTheme="majorBidi" w:hAnsiTheme="majorBidi" w:cstheme="majorBidi"/>
          <w:b/>
          <w:bCs/>
        </w:rPr>
      </w:pPr>
      <w:r w:rsidRPr="00804708">
        <w:rPr>
          <w:rFonts w:asciiTheme="majorBidi" w:hAnsiTheme="majorBidi" w:cstheme="majorBidi"/>
          <w:b/>
          <w:bCs/>
        </w:rPr>
        <w:t>Järelevalve</w:t>
      </w:r>
    </w:p>
    <w:p w14:paraId="24932665" w14:textId="571C253E" w:rsidR="0061239D" w:rsidRDefault="0061239D" w:rsidP="00DF3708">
      <w:pPr>
        <w:spacing w:after="0" w:line="240" w:lineRule="auto"/>
        <w:jc w:val="both"/>
        <w:rPr>
          <w:rFonts w:asciiTheme="majorBidi" w:hAnsiTheme="majorBidi" w:cstheme="majorBidi"/>
          <w:szCs w:val="24"/>
        </w:rPr>
      </w:pPr>
      <w:r w:rsidRPr="0061239D">
        <w:rPr>
          <w:rFonts w:cs="Times New Roman"/>
          <w:szCs w:val="24"/>
        </w:rPr>
        <w:t>Eel</w:t>
      </w:r>
      <w:r>
        <w:rPr>
          <w:rFonts w:cs="Times New Roman"/>
          <w:szCs w:val="24"/>
        </w:rPr>
        <w:t xml:space="preserve">nõuga sätestatud järelevalve-alased normid </w:t>
      </w:r>
      <w:r w:rsidRPr="000536A7">
        <w:rPr>
          <w:rFonts w:asciiTheme="majorBidi" w:hAnsiTheme="majorBidi" w:cstheme="majorBidi"/>
          <w:szCs w:val="24"/>
        </w:rPr>
        <w:t>järgi</w:t>
      </w:r>
      <w:r>
        <w:rPr>
          <w:rFonts w:asciiTheme="majorBidi" w:hAnsiTheme="majorBidi" w:cstheme="majorBidi"/>
          <w:szCs w:val="24"/>
        </w:rPr>
        <w:t>vad suures osas</w:t>
      </w:r>
      <w:r w:rsidRPr="000536A7">
        <w:rPr>
          <w:rFonts w:asciiTheme="majorBidi" w:hAnsiTheme="majorBidi" w:cstheme="majorBidi"/>
          <w:szCs w:val="24"/>
        </w:rPr>
        <w:t xml:space="preserve"> teiste finantsjärelevalve subjektide suhtes ettenähtud Finantsinspektsiooni volitusi.</w:t>
      </w:r>
    </w:p>
    <w:p w14:paraId="4E8541E7" w14:textId="77777777" w:rsidR="00B871D6" w:rsidRDefault="00B871D6" w:rsidP="00DF3708">
      <w:pPr>
        <w:spacing w:after="0" w:line="240" w:lineRule="auto"/>
        <w:jc w:val="both"/>
        <w:rPr>
          <w:rFonts w:cs="Times New Roman"/>
          <w:b/>
          <w:bCs/>
          <w:szCs w:val="24"/>
        </w:rPr>
      </w:pPr>
    </w:p>
    <w:p w14:paraId="0BEFA276" w14:textId="580F6C29" w:rsidR="00804708" w:rsidRPr="008D7CFE" w:rsidRDefault="00804708" w:rsidP="00DF3708">
      <w:pPr>
        <w:spacing w:after="0" w:line="240" w:lineRule="auto"/>
        <w:jc w:val="both"/>
        <w:rPr>
          <w:rFonts w:cs="Times New Roman"/>
          <w:szCs w:val="24"/>
        </w:rPr>
      </w:pPr>
      <w:r w:rsidRPr="009533BB">
        <w:rPr>
          <w:rFonts w:cs="Times New Roman"/>
          <w:b/>
          <w:bCs/>
          <w:szCs w:val="24"/>
        </w:rPr>
        <w:t xml:space="preserve">Paragrahv </w:t>
      </w:r>
      <w:r>
        <w:rPr>
          <w:rFonts w:cs="Times New Roman"/>
          <w:b/>
          <w:bCs/>
          <w:szCs w:val="24"/>
        </w:rPr>
        <w:t>4</w:t>
      </w:r>
      <w:r w:rsidR="00FA7BA9">
        <w:rPr>
          <w:rFonts w:cs="Times New Roman"/>
          <w:b/>
          <w:bCs/>
          <w:szCs w:val="24"/>
        </w:rPr>
        <w:t>3</w:t>
      </w:r>
      <w:r w:rsidRPr="009533BB">
        <w:rPr>
          <w:rFonts w:cs="Times New Roman"/>
          <w:b/>
          <w:bCs/>
          <w:szCs w:val="24"/>
        </w:rPr>
        <w:t xml:space="preserve"> –</w:t>
      </w:r>
      <w:r w:rsidRPr="00432798">
        <w:rPr>
          <w:rFonts w:asciiTheme="majorBidi" w:hAnsiTheme="majorBidi" w:cstheme="majorBidi"/>
          <w:b/>
          <w:bCs/>
          <w:szCs w:val="24"/>
        </w:rPr>
        <w:t xml:space="preserve"> </w:t>
      </w:r>
      <w:r>
        <w:rPr>
          <w:rFonts w:asciiTheme="majorBidi" w:hAnsiTheme="majorBidi" w:cstheme="majorBidi"/>
          <w:b/>
          <w:bCs/>
          <w:szCs w:val="24"/>
        </w:rPr>
        <w:t>j</w:t>
      </w:r>
      <w:r w:rsidRPr="00E1732A">
        <w:rPr>
          <w:rFonts w:asciiTheme="majorBidi" w:hAnsiTheme="majorBidi" w:cstheme="majorBidi"/>
          <w:b/>
          <w:bCs/>
          <w:szCs w:val="24"/>
        </w:rPr>
        <w:t>ärelevalve</w:t>
      </w:r>
      <w:r w:rsidR="00913DD6">
        <w:rPr>
          <w:rFonts w:asciiTheme="majorBidi" w:hAnsiTheme="majorBidi" w:cstheme="majorBidi"/>
          <w:b/>
          <w:bCs/>
          <w:szCs w:val="24"/>
        </w:rPr>
        <w:t xml:space="preserve"> teostaja</w:t>
      </w:r>
    </w:p>
    <w:p w14:paraId="497F1497" w14:textId="7CCB3E3C" w:rsidR="00804708" w:rsidRDefault="00804708" w:rsidP="00DF3708">
      <w:pPr>
        <w:spacing w:after="0" w:line="240" w:lineRule="auto"/>
        <w:jc w:val="both"/>
        <w:rPr>
          <w:rFonts w:asciiTheme="majorBidi" w:hAnsiTheme="majorBidi" w:cstheme="majorBidi"/>
          <w:szCs w:val="24"/>
        </w:rPr>
      </w:pPr>
      <w:r w:rsidRPr="005360BE">
        <w:rPr>
          <w:rFonts w:asciiTheme="majorBidi" w:hAnsiTheme="majorBidi" w:cstheme="majorBidi"/>
          <w:b/>
          <w:bCs/>
        </w:rPr>
        <w:t>Lõikega 1</w:t>
      </w:r>
      <w:r>
        <w:rPr>
          <w:rFonts w:asciiTheme="majorBidi" w:hAnsiTheme="majorBidi" w:cstheme="majorBidi"/>
        </w:rPr>
        <w:t xml:space="preserve"> antakse eelnõus</w:t>
      </w:r>
      <w:r w:rsidR="00CA53A3">
        <w:rPr>
          <w:rFonts w:asciiTheme="majorBidi" w:hAnsiTheme="majorBidi" w:cstheme="majorBidi"/>
        </w:rPr>
        <w:t xml:space="preserve"> registripidajale</w:t>
      </w:r>
      <w:r>
        <w:rPr>
          <w:rFonts w:asciiTheme="majorBidi" w:hAnsiTheme="majorBidi" w:cstheme="majorBidi"/>
        </w:rPr>
        <w:t xml:space="preserve"> sätestatud </w:t>
      </w:r>
      <w:r w:rsidRPr="00EA66E9">
        <w:rPr>
          <w:rFonts w:asciiTheme="majorBidi" w:hAnsiTheme="majorBidi" w:cstheme="majorBidi"/>
          <w:szCs w:val="24"/>
        </w:rPr>
        <w:t>nõuete täitmise üle</w:t>
      </w:r>
      <w:r>
        <w:rPr>
          <w:rFonts w:asciiTheme="majorBidi" w:hAnsiTheme="majorBidi" w:cstheme="majorBidi"/>
          <w:szCs w:val="24"/>
        </w:rPr>
        <w:t xml:space="preserve"> järelevalve teostamise pädevus Finantsinspektsioonile</w:t>
      </w:r>
      <w:r w:rsidR="00E07F21">
        <w:rPr>
          <w:rFonts w:asciiTheme="majorBidi" w:hAnsiTheme="majorBidi" w:cstheme="majorBidi"/>
          <w:szCs w:val="24"/>
        </w:rPr>
        <w:t xml:space="preserve">, kellel on rikkalik kogemus ja oskusteave spetsiifilise sektori järelevalve teostamisel. </w:t>
      </w:r>
    </w:p>
    <w:p w14:paraId="5208F2AD" w14:textId="77777777" w:rsidR="00AE3AF1" w:rsidRDefault="00AE3AF1" w:rsidP="00DF3708">
      <w:pPr>
        <w:spacing w:after="0" w:line="240" w:lineRule="auto"/>
        <w:jc w:val="both"/>
        <w:rPr>
          <w:rFonts w:asciiTheme="majorBidi" w:hAnsiTheme="majorBidi" w:cstheme="majorBidi"/>
          <w:szCs w:val="24"/>
        </w:rPr>
      </w:pPr>
    </w:p>
    <w:p w14:paraId="31A45E4E" w14:textId="4D448E1C" w:rsidR="00FA7BA9" w:rsidRDefault="00E07F21" w:rsidP="00DF3708">
      <w:pPr>
        <w:spacing w:after="0" w:line="240" w:lineRule="auto"/>
        <w:jc w:val="both"/>
        <w:rPr>
          <w:rFonts w:asciiTheme="majorBidi" w:hAnsiTheme="majorBidi" w:cstheme="majorBidi"/>
          <w:szCs w:val="24"/>
        </w:rPr>
      </w:pPr>
      <w:r>
        <w:rPr>
          <w:rFonts w:asciiTheme="majorBidi" w:hAnsiTheme="majorBidi" w:cstheme="majorBidi"/>
          <w:szCs w:val="24"/>
        </w:rPr>
        <w:t>K</w:t>
      </w:r>
      <w:r w:rsidR="00AE3AF1">
        <w:rPr>
          <w:rFonts w:asciiTheme="majorBidi" w:hAnsiTheme="majorBidi" w:cstheme="majorBidi"/>
          <w:szCs w:val="24"/>
        </w:rPr>
        <w:t>rediiditeabe kui isikuandmete töötlemise õiguspärasuse üle teostab järelevalvet Andmekaitse Inspektsioon</w:t>
      </w:r>
      <w:r w:rsidR="004E467B">
        <w:rPr>
          <w:rFonts w:asciiTheme="majorBidi" w:hAnsiTheme="majorBidi" w:cstheme="majorBidi"/>
          <w:szCs w:val="24"/>
        </w:rPr>
        <w:t xml:space="preserve">, kelle vastav pädevus </w:t>
      </w:r>
      <w:r>
        <w:rPr>
          <w:rFonts w:asciiTheme="majorBidi" w:hAnsiTheme="majorBidi" w:cstheme="majorBidi"/>
          <w:szCs w:val="24"/>
        </w:rPr>
        <w:t xml:space="preserve">tuleneb IKÜM </w:t>
      </w:r>
      <w:r w:rsidRPr="00E07F21">
        <w:rPr>
          <w:rFonts w:asciiTheme="majorBidi" w:hAnsiTheme="majorBidi" w:cstheme="majorBidi"/>
          <w:szCs w:val="24"/>
        </w:rPr>
        <w:t xml:space="preserve">art 51 lõike 1 </w:t>
      </w:r>
      <w:r>
        <w:rPr>
          <w:rFonts w:asciiTheme="majorBidi" w:hAnsiTheme="majorBidi" w:cstheme="majorBidi"/>
          <w:szCs w:val="24"/>
        </w:rPr>
        <w:t>ning IKS § 51 lõike 1 ja §</w:t>
      </w:r>
      <w:r>
        <w:t>56 lõike 1 omavahelisest koosmõjust.</w:t>
      </w:r>
      <w:r w:rsidR="004E467B">
        <w:rPr>
          <w:rFonts w:asciiTheme="majorBidi" w:hAnsiTheme="majorBidi" w:cstheme="majorBidi"/>
          <w:szCs w:val="24"/>
        </w:rPr>
        <w:t xml:space="preserve"> </w:t>
      </w:r>
      <w:proofErr w:type="spellStart"/>
      <w:r w:rsidR="00FA7BA9">
        <w:rPr>
          <w:rFonts w:asciiTheme="majorBidi" w:hAnsiTheme="majorBidi" w:cstheme="majorBidi"/>
          <w:szCs w:val="24"/>
        </w:rPr>
        <w:t>Küberturvalisuse</w:t>
      </w:r>
      <w:proofErr w:type="spellEnd"/>
      <w:r w:rsidR="00FA7BA9">
        <w:rPr>
          <w:rFonts w:asciiTheme="majorBidi" w:hAnsiTheme="majorBidi" w:cstheme="majorBidi"/>
          <w:szCs w:val="24"/>
        </w:rPr>
        <w:t xml:space="preserve"> seadusest tulenevate nõuete täitmist kontrolli Riigi Infosüsteemi Amet.</w:t>
      </w:r>
    </w:p>
    <w:p w14:paraId="6A441A54" w14:textId="2B45B807" w:rsidR="00432798" w:rsidRDefault="00432798" w:rsidP="00DF3708">
      <w:pPr>
        <w:spacing w:after="0" w:line="240" w:lineRule="auto"/>
        <w:jc w:val="both"/>
        <w:rPr>
          <w:rFonts w:asciiTheme="majorBidi" w:hAnsiTheme="majorBidi" w:cstheme="majorBidi"/>
        </w:rPr>
      </w:pPr>
    </w:p>
    <w:p w14:paraId="30DB1AE1" w14:textId="0905AB13" w:rsidR="00913DD6" w:rsidRDefault="00913DD6" w:rsidP="00913DD6">
      <w:pPr>
        <w:spacing w:after="0" w:line="240" w:lineRule="auto"/>
        <w:jc w:val="both"/>
        <w:rPr>
          <w:rFonts w:asciiTheme="majorBidi" w:hAnsiTheme="majorBidi" w:cstheme="majorBidi"/>
          <w:szCs w:val="24"/>
        </w:rPr>
      </w:pPr>
      <w:r>
        <w:rPr>
          <w:rFonts w:asciiTheme="majorBidi" w:hAnsiTheme="majorBidi" w:cstheme="majorBidi"/>
        </w:rPr>
        <w:t xml:space="preserve">Selguse huvides sätestatakse </w:t>
      </w:r>
      <w:r w:rsidRPr="00913DD6">
        <w:rPr>
          <w:rFonts w:asciiTheme="majorBidi" w:hAnsiTheme="majorBidi" w:cstheme="majorBidi"/>
          <w:b/>
          <w:bCs/>
        </w:rPr>
        <w:t>lõikes 2</w:t>
      </w:r>
      <w:r>
        <w:rPr>
          <w:rFonts w:asciiTheme="majorBidi" w:hAnsiTheme="majorBidi" w:cstheme="majorBidi"/>
        </w:rPr>
        <w:t>, et j</w:t>
      </w:r>
      <w:r w:rsidRPr="0035123F">
        <w:rPr>
          <w:rFonts w:asciiTheme="majorBidi" w:hAnsiTheme="majorBidi" w:cstheme="majorBidi"/>
          <w:szCs w:val="24"/>
        </w:rPr>
        <w:t xml:space="preserve">ärelevalvet </w:t>
      </w:r>
      <w:r>
        <w:rPr>
          <w:rFonts w:asciiTheme="majorBidi" w:hAnsiTheme="majorBidi" w:cstheme="majorBidi"/>
          <w:szCs w:val="24"/>
        </w:rPr>
        <w:t>eelnõus</w:t>
      </w:r>
      <w:r w:rsidRPr="0035123F">
        <w:rPr>
          <w:rFonts w:asciiTheme="majorBidi" w:hAnsiTheme="majorBidi" w:cstheme="majorBidi"/>
          <w:szCs w:val="24"/>
        </w:rPr>
        <w:t xml:space="preserve"> sätestatud isikuandmete töötlemise nõuete täitmise üle teostab Andmekaitse Inspektsioon isikuandmete kaitse seaduse 5. peatükis sätestatud korras</w:t>
      </w:r>
      <w:r>
        <w:rPr>
          <w:rFonts w:asciiTheme="majorBidi" w:hAnsiTheme="majorBidi" w:cstheme="majorBidi"/>
          <w:szCs w:val="24"/>
        </w:rPr>
        <w:t>.</w:t>
      </w:r>
    </w:p>
    <w:p w14:paraId="6B8C06ED" w14:textId="77777777" w:rsidR="00913DD6" w:rsidRDefault="00913DD6" w:rsidP="00DF3708">
      <w:pPr>
        <w:spacing w:after="0" w:line="240" w:lineRule="auto"/>
        <w:jc w:val="both"/>
        <w:rPr>
          <w:rFonts w:asciiTheme="majorBidi" w:hAnsiTheme="majorBidi" w:cstheme="majorBidi"/>
        </w:rPr>
      </w:pPr>
    </w:p>
    <w:p w14:paraId="18BBF908" w14:textId="20FFF1E7" w:rsidR="00F93B60" w:rsidRPr="000536A7" w:rsidRDefault="00F93B60" w:rsidP="00DF3708">
      <w:pPr>
        <w:spacing w:after="0" w:line="240" w:lineRule="auto"/>
        <w:jc w:val="both"/>
        <w:rPr>
          <w:rFonts w:asciiTheme="majorBidi" w:hAnsiTheme="majorBidi" w:cstheme="majorBidi"/>
          <w:szCs w:val="24"/>
        </w:rPr>
      </w:pPr>
      <w:r w:rsidRPr="005360BE">
        <w:rPr>
          <w:rFonts w:asciiTheme="majorBidi" w:hAnsiTheme="majorBidi" w:cstheme="majorBidi"/>
          <w:b/>
          <w:bCs/>
          <w:szCs w:val="24"/>
        </w:rPr>
        <w:t xml:space="preserve">Lõikes </w:t>
      </w:r>
      <w:r w:rsidR="00913DD6">
        <w:rPr>
          <w:rFonts w:asciiTheme="majorBidi" w:hAnsiTheme="majorBidi" w:cstheme="majorBidi"/>
          <w:b/>
          <w:bCs/>
          <w:szCs w:val="24"/>
        </w:rPr>
        <w:t>3</w:t>
      </w:r>
      <w:r>
        <w:rPr>
          <w:rFonts w:asciiTheme="majorBidi" w:hAnsiTheme="majorBidi" w:cstheme="majorBidi"/>
          <w:szCs w:val="24"/>
        </w:rPr>
        <w:t xml:space="preserve">  sätestatakse loetelu </w:t>
      </w:r>
      <w:r w:rsidRPr="000536A7">
        <w:rPr>
          <w:rFonts w:asciiTheme="majorBidi" w:hAnsiTheme="majorBidi" w:cstheme="majorBidi"/>
          <w:szCs w:val="24"/>
        </w:rPr>
        <w:t>Finantsinspektsioon</w:t>
      </w:r>
      <w:r>
        <w:rPr>
          <w:rFonts w:asciiTheme="majorBidi" w:hAnsiTheme="majorBidi" w:cstheme="majorBidi"/>
          <w:szCs w:val="24"/>
        </w:rPr>
        <w:t>i volitustest</w:t>
      </w:r>
      <w:r w:rsidRPr="000536A7">
        <w:rPr>
          <w:rFonts w:asciiTheme="majorBidi" w:hAnsiTheme="majorBidi" w:cstheme="majorBidi"/>
          <w:szCs w:val="24"/>
        </w:rPr>
        <w:t xml:space="preserve"> järelevalve raames</w:t>
      </w:r>
      <w:r>
        <w:rPr>
          <w:rFonts w:asciiTheme="majorBidi" w:hAnsiTheme="majorBidi" w:cstheme="majorBidi"/>
          <w:szCs w:val="24"/>
        </w:rPr>
        <w:t>.</w:t>
      </w:r>
      <w:r w:rsidRPr="000536A7">
        <w:rPr>
          <w:rFonts w:asciiTheme="majorBidi" w:hAnsiTheme="majorBidi" w:cstheme="majorBidi"/>
          <w:szCs w:val="24"/>
        </w:rPr>
        <w:t xml:space="preserve">  Sisuliselt on see loetelu identne muudes finantssektori seadustes ettenähtuga</w:t>
      </w:r>
      <w:r w:rsidR="005360BE">
        <w:rPr>
          <w:rFonts w:asciiTheme="majorBidi" w:hAnsiTheme="majorBidi" w:cstheme="majorBidi"/>
          <w:szCs w:val="24"/>
        </w:rPr>
        <w:t xml:space="preserve"> (nt KIOS § 67 lõige 3)</w:t>
      </w:r>
      <w:r w:rsidRPr="000536A7">
        <w:rPr>
          <w:rFonts w:asciiTheme="majorBidi" w:hAnsiTheme="majorBidi" w:cstheme="majorBidi"/>
          <w:szCs w:val="24"/>
        </w:rPr>
        <w:t>.</w:t>
      </w:r>
    </w:p>
    <w:p w14:paraId="28067549" w14:textId="77777777" w:rsidR="005360BE" w:rsidRDefault="005360BE" w:rsidP="00DF3708">
      <w:pPr>
        <w:spacing w:after="0" w:line="240" w:lineRule="auto"/>
        <w:jc w:val="both"/>
        <w:rPr>
          <w:rFonts w:asciiTheme="majorBidi" w:hAnsiTheme="majorBidi" w:cstheme="majorBidi"/>
          <w:szCs w:val="24"/>
        </w:rPr>
      </w:pPr>
    </w:p>
    <w:p w14:paraId="5A1BC511" w14:textId="58A24E58" w:rsidR="005360BE" w:rsidRDefault="005360BE" w:rsidP="00DF3708">
      <w:pPr>
        <w:spacing w:after="0" w:line="240" w:lineRule="auto"/>
        <w:jc w:val="both"/>
        <w:rPr>
          <w:rFonts w:asciiTheme="majorBidi" w:hAnsiTheme="majorBidi" w:cstheme="majorBidi"/>
          <w:szCs w:val="24"/>
        </w:rPr>
      </w:pPr>
      <w:r>
        <w:rPr>
          <w:rFonts w:asciiTheme="majorBidi" w:hAnsiTheme="majorBidi" w:cstheme="majorBidi"/>
          <w:szCs w:val="24"/>
        </w:rPr>
        <w:t>Finantsinspektsioonil on õigus:</w:t>
      </w:r>
    </w:p>
    <w:p w14:paraId="03E8FC88" w14:textId="6EA3125E" w:rsidR="005360BE" w:rsidRPr="00E1732A" w:rsidRDefault="005360BE" w:rsidP="00DF3708">
      <w:pPr>
        <w:spacing w:after="0" w:line="240" w:lineRule="auto"/>
        <w:jc w:val="both"/>
        <w:rPr>
          <w:rFonts w:asciiTheme="majorBidi" w:hAnsiTheme="majorBidi" w:cstheme="majorBidi"/>
          <w:szCs w:val="24"/>
        </w:rPr>
      </w:pPr>
      <w:r w:rsidRPr="00E1732A">
        <w:rPr>
          <w:rFonts w:asciiTheme="majorBidi" w:hAnsiTheme="majorBidi" w:cstheme="majorBidi"/>
          <w:szCs w:val="24"/>
        </w:rPr>
        <w:t>1) </w:t>
      </w:r>
      <w:r w:rsidRPr="00E1732A" w:rsidDel="009367F5">
        <w:rPr>
          <w:rFonts w:asciiTheme="majorBidi" w:hAnsiTheme="majorBidi" w:cstheme="majorBidi"/>
          <w:szCs w:val="24"/>
        </w:rPr>
        <w:t xml:space="preserve"> </w:t>
      </w:r>
      <w:r w:rsidRPr="00E1732A">
        <w:rPr>
          <w:rFonts w:asciiTheme="majorBidi" w:hAnsiTheme="majorBidi" w:cstheme="majorBidi"/>
          <w:szCs w:val="24"/>
        </w:rPr>
        <w:t>kontrolli</w:t>
      </w:r>
      <w:r>
        <w:rPr>
          <w:rFonts w:asciiTheme="majorBidi" w:hAnsiTheme="majorBidi" w:cstheme="majorBidi"/>
          <w:szCs w:val="24"/>
        </w:rPr>
        <w:t>d</w:t>
      </w:r>
      <w:r w:rsidRPr="00E1732A">
        <w:rPr>
          <w:rFonts w:asciiTheme="majorBidi" w:hAnsiTheme="majorBidi" w:cstheme="majorBidi"/>
          <w:szCs w:val="24"/>
        </w:rPr>
        <w:t xml:space="preserve"> osaluste omandamise, suurendamise ja vähendamisega ning kontrolli saavutamisega seonduvat;</w:t>
      </w:r>
    </w:p>
    <w:p w14:paraId="1C2CB065" w14:textId="6A29859D" w:rsidR="005360BE" w:rsidRPr="00E1732A" w:rsidRDefault="005360BE" w:rsidP="00DF3708">
      <w:pPr>
        <w:spacing w:after="0" w:line="240" w:lineRule="auto"/>
        <w:jc w:val="both"/>
        <w:rPr>
          <w:rFonts w:asciiTheme="majorBidi" w:hAnsiTheme="majorBidi" w:cstheme="majorBidi"/>
          <w:szCs w:val="24"/>
        </w:rPr>
      </w:pPr>
      <w:r>
        <w:rPr>
          <w:rFonts w:asciiTheme="majorBidi" w:hAnsiTheme="majorBidi" w:cstheme="majorBidi"/>
          <w:szCs w:val="24"/>
        </w:rPr>
        <w:t>2</w:t>
      </w:r>
      <w:r w:rsidRPr="00E1732A">
        <w:rPr>
          <w:rFonts w:asciiTheme="majorBidi" w:hAnsiTheme="majorBidi" w:cstheme="majorBidi"/>
          <w:szCs w:val="24"/>
        </w:rPr>
        <w:t>) an</w:t>
      </w:r>
      <w:r>
        <w:rPr>
          <w:rFonts w:asciiTheme="majorBidi" w:hAnsiTheme="majorBidi" w:cstheme="majorBidi"/>
          <w:szCs w:val="24"/>
        </w:rPr>
        <w:t>da</w:t>
      </w:r>
      <w:r w:rsidRPr="00E1732A">
        <w:rPr>
          <w:rFonts w:asciiTheme="majorBidi" w:hAnsiTheme="majorBidi" w:cstheme="majorBidi"/>
          <w:szCs w:val="24"/>
        </w:rPr>
        <w:t xml:space="preserve"> </w:t>
      </w:r>
      <w:r>
        <w:rPr>
          <w:rFonts w:asciiTheme="majorBidi" w:hAnsiTheme="majorBidi" w:cstheme="majorBidi"/>
          <w:szCs w:val="24"/>
        </w:rPr>
        <w:t>eelnõus</w:t>
      </w:r>
      <w:r w:rsidRPr="00E1732A">
        <w:rPr>
          <w:rFonts w:asciiTheme="majorBidi" w:hAnsiTheme="majorBidi" w:cstheme="majorBidi"/>
          <w:szCs w:val="24"/>
        </w:rPr>
        <w:t xml:space="preserve"> sätestatud juhtudel </w:t>
      </w:r>
      <w:r w:rsidRPr="00DB6088">
        <w:rPr>
          <w:rFonts w:asciiTheme="majorBidi" w:hAnsiTheme="majorBidi" w:cstheme="majorBidi"/>
          <w:szCs w:val="24"/>
        </w:rPr>
        <w:t>loa või nõusoleku</w:t>
      </w:r>
      <w:r w:rsidRPr="00E1732A">
        <w:rPr>
          <w:rFonts w:asciiTheme="majorBidi" w:hAnsiTheme="majorBidi" w:cstheme="majorBidi"/>
          <w:szCs w:val="24"/>
        </w:rPr>
        <w:t>;</w:t>
      </w:r>
    </w:p>
    <w:p w14:paraId="7977D500" w14:textId="0FED3F8C" w:rsidR="005360BE" w:rsidRPr="00E1732A" w:rsidRDefault="005360BE" w:rsidP="00DF3708">
      <w:pPr>
        <w:spacing w:after="0" w:line="240" w:lineRule="auto"/>
        <w:jc w:val="both"/>
        <w:rPr>
          <w:rFonts w:asciiTheme="majorBidi" w:hAnsiTheme="majorBidi" w:cstheme="majorBidi"/>
          <w:szCs w:val="24"/>
        </w:rPr>
      </w:pPr>
      <w:r>
        <w:rPr>
          <w:rFonts w:asciiTheme="majorBidi" w:hAnsiTheme="majorBidi" w:cstheme="majorBidi"/>
          <w:szCs w:val="24"/>
        </w:rPr>
        <w:t>3</w:t>
      </w:r>
      <w:r w:rsidRPr="00E1732A">
        <w:rPr>
          <w:rFonts w:asciiTheme="majorBidi" w:hAnsiTheme="majorBidi" w:cstheme="majorBidi"/>
          <w:szCs w:val="24"/>
        </w:rPr>
        <w:t>) jälgi</w:t>
      </w:r>
      <w:r>
        <w:rPr>
          <w:rFonts w:asciiTheme="majorBidi" w:hAnsiTheme="majorBidi" w:cstheme="majorBidi"/>
          <w:szCs w:val="24"/>
        </w:rPr>
        <w:t>da</w:t>
      </w:r>
      <w:r w:rsidRPr="00E1732A">
        <w:rPr>
          <w:rFonts w:asciiTheme="majorBidi" w:hAnsiTheme="majorBidi" w:cstheme="majorBidi"/>
          <w:szCs w:val="24"/>
        </w:rPr>
        <w:t xml:space="preserve"> aruandeid ja muid dokumente, kontrollides ka kohapeal </w:t>
      </w:r>
      <w:r>
        <w:rPr>
          <w:rFonts w:asciiTheme="majorBidi" w:hAnsiTheme="majorBidi" w:cstheme="majorBidi"/>
          <w:szCs w:val="24"/>
        </w:rPr>
        <w:t>registripidaja</w:t>
      </w:r>
      <w:r w:rsidRPr="00E1732A">
        <w:rPr>
          <w:rFonts w:asciiTheme="majorBidi" w:hAnsiTheme="majorBidi" w:cstheme="majorBidi"/>
          <w:szCs w:val="24"/>
        </w:rPr>
        <w:t xml:space="preserve"> tegevuse vastavust seadustele;</w:t>
      </w:r>
    </w:p>
    <w:p w14:paraId="053357B1" w14:textId="47324531" w:rsidR="005360BE" w:rsidRPr="00E1732A" w:rsidRDefault="005360BE" w:rsidP="00DF3708">
      <w:pPr>
        <w:spacing w:after="0" w:line="240" w:lineRule="auto"/>
        <w:jc w:val="both"/>
        <w:rPr>
          <w:rFonts w:asciiTheme="majorBidi" w:hAnsiTheme="majorBidi" w:cstheme="majorBidi"/>
          <w:szCs w:val="24"/>
        </w:rPr>
      </w:pPr>
      <w:r>
        <w:rPr>
          <w:rFonts w:asciiTheme="majorBidi" w:hAnsiTheme="majorBidi" w:cstheme="majorBidi"/>
          <w:szCs w:val="24"/>
        </w:rPr>
        <w:t>4</w:t>
      </w:r>
      <w:r w:rsidRPr="00E1732A">
        <w:rPr>
          <w:rFonts w:asciiTheme="majorBidi" w:hAnsiTheme="majorBidi" w:cstheme="majorBidi"/>
          <w:szCs w:val="24"/>
        </w:rPr>
        <w:t>) te</w:t>
      </w:r>
      <w:r>
        <w:rPr>
          <w:rFonts w:asciiTheme="majorBidi" w:hAnsiTheme="majorBidi" w:cstheme="majorBidi"/>
          <w:szCs w:val="24"/>
        </w:rPr>
        <w:t>ha</w:t>
      </w:r>
      <w:r w:rsidRPr="00E1732A">
        <w:rPr>
          <w:rFonts w:asciiTheme="majorBidi" w:hAnsiTheme="majorBidi" w:cstheme="majorBidi"/>
          <w:szCs w:val="24"/>
        </w:rPr>
        <w:t xml:space="preserve"> vastavalt vajadusele täitmiseks kohustuslikke ettekirjutusi ja an</w:t>
      </w:r>
      <w:r>
        <w:rPr>
          <w:rFonts w:asciiTheme="majorBidi" w:hAnsiTheme="majorBidi" w:cstheme="majorBidi"/>
          <w:szCs w:val="24"/>
        </w:rPr>
        <w:t>da</w:t>
      </w:r>
      <w:r w:rsidRPr="00E1732A">
        <w:rPr>
          <w:rFonts w:asciiTheme="majorBidi" w:hAnsiTheme="majorBidi" w:cstheme="majorBidi"/>
          <w:szCs w:val="24"/>
        </w:rPr>
        <w:t xml:space="preserve"> korraldusi;</w:t>
      </w:r>
    </w:p>
    <w:p w14:paraId="1DB7C9FD" w14:textId="5072E63A" w:rsidR="005360BE" w:rsidRPr="00E1732A" w:rsidRDefault="005360BE" w:rsidP="00DF3708">
      <w:pPr>
        <w:spacing w:after="0" w:line="240" w:lineRule="auto"/>
        <w:jc w:val="both"/>
        <w:rPr>
          <w:rFonts w:asciiTheme="majorBidi" w:hAnsiTheme="majorBidi" w:cstheme="majorBidi"/>
          <w:szCs w:val="24"/>
        </w:rPr>
      </w:pPr>
      <w:r>
        <w:rPr>
          <w:rFonts w:asciiTheme="majorBidi" w:hAnsiTheme="majorBidi" w:cstheme="majorBidi"/>
          <w:szCs w:val="24"/>
        </w:rPr>
        <w:t>5</w:t>
      </w:r>
      <w:r w:rsidRPr="00E1732A">
        <w:rPr>
          <w:rFonts w:asciiTheme="majorBidi" w:hAnsiTheme="majorBidi" w:cstheme="majorBidi"/>
          <w:szCs w:val="24"/>
        </w:rPr>
        <w:t>) täi</w:t>
      </w:r>
      <w:r>
        <w:rPr>
          <w:rFonts w:asciiTheme="majorBidi" w:hAnsiTheme="majorBidi" w:cstheme="majorBidi"/>
          <w:szCs w:val="24"/>
        </w:rPr>
        <w:t>ta</w:t>
      </w:r>
      <w:r w:rsidRPr="00E1732A">
        <w:rPr>
          <w:rFonts w:asciiTheme="majorBidi" w:hAnsiTheme="majorBidi" w:cstheme="majorBidi"/>
          <w:szCs w:val="24"/>
        </w:rPr>
        <w:t xml:space="preserve"> muid </w:t>
      </w:r>
      <w:r>
        <w:rPr>
          <w:rFonts w:asciiTheme="majorBidi" w:hAnsiTheme="majorBidi" w:cstheme="majorBidi"/>
          <w:szCs w:val="24"/>
        </w:rPr>
        <w:t>eelnõust</w:t>
      </w:r>
      <w:r w:rsidRPr="00E1732A">
        <w:rPr>
          <w:rFonts w:asciiTheme="majorBidi" w:hAnsiTheme="majorBidi" w:cstheme="majorBidi"/>
          <w:szCs w:val="24"/>
        </w:rPr>
        <w:t xml:space="preserve"> ja selle alusel antud õigusaktidest tulenevaid ülesandeid.</w:t>
      </w:r>
    </w:p>
    <w:p w14:paraId="699C576C" w14:textId="77777777" w:rsidR="005360BE" w:rsidRDefault="005360BE" w:rsidP="00DF3708">
      <w:pPr>
        <w:spacing w:after="0" w:line="240" w:lineRule="auto"/>
        <w:jc w:val="both"/>
        <w:rPr>
          <w:rFonts w:asciiTheme="majorBidi" w:hAnsiTheme="majorBidi" w:cstheme="majorBidi"/>
          <w:szCs w:val="24"/>
        </w:rPr>
      </w:pPr>
    </w:p>
    <w:p w14:paraId="7E4D686B" w14:textId="05E19512" w:rsidR="005360BE" w:rsidRPr="000536A7" w:rsidRDefault="005360BE" w:rsidP="00DF3708">
      <w:pPr>
        <w:spacing w:after="0" w:line="240" w:lineRule="auto"/>
        <w:jc w:val="both"/>
        <w:rPr>
          <w:rFonts w:asciiTheme="majorBidi" w:hAnsiTheme="majorBidi" w:cstheme="majorBidi"/>
          <w:szCs w:val="24"/>
        </w:rPr>
      </w:pPr>
      <w:r>
        <w:rPr>
          <w:rFonts w:asciiTheme="majorBidi" w:hAnsiTheme="majorBidi" w:cstheme="majorBidi"/>
          <w:szCs w:val="24"/>
        </w:rPr>
        <w:t>Registripidajale</w:t>
      </w:r>
      <w:r w:rsidR="00F93B60" w:rsidRPr="000536A7">
        <w:rPr>
          <w:rFonts w:asciiTheme="majorBidi" w:hAnsiTheme="majorBidi" w:cstheme="majorBidi"/>
          <w:szCs w:val="24"/>
        </w:rPr>
        <w:t xml:space="preserve"> esitatavad nõuded peavad olema täidetud igal ajahetkel ning seetõttu jälgib Finantsinspektsioon pidevalt esitatavaid aruandeid ja muid dokumente, kontrollides ka kohapeal </w:t>
      </w:r>
      <w:r>
        <w:rPr>
          <w:rFonts w:asciiTheme="majorBidi" w:hAnsiTheme="majorBidi" w:cstheme="majorBidi"/>
          <w:szCs w:val="24"/>
        </w:rPr>
        <w:t>registripidaja</w:t>
      </w:r>
      <w:r w:rsidR="00F93B60" w:rsidRPr="000536A7">
        <w:rPr>
          <w:rFonts w:asciiTheme="majorBidi" w:hAnsiTheme="majorBidi" w:cstheme="majorBidi"/>
          <w:szCs w:val="24"/>
        </w:rPr>
        <w:t xml:space="preserve"> tegevuse vastavust seadustele. </w:t>
      </w:r>
    </w:p>
    <w:p w14:paraId="7AABB9C4" w14:textId="65BD1ABF" w:rsidR="00F93B60" w:rsidRPr="000536A7" w:rsidRDefault="00F93B60" w:rsidP="00DF3708">
      <w:pPr>
        <w:spacing w:after="0" w:line="240" w:lineRule="auto"/>
        <w:jc w:val="both"/>
        <w:rPr>
          <w:rFonts w:asciiTheme="majorBidi" w:hAnsiTheme="majorBidi" w:cstheme="majorBidi"/>
          <w:szCs w:val="24"/>
        </w:rPr>
      </w:pPr>
    </w:p>
    <w:p w14:paraId="29029FCC" w14:textId="25AC6129" w:rsidR="00F93B60" w:rsidRDefault="005360BE" w:rsidP="00DF3708">
      <w:pPr>
        <w:spacing w:after="0" w:line="240" w:lineRule="auto"/>
        <w:jc w:val="both"/>
        <w:rPr>
          <w:rFonts w:asciiTheme="majorBidi" w:hAnsiTheme="majorBidi" w:cstheme="majorBidi"/>
          <w:szCs w:val="24"/>
        </w:rPr>
      </w:pPr>
      <w:r>
        <w:rPr>
          <w:rFonts w:asciiTheme="majorBidi" w:hAnsiTheme="majorBidi" w:cstheme="majorBidi"/>
          <w:szCs w:val="24"/>
        </w:rPr>
        <w:t>T</w:t>
      </w:r>
      <w:r w:rsidR="00F93B60" w:rsidRPr="000536A7">
        <w:rPr>
          <w:rFonts w:asciiTheme="majorBidi" w:hAnsiTheme="majorBidi" w:cstheme="majorBidi"/>
          <w:szCs w:val="24"/>
        </w:rPr>
        <w:t>oodud loetelu Finantsinspektsiooni volitustest ei ole ammendav</w:t>
      </w:r>
      <w:r>
        <w:rPr>
          <w:rFonts w:asciiTheme="majorBidi" w:hAnsiTheme="majorBidi" w:cstheme="majorBidi"/>
          <w:szCs w:val="24"/>
        </w:rPr>
        <w:t xml:space="preserve"> (punkt 5).</w:t>
      </w:r>
      <w:r w:rsidR="00F93B60" w:rsidRPr="000536A7">
        <w:rPr>
          <w:rFonts w:asciiTheme="majorBidi" w:hAnsiTheme="majorBidi" w:cstheme="majorBidi"/>
          <w:szCs w:val="24"/>
        </w:rPr>
        <w:t xml:space="preserve"> Tuleb arvestada, et kui tavapärasel (rutiinsel) kontrollimisel riskipõhiseid meetodeid kasutades selgub, et riskid on olulisel määral suurenenud, on Finantsinspektsioonil õigus rakendada proportsionaalseid meetmeid (nt teha ettekirjutus). </w:t>
      </w:r>
    </w:p>
    <w:p w14:paraId="3D14F3A2" w14:textId="77777777" w:rsidR="0081704F" w:rsidRDefault="0081704F" w:rsidP="00DF3708">
      <w:pPr>
        <w:spacing w:after="0" w:line="240" w:lineRule="auto"/>
        <w:jc w:val="both"/>
        <w:rPr>
          <w:rFonts w:asciiTheme="majorBidi" w:hAnsiTheme="majorBidi" w:cstheme="majorBidi"/>
          <w:b/>
          <w:bCs/>
          <w:szCs w:val="24"/>
        </w:rPr>
      </w:pPr>
    </w:p>
    <w:p w14:paraId="032FCBA3" w14:textId="74FAFBBB" w:rsidR="0081704F" w:rsidRPr="000536A7" w:rsidRDefault="0081704F"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 xml:space="preserve">Lõige </w:t>
      </w:r>
      <w:r w:rsidR="00176217">
        <w:rPr>
          <w:rFonts w:asciiTheme="majorBidi" w:hAnsiTheme="majorBidi" w:cstheme="majorBidi"/>
          <w:b/>
          <w:bCs/>
          <w:szCs w:val="24"/>
        </w:rPr>
        <w:t>4</w:t>
      </w:r>
      <w:r w:rsidRPr="000536A7">
        <w:rPr>
          <w:rFonts w:asciiTheme="majorBidi" w:hAnsiTheme="majorBidi" w:cstheme="majorBidi"/>
          <w:szCs w:val="24"/>
        </w:rPr>
        <w:t xml:space="preserve"> täiendab lõiget </w:t>
      </w:r>
      <w:r>
        <w:rPr>
          <w:rFonts w:asciiTheme="majorBidi" w:hAnsiTheme="majorBidi" w:cstheme="majorBidi"/>
          <w:szCs w:val="24"/>
        </w:rPr>
        <w:t>2.</w:t>
      </w:r>
      <w:r w:rsidRPr="000536A7">
        <w:rPr>
          <w:rFonts w:asciiTheme="majorBidi" w:hAnsiTheme="majorBidi" w:cstheme="majorBidi"/>
          <w:szCs w:val="24"/>
        </w:rPr>
        <w:t xml:space="preserve"> Finantsinspektsioon võib muu</w:t>
      </w:r>
      <w:r>
        <w:rPr>
          <w:rFonts w:asciiTheme="majorBidi" w:hAnsiTheme="majorBidi" w:cstheme="majorBidi"/>
          <w:szCs w:val="24"/>
        </w:rPr>
        <w:t xml:space="preserve"> </w:t>
      </w:r>
      <w:r w:rsidRPr="000536A7">
        <w:rPr>
          <w:rFonts w:asciiTheme="majorBidi" w:hAnsiTheme="majorBidi" w:cstheme="majorBidi"/>
          <w:szCs w:val="24"/>
        </w:rPr>
        <w:t xml:space="preserve">hulgas anda haldusakte </w:t>
      </w:r>
      <w:r>
        <w:rPr>
          <w:rFonts w:asciiTheme="majorBidi" w:hAnsiTheme="majorBidi" w:cstheme="majorBidi"/>
          <w:szCs w:val="24"/>
        </w:rPr>
        <w:t>ja</w:t>
      </w:r>
      <w:r w:rsidRPr="000536A7">
        <w:rPr>
          <w:rFonts w:asciiTheme="majorBidi" w:hAnsiTheme="majorBidi" w:cstheme="majorBidi"/>
          <w:szCs w:val="24"/>
        </w:rPr>
        <w:t xml:space="preserve"> </w:t>
      </w:r>
      <w:r>
        <w:rPr>
          <w:rFonts w:asciiTheme="majorBidi" w:hAnsiTheme="majorBidi" w:cstheme="majorBidi"/>
          <w:szCs w:val="24"/>
        </w:rPr>
        <w:t>kohaldada</w:t>
      </w:r>
      <w:r w:rsidRPr="000536A7">
        <w:rPr>
          <w:rFonts w:asciiTheme="majorBidi" w:hAnsiTheme="majorBidi" w:cstheme="majorBidi"/>
          <w:szCs w:val="24"/>
        </w:rPr>
        <w:t xml:space="preserve"> korrakaitseseaduse (</w:t>
      </w:r>
      <w:proofErr w:type="spellStart"/>
      <w:r w:rsidRPr="000536A7">
        <w:rPr>
          <w:rFonts w:asciiTheme="majorBidi" w:hAnsiTheme="majorBidi" w:cstheme="majorBidi"/>
          <w:szCs w:val="24"/>
        </w:rPr>
        <w:t>Ko</w:t>
      </w:r>
      <w:r w:rsidR="00515F0F">
        <w:rPr>
          <w:rFonts w:asciiTheme="majorBidi" w:hAnsiTheme="majorBidi" w:cstheme="majorBidi"/>
          <w:szCs w:val="24"/>
        </w:rPr>
        <w:t>r</w:t>
      </w:r>
      <w:r w:rsidRPr="000536A7">
        <w:rPr>
          <w:rFonts w:asciiTheme="majorBidi" w:hAnsiTheme="majorBidi" w:cstheme="majorBidi"/>
          <w:szCs w:val="24"/>
        </w:rPr>
        <w:t>S</w:t>
      </w:r>
      <w:proofErr w:type="spellEnd"/>
      <w:r w:rsidRPr="000536A7">
        <w:rPr>
          <w:rFonts w:asciiTheme="majorBidi" w:hAnsiTheme="majorBidi" w:cstheme="majorBidi"/>
          <w:szCs w:val="24"/>
        </w:rPr>
        <w:t>) §-s 31</w:t>
      </w:r>
      <w:r>
        <w:rPr>
          <w:rFonts w:asciiTheme="majorBidi" w:hAnsiTheme="majorBidi" w:cstheme="majorBidi"/>
          <w:szCs w:val="24"/>
        </w:rPr>
        <w:t xml:space="preserve"> (</w:t>
      </w:r>
      <w:r w:rsidR="00515F0F">
        <w:rPr>
          <w:rFonts w:asciiTheme="majorBidi" w:hAnsiTheme="majorBidi" w:cstheme="majorBidi"/>
          <w:szCs w:val="24"/>
        </w:rPr>
        <w:t>k</w:t>
      </w:r>
      <w:r w:rsidR="00515F0F" w:rsidRPr="00515F0F">
        <w:rPr>
          <w:rFonts w:asciiTheme="majorBidi" w:hAnsiTheme="majorBidi" w:cstheme="majorBidi"/>
          <w:szCs w:val="24"/>
        </w:rPr>
        <w:t>utse ja sundtoomine</w:t>
      </w:r>
      <w:r w:rsidR="00515F0F">
        <w:rPr>
          <w:rFonts w:asciiTheme="majorBidi" w:hAnsiTheme="majorBidi" w:cstheme="majorBidi"/>
          <w:szCs w:val="24"/>
        </w:rPr>
        <w:t>)</w:t>
      </w:r>
      <w:r w:rsidRPr="000536A7">
        <w:rPr>
          <w:rFonts w:asciiTheme="majorBidi" w:hAnsiTheme="majorBidi" w:cstheme="majorBidi"/>
          <w:szCs w:val="24"/>
        </w:rPr>
        <w:t xml:space="preserve"> sätestatud riikliku järelevalve erimeetmeid. </w:t>
      </w:r>
    </w:p>
    <w:p w14:paraId="7B9A184F" w14:textId="77777777" w:rsidR="00515F0F" w:rsidRDefault="00515F0F" w:rsidP="00DF3708">
      <w:pPr>
        <w:spacing w:after="0" w:line="240" w:lineRule="auto"/>
        <w:jc w:val="both"/>
        <w:rPr>
          <w:rFonts w:asciiTheme="majorBidi" w:hAnsiTheme="majorBidi" w:cstheme="majorBidi"/>
          <w:szCs w:val="24"/>
        </w:rPr>
      </w:pPr>
    </w:p>
    <w:p w14:paraId="5BA3E083" w14:textId="5BAA317E" w:rsidR="0081704F" w:rsidRPr="000536A7" w:rsidRDefault="0081704F"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Näiteks võib </w:t>
      </w:r>
      <w:proofErr w:type="spellStart"/>
      <w:r w:rsidR="00515F0F">
        <w:rPr>
          <w:rFonts w:asciiTheme="majorBidi" w:hAnsiTheme="majorBidi" w:cstheme="majorBidi"/>
          <w:szCs w:val="24"/>
        </w:rPr>
        <w:t>KorS</w:t>
      </w:r>
      <w:proofErr w:type="spellEnd"/>
      <w:r w:rsidRPr="000536A7">
        <w:rPr>
          <w:rFonts w:asciiTheme="majorBidi" w:hAnsiTheme="majorBidi" w:cstheme="majorBidi"/>
          <w:szCs w:val="24"/>
        </w:rPr>
        <w:t xml:space="preserve"> § 31 lõike 4 kohaselt isiku suhtes kohaldada sundtoomist, kui on alust arvata, et isikul on olulist teavet, mis on vajalik kõrgendatud ohu tõrjumiseks. </w:t>
      </w:r>
      <w:proofErr w:type="spellStart"/>
      <w:r w:rsidR="00515F0F">
        <w:rPr>
          <w:rFonts w:asciiTheme="majorBidi" w:hAnsiTheme="majorBidi" w:cstheme="majorBidi"/>
          <w:szCs w:val="24"/>
        </w:rPr>
        <w:t>KorS</w:t>
      </w:r>
      <w:proofErr w:type="spellEnd"/>
      <w:r w:rsidRPr="000536A7">
        <w:rPr>
          <w:rFonts w:asciiTheme="majorBidi" w:hAnsiTheme="majorBidi" w:cstheme="majorBidi"/>
          <w:szCs w:val="24"/>
        </w:rPr>
        <w:t xml:space="preserve"> § 5 lõike 4 </w:t>
      </w:r>
      <w:r w:rsidR="00515F0F">
        <w:rPr>
          <w:rFonts w:asciiTheme="majorBidi" w:hAnsiTheme="majorBidi" w:cstheme="majorBidi"/>
          <w:szCs w:val="24"/>
        </w:rPr>
        <w:t>kohaselt on k</w:t>
      </w:r>
      <w:r w:rsidRPr="000536A7">
        <w:rPr>
          <w:rFonts w:asciiTheme="majorBidi" w:hAnsiTheme="majorBidi" w:cstheme="majorBidi"/>
          <w:szCs w:val="24"/>
        </w:rPr>
        <w:t xml:space="preserve">õrgendatud oht </w:t>
      </w:r>
      <w:proofErr w:type="spellStart"/>
      <w:r w:rsidRPr="000536A7">
        <w:rPr>
          <w:rFonts w:asciiTheme="majorBidi" w:hAnsiTheme="majorBidi" w:cstheme="majorBidi"/>
          <w:szCs w:val="24"/>
        </w:rPr>
        <w:t>oht</w:t>
      </w:r>
      <w:proofErr w:type="spellEnd"/>
      <w:r w:rsidRPr="000536A7">
        <w:rPr>
          <w:rFonts w:asciiTheme="majorBidi" w:hAnsiTheme="majorBidi" w:cstheme="majorBidi"/>
          <w:szCs w:val="24"/>
        </w:rPr>
        <w:t xml:space="preserve"> isiku elule, kehalisele puutumatusele, füüsilisele vabadusele, suure väärtusega varalisele hüvele, suure keskkonnakahju tekkimise oht või </w:t>
      </w:r>
      <w:proofErr w:type="spellStart"/>
      <w:r w:rsidR="00515F0F">
        <w:rPr>
          <w:rFonts w:asciiTheme="majorBidi" w:hAnsiTheme="majorBidi" w:cstheme="majorBidi"/>
          <w:szCs w:val="24"/>
        </w:rPr>
        <w:t>KarS</w:t>
      </w:r>
      <w:proofErr w:type="spellEnd"/>
      <w:r w:rsidRPr="000536A7">
        <w:rPr>
          <w:rFonts w:asciiTheme="majorBidi" w:hAnsiTheme="majorBidi" w:cstheme="majorBidi"/>
          <w:szCs w:val="24"/>
        </w:rPr>
        <w:t xml:space="preserve"> 15. peatükis sätestatud I astme kuriteo või 22. peatükis sätestatud kuriteo toimepanemise oht. Seega, kui menetlusosaline jätab haldusmenetluses Finantsinspektsiooni kutsel seadusliku takistuseta ilmumata ning Finantsinspektsioonil on alust arvata, et menetlusosalisel on olulist teavet, mis aitaks ära hoida ohtu suure väärtusega varalisele hüvele, võib menetlusosalise suhtes rakendada sundtoomist. Samuti võib </w:t>
      </w:r>
      <w:proofErr w:type="spellStart"/>
      <w:r w:rsidR="00515F0F">
        <w:rPr>
          <w:rFonts w:asciiTheme="majorBidi" w:hAnsiTheme="majorBidi" w:cstheme="majorBidi"/>
          <w:szCs w:val="24"/>
        </w:rPr>
        <w:t>KorS</w:t>
      </w:r>
      <w:proofErr w:type="spellEnd"/>
      <w:r w:rsidRPr="000536A7">
        <w:rPr>
          <w:rFonts w:asciiTheme="majorBidi" w:hAnsiTheme="majorBidi" w:cstheme="majorBidi"/>
          <w:szCs w:val="24"/>
        </w:rPr>
        <w:t xml:space="preserve"> § 31 lõike 3 kohaselt kohaldada sunniraha, kui kutse kätte saanud kutsutud isik ei ilmu ilma mõjuva põhjuseta kutses märgitud ajal kutses märgitud kohta.</w:t>
      </w:r>
    </w:p>
    <w:p w14:paraId="38E8F98E" w14:textId="712C9B51" w:rsidR="0081704F" w:rsidRPr="000536A7" w:rsidRDefault="0081704F"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Samas erinevalt tavapärasest </w:t>
      </w:r>
      <w:r w:rsidR="00515F0F">
        <w:rPr>
          <w:rFonts w:asciiTheme="majorBidi" w:hAnsiTheme="majorBidi" w:cstheme="majorBidi"/>
          <w:szCs w:val="24"/>
        </w:rPr>
        <w:t>eri</w:t>
      </w:r>
      <w:r w:rsidRPr="000536A7">
        <w:rPr>
          <w:rFonts w:asciiTheme="majorBidi" w:hAnsiTheme="majorBidi" w:cstheme="majorBidi"/>
          <w:szCs w:val="24"/>
        </w:rPr>
        <w:t>korrakaitseorganist võib Finantsinspektsioon kui inspekteerimisvolitustega spetsiifiline erikorrakaitseorgan rakendada riiklik</w:t>
      </w:r>
      <w:r w:rsidR="00515F0F">
        <w:rPr>
          <w:rFonts w:asciiTheme="majorBidi" w:hAnsiTheme="majorBidi" w:cstheme="majorBidi"/>
          <w:szCs w:val="24"/>
        </w:rPr>
        <w:t>u</w:t>
      </w:r>
      <w:r w:rsidRPr="000536A7">
        <w:rPr>
          <w:rFonts w:asciiTheme="majorBidi" w:hAnsiTheme="majorBidi" w:cstheme="majorBidi"/>
          <w:szCs w:val="24"/>
        </w:rPr>
        <w:t xml:space="preserve"> järelevalve meetmeid ilma konkreetse ohu kahtluseta finantsvaldkonna eriseadustes sätestatud juhtudel.</w:t>
      </w:r>
      <w:r w:rsidRPr="000536A7">
        <w:rPr>
          <w:rStyle w:val="Allmrkuseviide"/>
          <w:rFonts w:asciiTheme="majorBidi" w:hAnsiTheme="majorBidi"/>
          <w:szCs w:val="24"/>
        </w:rPr>
        <w:footnoteReference w:id="133"/>
      </w:r>
    </w:p>
    <w:p w14:paraId="7545AB73" w14:textId="77777777" w:rsidR="005360BE" w:rsidRDefault="005360BE" w:rsidP="00DF3708">
      <w:pPr>
        <w:spacing w:after="0" w:line="240" w:lineRule="auto"/>
        <w:jc w:val="both"/>
        <w:rPr>
          <w:rFonts w:asciiTheme="majorBidi" w:hAnsiTheme="majorBidi" w:cstheme="majorBidi"/>
          <w:szCs w:val="24"/>
        </w:rPr>
      </w:pPr>
    </w:p>
    <w:p w14:paraId="22F003C2" w14:textId="784F9C10" w:rsidR="008C353E" w:rsidRDefault="008C353E"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 xml:space="preserve">Lõike </w:t>
      </w:r>
      <w:r w:rsidR="00176217">
        <w:rPr>
          <w:rFonts w:asciiTheme="majorBidi" w:hAnsiTheme="majorBidi" w:cstheme="majorBidi"/>
          <w:b/>
          <w:bCs/>
          <w:szCs w:val="24"/>
        </w:rPr>
        <w:t>5</w:t>
      </w:r>
      <w:r w:rsidRPr="000536A7">
        <w:rPr>
          <w:rFonts w:asciiTheme="majorBidi" w:hAnsiTheme="majorBidi" w:cstheme="majorBidi"/>
          <w:szCs w:val="24"/>
        </w:rPr>
        <w:t xml:space="preserve"> kohaselt võib Finantsinspektsioon, sarnaselt muude finantsvaldkonna eriseadustes sätestatule, avalikustada </w:t>
      </w:r>
      <w:r>
        <w:rPr>
          <w:rFonts w:asciiTheme="majorBidi" w:hAnsiTheme="majorBidi" w:cstheme="majorBidi"/>
          <w:szCs w:val="24"/>
        </w:rPr>
        <w:t>eelnõu</w:t>
      </w:r>
      <w:r w:rsidRPr="000536A7">
        <w:rPr>
          <w:rFonts w:asciiTheme="majorBidi" w:hAnsiTheme="majorBidi" w:cstheme="majorBidi"/>
          <w:szCs w:val="24"/>
        </w:rPr>
        <w:t xml:space="preserve"> alusel tehtud väärteoasjas tehtud lahendi või haldusakti või -lepingu täielikult või osaliselt avalikkuse kaitseks või finantsturu õigus- või korrapärase toimimise tagamiseks. Nimetatud teave on Finantsinspektsiooni veebilehel kättesaadav vähemalt viis aastat </w:t>
      </w:r>
      <w:r>
        <w:rPr>
          <w:rFonts w:asciiTheme="majorBidi" w:hAnsiTheme="majorBidi" w:cstheme="majorBidi"/>
          <w:szCs w:val="24"/>
        </w:rPr>
        <w:t>vastavalt</w:t>
      </w:r>
      <w:r w:rsidRPr="000536A7">
        <w:rPr>
          <w:rFonts w:asciiTheme="majorBidi" w:hAnsiTheme="majorBidi" w:cstheme="majorBidi"/>
          <w:szCs w:val="24"/>
        </w:rPr>
        <w:t xml:space="preserve"> Finantsinspektsiooni seaduse § 54 lõike</w:t>
      </w:r>
      <w:r>
        <w:rPr>
          <w:rFonts w:asciiTheme="majorBidi" w:hAnsiTheme="majorBidi" w:cstheme="majorBidi"/>
          <w:szCs w:val="24"/>
        </w:rPr>
        <w:t>le</w:t>
      </w:r>
      <w:r w:rsidRPr="000536A7">
        <w:rPr>
          <w:rFonts w:asciiTheme="majorBidi" w:hAnsiTheme="majorBidi" w:cstheme="majorBidi"/>
          <w:szCs w:val="24"/>
        </w:rPr>
        <w:t xml:space="preserve"> 5.</w:t>
      </w:r>
    </w:p>
    <w:p w14:paraId="06A01939" w14:textId="77777777" w:rsidR="00176217" w:rsidRDefault="00176217" w:rsidP="00DF3708">
      <w:pPr>
        <w:spacing w:after="0" w:line="240" w:lineRule="auto"/>
        <w:jc w:val="both"/>
        <w:rPr>
          <w:rFonts w:asciiTheme="majorBidi" w:hAnsiTheme="majorBidi" w:cstheme="majorBidi"/>
          <w:szCs w:val="24"/>
        </w:rPr>
      </w:pPr>
    </w:p>
    <w:p w14:paraId="02C73B29" w14:textId="4E110C4E" w:rsidR="00176217" w:rsidRDefault="00176217" w:rsidP="00176217">
      <w:pPr>
        <w:spacing w:after="0" w:line="240" w:lineRule="auto"/>
        <w:jc w:val="both"/>
        <w:rPr>
          <w:rFonts w:asciiTheme="majorBidi" w:hAnsiTheme="majorBidi" w:cstheme="majorBidi"/>
          <w:szCs w:val="24"/>
        </w:rPr>
      </w:pPr>
      <w:r w:rsidRPr="00176217">
        <w:rPr>
          <w:rFonts w:asciiTheme="majorBidi" w:hAnsiTheme="majorBidi" w:cstheme="majorBidi"/>
          <w:b/>
          <w:bCs/>
          <w:szCs w:val="24"/>
        </w:rPr>
        <w:t>Lõikega 6</w:t>
      </w:r>
      <w:r>
        <w:rPr>
          <w:rFonts w:asciiTheme="majorBidi" w:hAnsiTheme="majorBidi" w:cstheme="majorBidi"/>
          <w:szCs w:val="24"/>
        </w:rPr>
        <w:t xml:space="preserve"> kehtestatakse järelevalvemenetluses töödeldud isikuandmete säilitamise tähtaeg. Finantsinspektsioon säilitab j</w:t>
      </w:r>
      <w:r w:rsidRPr="00894B43">
        <w:rPr>
          <w:rFonts w:asciiTheme="majorBidi" w:hAnsiTheme="majorBidi" w:cstheme="majorBidi"/>
          <w:szCs w:val="24"/>
        </w:rPr>
        <w:t xml:space="preserve">ärelevalvemenetluses töödeldud isikuandmeid </w:t>
      </w:r>
      <w:r>
        <w:rPr>
          <w:rFonts w:asciiTheme="majorBidi" w:hAnsiTheme="majorBidi" w:cstheme="majorBidi"/>
          <w:szCs w:val="24"/>
        </w:rPr>
        <w:t xml:space="preserve">kaks aastat järelevalvemenetluse lõppemisest arvates. </w:t>
      </w:r>
    </w:p>
    <w:p w14:paraId="34F96E59" w14:textId="77777777" w:rsidR="008C353E" w:rsidRDefault="008C353E" w:rsidP="00DF3708">
      <w:pPr>
        <w:spacing w:after="0" w:line="240" w:lineRule="auto"/>
        <w:jc w:val="both"/>
        <w:rPr>
          <w:rFonts w:asciiTheme="majorBidi" w:hAnsiTheme="majorBidi" w:cstheme="majorBidi"/>
          <w:szCs w:val="24"/>
        </w:rPr>
      </w:pPr>
    </w:p>
    <w:p w14:paraId="2E1ACB7D" w14:textId="31038A7E" w:rsidR="008C353E" w:rsidRDefault="008C353E" w:rsidP="00DF3708">
      <w:pPr>
        <w:spacing w:after="0" w:line="240" w:lineRule="auto"/>
        <w:jc w:val="both"/>
        <w:rPr>
          <w:rFonts w:asciiTheme="majorBidi" w:hAnsiTheme="majorBidi" w:cstheme="majorBidi"/>
          <w:szCs w:val="24"/>
        </w:rPr>
      </w:pPr>
      <w:r w:rsidRPr="009533BB">
        <w:rPr>
          <w:rFonts w:cs="Times New Roman"/>
          <w:b/>
          <w:bCs/>
          <w:szCs w:val="24"/>
        </w:rPr>
        <w:t xml:space="preserve">Paragrahv </w:t>
      </w:r>
      <w:r>
        <w:rPr>
          <w:rFonts w:cs="Times New Roman"/>
          <w:b/>
          <w:bCs/>
          <w:szCs w:val="24"/>
        </w:rPr>
        <w:t>4</w:t>
      </w:r>
      <w:r w:rsidR="00FA7BA9">
        <w:rPr>
          <w:rFonts w:cs="Times New Roman"/>
          <w:b/>
          <w:bCs/>
          <w:szCs w:val="24"/>
        </w:rPr>
        <w:t>4</w:t>
      </w:r>
      <w:r w:rsidRPr="009533BB">
        <w:rPr>
          <w:rFonts w:cs="Times New Roman"/>
          <w:b/>
          <w:bCs/>
          <w:szCs w:val="24"/>
        </w:rPr>
        <w:t xml:space="preserve"> –</w:t>
      </w:r>
      <w:r>
        <w:rPr>
          <w:rFonts w:cs="Times New Roman"/>
          <w:b/>
          <w:bCs/>
          <w:szCs w:val="24"/>
        </w:rPr>
        <w:t xml:space="preserve"> </w:t>
      </w:r>
      <w:r w:rsidRPr="00E1732A">
        <w:rPr>
          <w:rFonts w:asciiTheme="majorBidi" w:hAnsiTheme="majorBidi" w:cstheme="majorBidi"/>
          <w:b/>
          <w:bCs/>
          <w:szCs w:val="24"/>
        </w:rPr>
        <w:t>Menetlusosalise õigused ja kohustused järelevalvemenetluses</w:t>
      </w:r>
    </w:p>
    <w:p w14:paraId="44791661" w14:textId="5DB781B8" w:rsidR="008C353E" w:rsidRDefault="008C353E" w:rsidP="00DF3708">
      <w:pPr>
        <w:spacing w:after="0" w:line="240" w:lineRule="auto"/>
        <w:jc w:val="both"/>
        <w:rPr>
          <w:rFonts w:asciiTheme="majorBidi" w:hAnsiTheme="majorBidi" w:cstheme="majorBidi"/>
          <w:szCs w:val="24"/>
        </w:rPr>
      </w:pPr>
      <w:r>
        <w:rPr>
          <w:rFonts w:asciiTheme="majorBidi" w:hAnsiTheme="majorBidi" w:cstheme="majorBidi"/>
          <w:szCs w:val="24"/>
        </w:rPr>
        <w:t>Normiga reguleeritakse</w:t>
      </w:r>
      <w:r w:rsidRPr="000536A7">
        <w:rPr>
          <w:rFonts w:asciiTheme="majorBidi" w:hAnsiTheme="majorBidi" w:cstheme="majorBidi"/>
          <w:szCs w:val="24"/>
        </w:rPr>
        <w:t xml:space="preserve"> menetlusosalise õiguse</w:t>
      </w:r>
      <w:r>
        <w:rPr>
          <w:rFonts w:asciiTheme="majorBidi" w:hAnsiTheme="majorBidi" w:cstheme="majorBidi"/>
          <w:szCs w:val="24"/>
        </w:rPr>
        <w:t>id</w:t>
      </w:r>
      <w:r w:rsidRPr="000536A7">
        <w:rPr>
          <w:rFonts w:asciiTheme="majorBidi" w:hAnsiTheme="majorBidi" w:cstheme="majorBidi"/>
          <w:szCs w:val="24"/>
        </w:rPr>
        <w:t xml:space="preserve"> ja kohustus</w:t>
      </w:r>
      <w:r>
        <w:rPr>
          <w:rFonts w:asciiTheme="majorBidi" w:hAnsiTheme="majorBidi" w:cstheme="majorBidi"/>
          <w:szCs w:val="24"/>
        </w:rPr>
        <w:t>i</w:t>
      </w:r>
      <w:r w:rsidRPr="000536A7">
        <w:rPr>
          <w:rFonts w:asciiTheme="majorBidi" w:hAnsiTheme="majorBidi" w:cstheme="majorBidi"/>
          <w:szCs w:val="24"/>
        </w:rPr>
        <w:t xml:space="preserve"> järelevalvemenetluses. Finantsinspektsioon spetsiifilise, valdavalt inspektsioonilist järelevalvet teostava </w:t>
      </w:r>
      <w:r>
        <w:rPr>
          <w:rFonts w:asciiTheme="majorBidi" w:hAnsiTheme="majorBidi" w:cstheme="majorBidi"/>
          <w:szCs w:val="24"/>
        </w:rPr>
        <w:t>eri</w:t>
      </w:r>
      <w:r w:rsidRPr="000536A7">
        <w:rPr>
          <w:rFonts w:asciiTheme="majorBidi" w:hAnsiTheme="majorBidi" w:cstheme="majorBidi"/>
          <w:szCs w:val="24"/>
        </w:rPr>
        <w:t>korrakaitseorganina</w:t>
      </w:r>
      <w:r>
        <w:rPr>
          <w:rFonts w:asciiTheme="majorBidi" w:hAnsiTheme="majorBidi" w:cstheme="majorBidi"/>
          <w:szCs w:val="24"/>
        </w:rPr>
        <w:t xml:space="preserve"> </w:t>
      </w:r>
      <w:r w:rsidRPr="000536A7">
        <w:rPr>
          <w:rFonts w:asciiTheme="majorBidi" w:hAnsiTheme="majorBidi" w:cstheme="majorBidi"/>
          <w:szCs w:val="24"/>
        </w:rPr>
        <w:t>peab oma tegevuses lähtuma finantsjärelevalves rahvusvaheliselt tunnustatud tavadest, tegutsedes avatult ja läbipaistvalt ning järgima isikute põhiõigusi. Kuna järelevalve</w:t>
      </w:r>
      <w:r w:rsidR="00B871D6">
        <w:rPr>
          <w:rFonts w:asciiTheme="majorBidi" w:hAnsiTheme="majorBidi" w:cstheme="majorBidi"/>
          <w:szCs w:val="24"/>
        </w:rPr>
        <w:t xml:space="preserve"> käigus</w:t>
      </w:r>
      <w:r w:rsidRPr="000536A7">
        <w:rPr>
          <w:rFonts w:asciiTheme="majorBidi" w:hAnsiTheme="majorBidi" w:cstheme="majorBidi"/>
          <w:szCs w:val="24"/>
        </w:rPr>
        <w:t xml:space="preserve"> rakenda</w:t>
      </w:r>
      <w:r w:rsidR="00B871D6">
        <w:rPr>
          <w:rFonts w:asciiTheme="majorBidi" w:hAnsiTheme="majorBidi" w:cstheme="majorBidi"/>
          <w:szCs w:val="24"/>
        </w:rPr>
        <w:t>takse</w:t>
      </w:r>
      <w:r w:rsidRPr="000536A7">
        <w:rPr>
          <w:rFonts w:asciiTheme="majorBidi" w:hAnsiTheme="majorBidi" w:cstheme="majorBidi"/>
          <w:szCs w:val="24"/>
        </w:rPr>
        <w:t xml:space="preserve"> meetmeid sageli riivehalduse vormis, siis tuleb lähtuda proportsionaalsuse põhimõttest. Isikute subjektiivsete õiguste piiramine järelevalve menetluses võib toimub ainult seaduse või </w:t>
      </w:r>
      <w:r w:rsidR="00B871D6">
        <w:rPr>
          <w:rFonts w:asciiTheme="majorBidi" w:hAnsiTheme="majorBidi" w:cstheme="majorBidi"/>
          <w:szCs w:val="24"/>
        </w:rPr>
        <w:t>Euroopa Liidu</w:t>
      </w:r>
      <w:r w:rsidRPr="000536A7">
        <w:rPr>
          <w:rFonts w:asciiTheme="majorBidi" w:hAnsiTheme="majorBidi" w:cstheme="majorBidi"/>
          <w:szCs w:val="24"/>
        </w:rPr>
        <w:t xml:space="preserve"> otsekohalduva õigusakt</w:t>
      </w:r>
      <w:r w:rsidR="00B871D6">
        <w:rPr>
          <w:rFonts w:asciiTheme="majorBidi" w:hAnsiTheme="majorBidi" w:cstheme="majorBidi"/>
          <w:szCs w:val="24"/>
        </w:rPr>
        <w:t>i</w:t>
      </w:r>
      <w:r w:rsidRPr="000536A7">
        <w:rPr>
          <w:rFonts w:asciiTheme="majorBidi" w:hAnsiTheme="majorBidi" w:cstheme="majorBidi"/>
          <w:szCs w:val="24"/>
        </w:rPr>
        <w:t xml:space="preserve"> alusel. Isikut tuleb järelevalvemenetluses kohelda tema au teotamata ja </w:t>
      </w:r>
      <w:proofErr w:type="spellStart"/>
      <w:r w:rsidRPr="000536A7">
        <w:rPr>
          <w:rFonts w:asciiTheme="majorBidi" w:hAnsiTheme="majorBidi" w:cstheme="majorBidi"/>
          <w:szCs w:val="24"/>
        </w:rPr>
        <w:t>inimväärikust</w:t>
      </w:r>
      <w:proofErr w:type="spellEnd"/>
      <w:r w:rsidRPr="000536A7">
        <w:rPr>
          <w:rFonts w:asciiTheme="majorBidi" w:hAnsiTheme="majorBidi" w:cstheme="majorBidi"/>
          <w:szCs w:val="24"/>
        </w:rPr>
        <w:t xml:space="preserve"> alandamata. Finantsinspektsioon annab järelevalve tegevuses haldusakte kooskõlas haldusmenetluse seadusega</w:t>
      </w:r>
      <w:r w:rsidR="00B871D6">
        <w:rPr>
          <w:rFonts w:asciiTheme="majorBidi" w:hAnsiTheme="majorBidi" w:cstheme="majorBidi"/>
          <w:szCs w:val="24"/>
        </w:rPr>
        <w:t xml:space="preserve"> </w:t>
      </w:r>
      <w:r w:rsidR="00B871D6" w:rsidRPr="000536A7">
        <w:rPr>
          <w:rFonts w:asciiTheme="majorBidi" w:hAnsiTheme="majorBidi" w:cstheme="majorBidi"/>
          <w:szCs w:val="24"/>
        </w:rPr>
        <w:t>(HMS)</w:t>
      </w:r>
      <w:r w:rsidRPr="000536A7">
        <w:rPr>
          <w:rFonts w:asciiTheme="majorBidi" w:hAnsiTheme="majorBidi" w:cstheme="majorBidi"/>
          <w:szCs w:val="24"/>
        </w:rPr>
        <w:t xml:space="preserve">, arvestades </w:t>
      </w:r>
      <w:r w:rsidR="00B871D6">
        <w:rPr>
          <w:rFonts w:asciiTheme="majorBidi" w:hAnsiTheme="majorBidi" w:cstheme="majorBidi"/>
          <w:szCs w:val="24"/>
        </w:rPr>
        <w:t>eelnõust</w:t>
      </w:r>
      <w:r w:rsidRPr="000536A7">
        <w:rPr>
          <w:rFonts w:asciiTheme="majorBidi" w:hAnsiTheme="majorBidi" w:cstheme="majorBidi"/>
          <w:szCs w:val="24"/>
        </w:rPr>
        <w:t xml:space="preserve"> ja Finantsinspektsiooni seadusest tulenevaid erisusi. </w:t>
      </w:r>
    </w:p>
    <w:p w14:paraId="3ED71798" w14:textId="77777777" w:rsidR="008C353E" w:rsidRPr="000536A7" w:rsidRDefault="008C353E" w:rsidP="00DF3708">
      <w:pPr>
        <w:spacing w:after="0" w:line="240" w:lineRule="auto"/>
        <w:jc w:val="both"/>
        <w:rPr>
          <w:rFonts w:asciiTheme="majorBidi" w:hAnsiTheme="majorBidi" w:cstheme="majorBidi"/>
          <w:szCs w:val="24"/>
        </w:rPr>
      </w:pPr>
    </w:p>
    <w:p w14:paraId="745C5144" w14:textId="7423650B" w:rsidR="008C353E" w:rsidRPr="000536A7" w:rsidRDefault="00B871D6" w:rsidP="00DF3708">
      <w:pPr>
        <w:spacing w:after="0" w:line="240" w:lineRule="auto"/>
        <w:jc w:val="both"/>
        <w:rPr>
          <w:rFonts w:asciiTheme="majorBidi" w:hAnsiTheme="majorBidi" w:cstheme="majorBidi"/>
          <w:szCs w:val="24"/>
        </w:rPr>
      </w:pPr>
      <w:r w:rsidRPr="00B871D6">
        <w:rPr>
          <w:rFonts w:asciiTheme="majorBidi" w:hAnsiTheme="majorBidi" w:cstheme="majorBidi"/>
          <w:b/>
          <w:bCs/>
          <w:szCs w:val="24"/>
        </w:rPr>
        <w:t>Lõike 1</w:t>
      </w:r>
      <w:r w:rsidR="008C353E" w:rsidRPr="000536A7">
        <w:rPr>
          <w:rFonts w:asciiTheme="majorBidi" w:hAnsiTheme="majorBidi" w:cstheme="majorBidi"/>
          <w:szCs w:val="24"/>
        </w:rPr>
        <w:t xml:space="preserve"> kohaselt on Finantsinspektsiooni ülesandeks vajadusel selgitada menetlusosalisele tema õigusi ja kohustusi järelevalvemenetluses, järgides seejuures </w:t>
      </w:r>
      <w:r>
        <w:rPr>
          <w:rFonts w:asciiTheme="majorBidi" w:hAnsiTheme="majorBidi" w:cstheme="majorBidi"/>
          <w:szCs w:val="24"/>
        </w:rPr>
        <w:t>HMS</w:t>
      </w:r>
      <w:r w:rsidR="008C353E" w:rsidRPr="000536A7">
        <w:rPr>
          <w:rFonts w:asciiTheme="majorBidi" w:hAnsiTheme="majorBidi" w:cstheme="majorBidi"/>
          <w:szCs w:val="24"/>
        </w:rPr>
        <w:t xml:space="preserve"> §-s 36 sätestatut. Menetlusosalisel on õigus tutvuda andmetega, mi</w:t>
      </w:r>
      <w:r>
        <w:rPr>
          <w:rFonts w:asciiTheme="majorBidi" w:hAnsiTheme="majorBidi" w:cstheme="majorBidi"/>
          <w:szCs w:val="24"/>
        </w:rPr>
        <w:t>da</w:t>
      </w:r>
      <w:r w:rsidR="008C353E" w:rsidRPr="000536A7">
        <w:rPr>
          <w:rFonts w:asciiTheme="majorBidi" w:hAnsiTheme="majorBidi" w:cstheme="majorBidi"/>
          <w:szCs w:val="24"/>
        </w:rPr>
        <w:t xml:space="preserve"> Finantsinspektsioon on tema kohta kogunud ning teha nendest koopiaid ja väljavõtteid, kuid kooskõlas HMS § 37 lõikega 2 sätestab </w:t>
      </w:r>
      <w:r w:rsidR="008C353E" w:rsidRPr="00B871D6">
        <w:rPr>
          <w:rFonts w:asciiTheme="majorBidi" w:hAnsiTheme="majorBidi" w:cstheme="majorBidi"/>
          <w:b/>
          <w:bCs/>
          <w:szCs w:val="24"/>
        </w:rPr>
        <w:t>lõige 2</w:t>
      </w:r>
      <w:r w:rsidR="008C353E" w:rsidRPr="000536A7">
        <w:rPr>
          <w:rFonts w:asciiTheme="majorBidi" w:hAnsiTheme="majorBidi" w:cstheme="majorBidi"/>
          <w:szCs w:val="24"/>
        </w:rPr>
        <w:t xml:space="preserve"> erinormi, et Finantsinspektsioonil on õigus ka andmete esitamisest keelduda</w:t>
      </w:r>
      <w:r w:rsidR="0081299B">
        <w:rPr>
          <w:rFonts w:asciiTheme="majorBidi" w:hAnsiTheme="majorBidi" w:cstheme="majorBidi"/>
          <w:szCs w:val="24"/>
        </w:rPr>
        <w:t>,</w:t>
      </w:r>
      <w:r w:rsidR="0081299B" w:rsidRPr="0081299B">
        <w:rPr>
          <w:rFonts w:asciiTheme="majorBidi" w:hAnsiTheme="majorBidi" w:cstheme="majorBidi"/>
          <w:szCs w:val="24"/>
        </w:rPr>
        <w:t xml:space="preserve"> </w:t>
      </w:r>
      <w:r w:rsidR="0081299B" w:rsidRPr="004A7D05">
        <w:rPr>
          <w:rFonts w:asciiTheme="majorBidi" w:hAnsiTheme="majorBidi" w:cstheme="majorBidi"/>
          <w:szCs w:val="24"/>
        </w:rPr>
        <w:t>esitada</w:t>
      </w:r>
      <w:r w:rsidR="0081299B">
        <w:rPr>
          <w:rFonts w:asciiTheme="majorBidi" w:hAnsiTheme="majorBidi" w:cstheme="majorBidi"/>
          <w:szCs w:val="24"/>
        </w:rPr>
        <w:t xml:space="preserve"> need</w:t>
      </w:r>
      <w:r w:rsidR="0081299B" w:rsidRPr="004A7D05">
        <w:rPr>
          <w:rFonts w:asciiTheme="majorBidi" w:hAnsiTheme="majorBidi" w:cstheme="majorBidi"/>
          <w:szCs w:val="24"/>
        </w:rPr>
        <w:t xml:space="preserve"> hiljem</w:t>
      </w:r>
      <w:r w:rsidR="0081299B">
        <w:rPr>
          <w:rFonts w:asciiTheme="majorBidi" w:hAnsiTheme="majorBidi" w:cstheme="majorBidi"/>
          <w:szCs w:val="24"/>
        </w:rPr>
        <w:t xml:space="preserve"> või</w:t>
      </w:r>
      <w:r w:rsidR="0081299B" w:rsidRPr="004A7D05">
        <w:rPr>
          <w:rFonts w:asciiTheme="majorBidi" w:hAnsiTheme="majorBidi" w:cstheme="majorBidi"/>
          <w:szCs w:val="24"/>
        </w:rPr>
        <w:t xml:space="preserve"> piirata </w:t>
      </w:r>
      <w:r w:rsidR="0081299B">
        <w:rPr>
          <w:rFonts w:asciiTheme="majorBidi" w:hAnsiTheme="majorBidi" w:cstheme="majorBidi"/>
          <w:szCs w:val="24"/>
        </w:rPr>
        <w:t>nende</w:t>
      </w:r>
      <w:r w:rsidR="0081299B" w:rsidRPr="004A7D05">
        <w:rPr>
          <w:rFonts w:asciiTheme="majorBidi" w:hAnsiTheme="majorBidi" w:cstheme="majorBidi"/>
          <w:szCs w:val="24"/>
        </w:rPr>
        <w:t xml:space="preserve"> esitamist</w:t>
      </w:r>
      <w:r w:rsidR="008C353E" w:rsidRPr="000536A7">
        <w:rPr>
          <w:rFonts w:asciiTheme="majorBidi" w:hAnsiTheme="majorBidi" w:cstheme="majorBidi"/>
          <w:szCs w:val="24"/>
        </w:rPr>
        <w:t xml:space="preserve">. </w:t>
      </w:r>
      <w:r w:rsidR="0081299B">
        <w:rPr>
          <w:rFonts w:asciiTheme="majorBidi" w:hAnsiTheme="majorBidi" w:cstheme="majorBidi"/>
          <w:szCs w:val="24"/>
        </w:rPr>
        <w:t xml:space="preserve">See </w:t>
      </w:r>
      <w:r w:rsidR="008C353E" w:rsidRPr="000536A7">
        <w:rPr>
          <w:rFonts w:asciiTheme="majorBidi" w:hAnsiTheme="majorBidi" w:cstheme="majorBidi"/>
          <w:szCs w:val="24"/>
        </w:rPr>
        <w:t>õigus</w:t>
      </w:r>
      <w:r w:rsidR="0081299B">
        <w:rPr>
          <w:rFonts w:asciiTheme="majorBidi" w:hAnsiTheme="majorBidi" w:cstheme="majorBidi"/>
          <w:szCs w:val="24"/>
        </w:rPr>
        <w:t xml:space="preserve"> on</w:t>
      </w:r>
      <w:r w:rsidR="008C353E" w:rsidRPr="000536A7">
        <w:rPr>
          <w:rFonts w:asciiTheme="majorBidi" w:hAnsiTheme="majorBidi" w:cstheme="majorBidi"/>
          <w:szCs w:val="24"/>
        </w:rPr>
        <w:t xml:space="preserve"> juhul, kui </w:t>
      </w:r>
      <w:r w:rsidR="0081299B">
        <w:rPr>
          <w:rFonts w:asciiTheme="majorBidi" w:hAnsiTheme="majorBidi" w:cstheme="majorBidi"/>
          <w:szCs w:val="24"/>
        </w:rPr>
        <w:t>esitamine</w:t>
      </w:r>
      <w:r w:rsidR="008C353E" w:rsidRPr="000536A7">
        <w:rPr>
          <w:rFonts w:asciiTheme="majorBidi" w:hAnsiTheme="majorBidi" w:cstheme="majorBidi"/>
          <w:szCs w:val="24"/>
        </w:rPr>
        <w:t xml:space="preserve"> kahjustab või võib kahjustada kolmanda isiku õigustatud huve või andmetega tutvumine takistab järelevalve eesmärkide saavutamist või ohustab tõe väljaselgitamist kriminaalmenetluses. </w:t>
      </w:r>
    </w:p>
    <w:p w14:paraId="07856349" w14:textId="77777777" w:rsidR="00B871D6" w:rsidRDefault="00B871D6" w:rsidP="00DF3708">
      <w:pPr>
        <w:spacing w:after="0" w:line="240" w:lineRule="auto"/>
        <w:jc w:val="both"/>
        <w:rPr>
          <w:rFonts w:asciiTheme="majorBidi" w:hAnsiTheme="majorBidi" w:cstheme="majorBidi"/>
          <w:szCs w:val="24"/>
        </w:rPr>
      </w:pPr>
    </w:p>
    <w:p w14:paraId="14A6893A" w14:textId="07803CB8" w:rsidR="008C353E" w:rsidRPr="000536A7" w:rsidRDefault="008C353E"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Kui menetlusse on kaasatud tunnistajaid kooskõlas HMS-</w:t>
      </w:r>
      <w:r w:rsidR="00B871D6">
        <w:rPr>
          <w:rFonts w:asciiTheme="majorBidi" w:hAnsiTheme="majorBidi" w:cstheme="majorBidi"/>
          <w:szCs w:val="24"/>
        </w:rPr>
        <w:t>i</w:t>
      </w:r>
      <w:r w:rsidRPr="000536A7">
        <w:rPr>
          <w:rFonts w:asciiTheme="majorBidi" w:hAnsiTheme="majorBidi" w:cstheme="majorBidi"/>
          <w:szCs w:val="24"/>
        </w:rPr>
        <w:t xml:space="preserve">ga, on menetlusosalisel õigus esitada tunnistajale küsimusi kirjalikult Finantsinspektsiooni kaudu. Finantsinspektsioonil on õigus põhjendatult keelduda küsimuste tunnistajale edastamisest küsimuste </w:t>
      </w:r>
      <w:proofErr w:type="spellStart"/>
      <w:r w:rsidRPr="000536A7">
        <w:rPr>
          <w:rFonts w:asciiTheme="majorBidi" w:hAnsiTheme="majorBidi" w:cstheme="majorBidi"/>
          <w:szCs w:val="24"/>
        </w:rPr>
        <w:t>asjassepuutumatuse</w:t>
      </w:r>
      <w:proofErr w:type="spellEnd"/>
      <w:r w:rsidRPr="000536A7">
        <w:rPr>
          <w:rFonts w:asciiTheme="majorBidi" w:hAnsiTheme="majorBidi" w:cstheme="majorBidi"/>
          <w:szCs w:val="24"/>
        </w:rPr>
        <w:t xml:space="preserve"> korral või tunnistaja õiguste või huvide rikkumise vältimiseks</w:t>
      </w:r>
      <w:r w:rsidR="00B871D6">
        <w:rPr>
          <w:rFonts w:asciiTheme="majorBidi" w:hAnsiTheme="majorBidi" w:cstheme="majorBidi"/>
          <w:szCs w:val="24"/>
        </w:rPr>
        <w:t xml:space="preserve"> (</w:t>
      </w:r>
      <w:r w:rsidR="00B871D6" w:rsidRPr="004F63E5">
        <w:rPr>
          <w:rFonts w:asciiTheme="majorBidi" w:hAnsiTheme="majorBidi" w:cstheme="majorBidi"/>
          <w:b/>
          <w:bCs/>
          <w:szCs w:val="24"/>
        </w:rPr>
        <w:t>lõige 3</w:t>
      </w:r>
      <w:r w:rsidR="004F63E5">
        <w:rPr>
          <w:rFonts w:asciiTheme="majorBidi" w:hAnsiTheme="majorBidi" w:cstheme="majorBidi"/>
          <w:szCs w:val="24"/>
        </w:rPr>
        <w:t>)</w:t>
      </w:r>
      <w:r w:rsidRPr="000536A7">
        <w:rPr>
          <w:rFonts w:asciiTheme="majorBidi" w:hAnsiTheme="majorBidi" w:cstheme="majorBidi"/>
          <w:szCs w:val="24"/>
        </w:rPr>
        <w:t>.</w:t>
      </w:r>
    </w:p>
    <w:p w14:paraId="4F12A11F" w14:textId="77777777" w:rsidR="00F93B60" w:rsidRDefault="00F93B60" w:rsidP="00DF3708">
      <w:pPr>
        <w:spacing w:after="0" w:line="240" w:lineRule="auto"/>
        <w:jc w:val="both"/>
        <w:rPr>
          <w:rFonts w:asciiTheme="majorBidi" w:hAnsiTheme="majorBidi" w:cstheme="majorBidi"/>
        </w:rPr>
      </w:pPr>
    </w:p>
    <w:p w14:paraId="42875881" w14:textId="393F0B68" w:rsidR="004F63E5" w:rsidRPr="00E1732A" w:rsidRDefault="004F63E5" w:rsidP="00DF3708">
      <w:pPr>
        <w:spacing w:after="0" w:line="240" w:lineRule="auto"/>
        <w:jc w:val="both"/>
        <w:rPr>
          <w:rFonts w:asciiTheme="majorBidi" w:hAnsiTheme="majorBidi" w:cstheme="majorBidi"/>
          <w:b/>
          <w:bCs/>
          <w:szCs w:val="24"/>
        </w:rPr>
      </w:pPr>
      <w:r w:rsidRPr="009533BB">
        <w:rPr>
          <w:rFonts w:cs="Times New Roman"/>
          <w:b/>
          <w:bCs/>
          <w:szCs w:val="24"/>
        </w:rPr>
        <w:t xml:space="preserve">Paragrahv </w:t>
      </w:r>
      <w:r>
        <w:rPr>
          <w:rFonts w:cs="Times New Roman"/>
          <w:b/>
          <w:bCs/>
          <w:szCs w:val="24"/>
        </w:rPr>
        <w:t>4</w:t>
      </w:r>
      <w:r w:rsidR="00FA7BA9">
        <w:rPr>
          <w:rFonts w:cs="Times New Roman"/>
          <w:b/>
          <w:bCs/>
          <w:szCs w:val="24"/>
        </w:rPr>
        <w:t>5</w:t>
      </w:r>
      <w:r w:rsidRPr="009533BB">
        <w:rPr>
          <w:rFonts w:cs="Times New Roman"/>
          <w:b/>
          <w:bCs/>
          <w:szCs w:val="24"/>
        </w:rPr>
        <w:t xml:space="preserve"> –</w:t>
      </w:r>
      <w:r w:rsidRPr="004F63E5">
        <w:rPr>
          <w:rFonts w:asciiTheme="majorBidi" w:hAnsiTheme="majorBidi" w:cstheme="majorBidi"/>
          <w:b/>
          <w:bCs/>
          <w:szCs w:val="24"/>
        </w:rPr>
        <w:t xml:space="preserve"> </w:t>
      </w:r>
      <w:r w:rsidRPr="00E1732A">
        <w:rPr>
          <w:rFonts w:asciiTheme="majorBidi" w:hAnsiTheme="majorBidi" w:cstheme="majorBidi"/>
          <w:b/>
          <w:bCs/>
          <w:szCs w:val="24"/>
        </w:rPr>
        <w:t>Finantsinspektsiooni õigused teabe saamisel</w:t>
      </w:r>
    </w:p>
    <w:p w14:paraId="482E875E" w14:textId="509A5B83" w:rsidR="00050632" w:rsidRPr="00E1732A" w:rsidRDefault="004F63E5" w:rsidP="00DF3708">
      <w:pPr>
        <w:spacing w:after="0" w:line="240" w:lineRule="auto"/>
        <w:jc w:val="both"/>
        <w:rPr>
          <w:rFonts w:asciiTheme="majorBidi" w:hAnsiTheme="majorBidi" w:cstheme="majorBidi"/>
          <w:szCs w:val="24"/>
        </w:rPr>
      </w:pPr>
      <w:r w:rsidRPr="00050632">
        <w:rPr>
          <w:rFonts w:asciiTheme="majorBidi" w:hAnsiTheme="majorBidi" w:cstheme="majorBidi"/>
          <w:b/>
          <w:bCs/>
          <w:szCs w:val="24"/>
        </w:rPr>
        <w:t>Lõike 1</w:t>
      </w:r>
      <w:r>
        <w:rPr>
          <w:rFonts w:asciiTheme="majorBidi" w:hAnsiTheme="majorBidi" w:cstheme="majorBidi"/>
          <w:szCs w:val="24"/>
        </w:rPr>
        <w:t xml:space="preserve"> alusel on </w:t>
      </w:r>
      <w:r w:rsidRPr="000536A7">
        <w:rPr>
          <w:rFonts w:asciiTheme="majorBidi" w:hAnsiTheme="majorBidi" w:cstheme="majorBidi"/>
          <w:szCs w:val="24"/>
        </w:rPr>
        <w:t>Finantsinspektsioonil järelevalve teostamiseks õigus nõuda aruandeid, tasuta teavet, dokumente ning suulisi või kirjalikke selgitusi järelevalve teostamisel tähtsust omavate asjaolude kohta</w:t>
      </w:r>
      <w:r w:rsidR="00050632" w:rsidRPr="00050632">
        <w:rPr>
          <w:rFonts w:asciiTheme="majorBidi" w:hAnsiTheme="majorBidi" w:cstheme="majorBidi"/>
          <w:szCs w:val="24"/>
        </w:rPr>
        <w:t xml:space="preserve"> </w:t>
      </w:r>
      <w:r w:rsidR="00050632">
        <w:rPr>
          <w:rFonts w:asciiTheme="majorBidi" w:hAnsiTheme="majorBidi" w:cstheme="majorBidi"/>
          <w:szCs w:val="24"/>
        </w:rPr>
        <w:t>registripidaja juhilt või töötajalt,</w:t>
      </w:r>
      <w:r w:rsidR="00050632" w:rsidRPr="00050632">
        <w:rPr>
          <w:rFonts w:asciiTheme="majorBidi" w:hAnsiTheme="majorBidi" w:cstheme="majorBidi"/>
          <w:szCs w:val="24"/>
        </w:rPr>
        <w:t xml:space="preserve"> </w:t>
      </w:r>
      <w:r w:rsidR="00050632">
        <w:rPr>
          <w:rFonts w:asciiTheme="majorBidi" w:hAnsiTheme="majorBidi" w:cstheme="majorBidi"/>
          <w:szCs w:val="24"/>
        </w:rPr>
        <w:t>registripidajaga</w:t>
      </w:r>
      <w:r w:rsidR="00050632" w:rsidRPr="00E1732A">
        <w:rPr>
          <w:rFonts w:asciiTheme="majorBidi" w:hAnsiTheme="majorBidi" w:cstheme="majorBidi"/>
          <w:szCs w:val="24"/>
        </w:rPr>
        <w:t xml:space="preserve"> samasse </w:t>
      </w:r>
      <w:r w:rsidR="00050632">
        <w:rPr>
          <w:rFonts w:asciiTheme="majorBidi" w:hAnsiTheme="majorBidi" w:cstheme="majorBidi"/>
          <w:szCs w:val="24"/>
        </w:rPr>
        <w:t>kontserni</w:t>
      </w:r>
      <w:r w:rsidR="00050632" w:rsidRPr="00E1732A">
        <w:rPr>
          <w:rFonts w:asciiTheme="majorBidi" w:hAnsiTheme="majorBidi" w:cstheme="majorBidi"/>
          <w:szCs w:val="24"/>
        </w:rPr>
        <w:t xml:space="preserve"> kuuluva äriühingu juh</w:t>
      </w:r>
      <w:r w:rsidR="00050632">
        <w:rPr>
          <w:rFonts w:asciiTheme="majorBidi" w:hAnsiTheme="majorBidi" w:cstheme="majorBidi"/>
          <w:szCs w:val="24"/>
        </w:rPr>
        <w:t>ilt</w:t>
      </w:r>
      <w:r w:rsidR="00050632" w:rsidRPr="00E1732A">
        <w:rPr>
          <w:rFonts w:asciiTheme="majorBidi" w:hAnsiTheme="majorBidi" w:cstheme="majorBidi"/>
          <w:szCs w:val="24"/>
        </w:rPr>
        <w:t xml:space="preserve"> või töötaja</w:t>
      </w:r>
      <w:r w:rsidR="00050632">
        <w:rPr>
          <w:rFonts w:asciiTheme="majorBidi" w:hAnsiTheme="majorBidi" w:cstheme="majorBidi"/>
          <w:szCs w:val="24"/>
        </w:rPr>
        <w:t xml:space="preserve">lt, registripidaja </w:t>
      </w:r>
      <w:r w:rsidR="00050632" w:rsidRPr="00E1732A">
        <w:rPr>
          <w:rFonts w:asciiTheme="majorBidi" w:hAnsiTheme="majorBidi" w:cstheme="majorBidi"/>
          <w:szCs w:val="24"/>
        </w:rPr>
        <w:t>aktsionär</w:t>
      </w:r>
      <w:r w:rsidR="00050632">
        <w:rPr>
          <w:rFonts w:asciiTheme="majorBidi" w:hAnsiTheme="majorBidi" w:cstheme="majorBidi"/>
          <w:szCs w:val="24"/>
        </w:rPr>
        <w:t>ilt,</w:t>
      </w:r>
      <w:r w:rsidR="00050632" w:rsidRPr="00050632">
        <w:rPr>
          <w:rFonts w:asciiTheme="majorBidi" w:hAnsiTheme="majorBidi" w:cstheme="majorBidi"/>
          <w:szCs w:val="24"/>
        </w:rPr>
        <w:t xml:space="preserve"> </w:t>
      </w:r>
      <w:r w:rsidR="00050632">
        <w:rPr>
          <w:rFonts w:asciiTheme="majorBidi" w:hAnsiTheme="majorBidi" w:cstheme="majorBidi"/>
          <w:szCs w:val="24"/>
        </w:rPr>
        <w:t>registripidaja</w:t>
      </w:r>
      <w:r w:rsidR="00050632" w:rsidRPr="00E1732A">
        <w:rPr>
          <w:rFonts w:asciiTheme="majorBidi" w:hAnsiTheme="majorBidi" w:cstheme="majorBidi"/>
          <w:szCs w:val="24"/>
        </w:rPr>
        <w:t xml:space="preserve"> likvideerija</w:t>
      </w:r>
      <w:r w:rsidR="00050632">
        <w:rPr>
          <w:rFonts w:asciiTheme="majorBidi" w:hAnsiTheme="majorBidi" w:cstheme="majorBidi"/>
          <w:szCs w:val="24"/>
        </w:rPr>
        <w:t>lt</w:t>
      </w:r>
      <w:r w:rsidR="00050632" w:rsidRPr="00E1732A">
        <w:rPr>
          <w:rFonts w:asciiTheme="majorBidi" w:hAnsiTheme="majorBidi" w:cstheme="majorBidi"/>
          <w:szCs w:val="24"/>
        </w:rPr>
        <w:t xml:space="preserve"> või pankrotihaldur</w:t>
      </w:r>
      <w:r w:rsidR="00050632">
        <w:rPr>
          <w:rFonts w:asciiTheme="majorBidi" w:hAnsiTheme="majorBidi" w:cstheme="majorBidi"/>
          <w:szCs w:val="24"/>
        </w:rPr>
        <w:t>ilt</w:t>
      </w:r>
      <w:r w:rsidR="00A254FE">
        <w:rPr>
          <w:rFonts w:asciiTheme="majorBidi" w:hAnsiTheme="majorBidi" w:cstheme="majorBidi"/>
          <w:szCs w:val="24"/>
        </w:rPr>
        <w:t xml:space="preserve"> </w:t>
      </w:r>
      <w:r w:rsidR="00050632">
        <w:rPr>
          <w:rFonts w:asciiTheme="majorBidi" w:hAnsiTheme="majorBidi" w:cstheme="majorBidi"/>
          <w:szCs w:val="24"/>
        </w:rPr>
        <w:t xml:space="preserve">ning muult kolmandalt isikult. Nimetatud isikuid on </w:t>
      </w:r>
      <w:r w:rsidR="00050632" w:rsidRPr="00E1732A">
        <w:rPr>
          <w:rFonts w:asciiTheme="majorBidi" w:hAnsiTheme="majorBidi" w:cstheme="majorBidi"/>
          <w:szCs w:val="24"/>
        </w:rPr>
        <w:t>Finantsinspektsioon</w:t>
      </w:r>
      <w:r w:rsidR="00050632">
        <w:rPr>
          <w:rFonts w:asciiTheme="majorBidi" w:hAnsiTheme="majorBidi" w:cstheme="majorBidi"/>
          <w:szCs w:val="24"/>
        </w:rPr>
        <w:t>il õigus kohustada</w:t>
      </w:r>
      <w:r w:rsidR="00050632" w:rsidRPr="00E1732A">
        <w:rPr>
          <w:rFonts w:asciiTheme="majorBidi" w:hAnsiTheme="majorBidi" w:cstheme="majorBidi"/>
          <w:szCs w:val="24"/>
        </w:rPr>
        <w:t xml:space="preserve"> </w:t>
      </w:r>
      <w:r w:rsidR="00050632">
        <w:rPr>
          <w:rFonts w:asciiTheme="majorBidi" w:hAnsiTheme="majorBidi" w:cstheme="majorBidi"/>
          <w:szCs w:val="24"/>
        </w:rPr>
        <w:t>v</w:t>
      </w:r>
      <w:r w:rsidR="00050632" w:rsidRPr="00E1732A">
        <w:rPr>
          <w:rFonts w:asciiTheme="majorBidi" w:hAnsiTheme="majorBidi" w:cstheme="majorBidi"/>
          <w:szCs w:val="24"/>
        </w:rPr>
        <w:t>ajaduse korral ilmuma kindlal ajal selgituste andmiseks Finantsinspektsiooni ametiruumidesse</w:t>
      </w:r>
      <w:r w:rsidR="00050632">
        <w:rPr>
          <w:rFonts w:asciiTheme="majorBidi" w:hAnsiTheme="majorBidi" w:cstheme="majorBidi"/>
          <w:szCs w:val="24"/>
        </w:rPr>
        <w:t xml:space="preserve"> (</w:t>
      </w:r>
      <w:r w:rsidR="00050632" w:rsidRPr="00050632">
        <w:rPr>
          <w:rFonts w:asciiTheme="majorBidi" w:hAnsiTheme="majorBidi" w:cstheme="majorBidi"/>
          <w:b/>
          <w:bCs/>
          <w:szCs w:val="24"/>
        </w:rPr>
        <w:t>lõige 3</w:t>
      </w:r>
      <w:r w:rsidR="00050632">
        <w:rPr>
          <w:rFonts w:asciiTheme="majorBidi" w:hAnsiTheme="majorBidi" w:cstheme="majorBidi"/>
          <w:szCs w:val="24"/>
        </w:rPr>
        <w:t>)</w:t>
      </w:r>
    </w:p>
    <w:p w14:paraId="2E49D0A3" w14:textId="77777777" w:rsidR="00050632" w:rsidRDefault="00050632" w:rsidP="00DF3708">
      <w:pPr>
        <w:spacing w:after="0" w:line="240" w:lineRule="auto"/>
        <w:jc w:val="both"/>
        <w:rPr>
          <w:rFonts w:asciiTheme="majorBidi" w:hAnsiTheme="majorBidi" w:cstheme="majorBidi"/>
          <w:szCs w:val="24"/>
        </w:rPr>
      </w:pPr>
    </w:p>
    <w:p w14:paraId="229F582B" w14:textId="036B4281" w:rsidR="00050632" w:rsidRPr="00E1732A" w:rsidRDefault="00050632" w:rsidP="00DF3708">
      <w:pPr>
        <w:spacing w:after="0" w:line="240" w:lineRule="auto"/>
        <w:jc w:val="both"/>
        <w:rPr>
          <w:rFonts w:asciiTheme="majorBidi" w:hAnsiTheme="majorBidi" w:cstheme="majorBidi"/>
          <w:szCs w:val="24"/>
        </w:rPr>
      </w:pPr>
      <w:r w:rsidRPr="00050632">
        <w:rPr>
          <w:rFonts w:asciiTheme="majorBidi" w:hAnsiTheme="majorBidi" w:cstheme="majorBidi"/>
          <w:b/>
          <w:bCs/>
          <w:szCs w:val="24"/>
        </w:rPr>
        <w:t>Lõike 2</w:t>
      </w:r>
      <w:r>
        <w:rPr>
          <w:rFonts w:asciiTheme="majorBidi" w:hAnsiTheme="majorBidi" w:cstheme="majorBidi"/>
          <w:szCs w:val="24"/>
        </w:rPr>
        <w:t xml:space="preserve"> kohaselt on </w:t>
      </w:r>
      <w:r w:rsidRPr="00E1732A">
        <w:rPr>
          <w:rFonts w:asciiTheme="majorBidi" w:hAnsiTheme="majorBidi" w:cstheme="majorBidi"/>
          <w:szCs w:val="24"/>
        </w:rPr>
        <w:t xml:space="preserve">Finantsinspektsioonil </w:t>
      </w:r>
      <w:r>
        <w:rPr>
          <w:rFonts w:asciiTheme="majorBidi" w:hAnsiTheme="majorBidi" w:cstheme="majorBidi"/>
          <w:szCs w:val="24"/>
        </w:rPr>
        <w:t>j</w:t>
      </w:r>
      <w:r w:rsidRPr="00E1732A">
        <w:rPr>
          <w:rFonts w:asciiTheme="majorBidi" w:hAnsiTheme="majorBidi" w:cstheme="majorBidi"/>
          <w:szCs w:val="24"/>
        </w:rPr>
        <w:t>ärelevalvetegevuse eesmärgil õigus:</w:t>
      </w:r>
    </w:p>
    <w:p w14:paraId="5606244A" w14:textId="77777777" w:rsidR="00050632" w:rsidRDefault="00050632" w:rsidP="00DF3708">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1) nõuda </w:t>
      </w:r>
      <w:r>
        <w:rPr>
          <w:rFonts w:asciiTheme="majorBidi" w:hAnsiTheme="majorBidi" w:cstheme="majorBidi"/>
          <w:szCs w:val="24"/>
        </w:rPr>
        <w:t>registripidajalt</w:t>
      </w:r>
      <w:r w:rsidRPr="00E1732A">
        <w:rPr>
          <w:rFonts w:asciiTheme="majorBidi" w:hAnsiTheme="majorBidi" w:cstheme="majorBidi"/>
          <w:szCs w:val="24"/>
        </w:rPr>
        <w:t xml:space="preserve"> kõiki andmeid, mis on vajalikud, et kontrollida </w:t>
      </w:r>
      <w:r>
        <w:rPr>
          <w:rFonts w:asciiTheme="majorBidi" w:hAnsiTheme="majorBidi" w:cstheme="majorBidi"/>
          <w:szCs w:val="24"/>
        </w:rPr>
        <w:t xml:space="preserve">käesolevas seaduses sätestatud </w:t>
      </w:r>
      <w:r w:rsidRPr="00E1732A">
        <w:rPr>
          <w:rFonts w:asciiTheme="majorBidi" w:hAnsiTheme="majorBidi" w:cstheme="majorBidi"/>
          <w:szCs w:val="24"/>
        </w:rPr>
        <w:t>nõuete täitmis</w:t>
      </w:r>
      <w:r>
        <w:rPr>
          <w:rFonts w:asciiTheme="majorBidi" w:hAnsiTheme="majorBidi" w:cstheme="majorBidi"/>
          <w:szCs w:val="24"/>
        </w:rPr>
        <w:t>t</w:t>
      </w:r>
      <w:r w:rsidRPr="00E1732A">
        <w:rPr>
          <w:rFonts w:asciiTheme="majorBidi" w:hAnsiTheme="majorBidi" w:cstheme="majorBidi"/>
          <w:szCs w:val="24"/>
        </w:rPr>
        <w:t xml:space="preserve"> ning hinnata juhtorgani liikmete, aktsionäride</w:t>
      </w:r>
      <w:r>
        <w:rPr>
          <w:rFonts w:asciiTheme="majorBidi" w:hAnsiTheme="majorBidi" w:cstheme="majorBidi"/>
          <w:szCs w:val="24"/>
        </w:rPr>
        <w:t>,</w:t>
      </w:r>
      <w:r w:rsidRPr="00E1732A">
        <w:rPr>
          <w:rFonts w:asciiTheme="majorBidi" w:hAnsiTheme="majorBidi" w:cstheme="majorBidi"/>
          <w:szCs w:val="24"/>
        </w:rPr>
        <w:t xml:space="preserve"> osanike</w:t>
      </w:r>
      <w:r>
        <w:rPr>
          <w:rFonts w:asciiTheme="majorBidi" w:hAnsiTheme="majorBidi" w:cstheme="majorBidi"/>
          <w:szCs w:val="24"/>
        </w:rPr>
        <w:t xml:space="preserve"> ja töötajate</w:t>
      </w:r>
      <w:r w:rsidRPr="00E1732A">
        <w:rPr>
          <w:rFonts w:asciiTheme="majorBidi" w:hAnsiTheme="majorBidi" w:cstheme="majorBidi"/>
          <w:szCs w:val="24"/>
        </w:rPr>
        <w:t xml:space="preserve"> sobivust</w:t>
      </w:r>
      <w:r>
        <w:rPr>
          <w:rFonts w:asciiTheme="majorBidi" w:hAnsiTheme="majorBidi" w:cstheme="majorBidi"/>
          <w:szCs w:val="24"/>
        </w:rPr>
        <w:t>;</w:t>
      </w:r>
    </w:p>
    <w:p w14:paraId="44AB0D57" w14:textId="77777777" w:rsidR="00050632" w:rsidRPr="00E1732A" w:rsidRDefault="00050632"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2) </w:t>
      </w:r>
      <w:r w:rsidRPr="00E1732A">
        <w:rPr>
          <w:rFonts w:asciiTheme="majorBidi" w:hAnsiTheme="majorBidi" w:cstheme="majorBidi"/>
          <w:szCs w:val="24"/>
        </w:rPr>
        <w:t xml:space="preserve">teostada </w:t>
      </w:r>
      <w:r>
        <w:rPr>
          <w:rFonts w:asciiTheme="majorBidi" w:hAnsiTheme="majorBidi" w:cstheme="majorBidi"/>
          <w:szCs w:val="24"/>
        </w:rPr>
        <w:t>registripidajaga</w:t>
      </w:r>
      <w:r w:rsidRPr="00E1732A">
        <w:rPr>
          <w:rFonts w:asciiTheme="majorBidi" w:hAnsiTheme="majorBidi" w:cstheme="majorBidi"/>
          <w:szCs w:val="24"/>
        </w:rPr>
        <w:t xml:space="preserve"> </w:t>
      </w:r>
      <w:r w:rsidRPr="002D060C">
        <w:rPr>
          <w:rFonts w:asciiTheme="majorBidi" w:hAnsiTheme="majorBidi" w:cstheme="majorBidi"/>
          <w:szCs w:val="24"/>
        </w:rPr>
        <w:t xml:space="preserve">samasse </w:t>
      </w:r>
      <w:r>
        <w:rPr>
          <w:rFonts w:asciiTheme="majorBidi" w:hAnsiTheme="majorBidi" w:cstheme="majorBidi"/>
          <w:szCs w:val="24"/>
        </w:rPr>
        <w:t>kontserni</w:t>
      </w:r>
      <w:r w:rsidRPr="002D060C">
        <w:rPr>
          <w:rFonts w:asciiTheme="majorBidi" w:hAnsiTheme="majorBidi" w:cstheme="majorBidi"/>
          <w:szCs w:val="24"/>
        </w:rPr>
        <w:t xml:space="preserve"> kuuluvate äriühingute kohapealset kontrolli </w:t>
      </w:r>
      <w:r w:rsidRPr="00E1732A">
        <w:rPr>
          <w:rFonts w:asciiTheme="majorBidi" w:hAnsiTheme="majorBidi" w:cstheme="majorBidi"/>
          <w:szCs w:val="24"/>
        </w:rPr>
        <w:t>Finantsinspektsioonile edastatud info kontrollimiseks või muu kahtluse korral, et rikutakse õigusnorme, ning nõuda järelevalve teostamiseks vajalike andmete ja dokumentide esitamist;</w:t>
      </w:r>
    </w:p>
    <w:p w14:paraId="712B9001" w14:textId="77777777" w:rsidR="00050632" w:rsidRPr="00E1732A" w:rsidRDefault="00050632" w:rsidP="00DF3708">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3) saada infot </w:t>
      </w:r>
      <w:r>
        <w:rPr>
          <w:rFonts w:asciiTheme="majorBidi" w:hAnsiTheme="majorBidi" w:cstheme="majorBidi"/>
          <w:szCs w:val="24"/>
        </w:rPr>
        <w:t>registripidaja</w:t>
      </w:r>
      <w:r w:rsidRPr="00E1732A">
        <w:rPr>
          <w:rFonts w:asciiTheme="majorBidi" w:hAnsiTheme="majorBidi" w:cstheme="majorBidi"/>
          <w:szCs w:val="24"/>
        </w:rPr>
        <w:t xml:space="preserve"> audiitorettevõtjalt ja teha temaga koostööd;</w:t>
      </w:r>
    </w:p>
    <w:p w14:paraId="2F40688E" w14:textId="77777777" w:rsidR="00050632" w:rsidRPr="00E1732A" w:rsidRDefault="00050632" w:rsidP="00DF3708">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4) saada informatsiooni ja teha koostööd </w:t>
      </w:r>
      <w:r>
        <w:rPr>
          <w:rFonts w:asciiTheme="majorBidi" w:hAnsiTheme="majorBidi" w:cstheme="majorBidi"/>
          <w:szCs w:val="24"/>
        </w:rPr>
        <w:t>registripidaja</w:t>
      </w:r>
      <w:r w:rsidRPr="00E1732A">
        <w:rPr>
          <w:rFonts w:asciiTheme="majorBidi" w:hAnsiTheme="majorBidi" w:cstheme="majorBidi"/>
          <w:szCs w:val="24"/>
        </w:rPr>
        <w:t xml:space="preserve"> siseaudiitoriga;</w:t>
      </w:r>
    </w:p>
    <w:p w14:paraId="1769E344" w14:textId="54F7E288" w:rsidR="00050632" w:rsidRDefault="00050632" w:rsidP="00DF3708">
      <w:pPr>
        <w:spacing w:after="0" w:line="240" w:lineRule="auto"/>
        <w:jc w:val="both"/>
        <w:rPr>
          <w:rFonts w:asciiTheme="majorBidi" w:hAnsiTheme="majorBidi" w:cstheme="majorBidi"/>
          <w:szCs w:val="24"/>
        </w:rPr>
      </w:pPr>
    </w:p>
    <w:p w14:paraId="7F6D1C2F" w14:textId="061697A5" w:rsidR="004F63E5" w:rsidRPr="000536A7" w:rsidRDefault="00050632" w:rsidP="00DF3708">
      <w:pPr>
        <w:spacing w:after="0" w:line="240" w:lineRule="auto"/>
        <w:jc w:val="both"/>
        <w:rPr>
          <w:rFonts w:asciiTheme="majorBidi" w:hAnsiTheme="majorBidi" w:cstheme="majorBidi"/>
          <w:szCs w:val="24"/>
        </w:rPr>
      </w:pPr>
      <w:r>
        <w:rPr>
          <w:rFonts w:asciiTheme="majorBidi" w:hAnsiTheme="majorBidi" w:cstheme="majorBidi"/>
          <w:szCs w:val="24"/>
        </w:rPr>
        <w:t>Lõikes 1 nimetatud</w:t>
      </w:r>
      <w:r w:rsidR="004F63E5" w:rsidRPr="000536A7">
        <w:rPr>
          <w:rFonts w:asciiTheme="majorBidi" w:hAnsiTheme="majorBidi" w:cstheme="majorBidi"/>
          <w:szCs w:val="24"/>
        </w:rPr>
        <w:t xml:space="preserve"> kolmandatelt isikutelt </w:t>
      </w:r>
      <w:r>
        <w:rPr>
          <w:rFonts w:asciiTheme="majorBidi" w:hAnsiTheme="majorBidi" w:cstheme="majorBidi"/>
          <w:szCs w:val="24"/>
        </w:rPr>
        <w:t>teabe saamisest</w:t>
      </w:r>
      <w:r w:rsidR="004F63E5" w:rsidRPr="000536A7">
        <w:rPr>
          <w:rFonts w:asciiTheme="majorBidi" w:hAnsiTheme="majorBidi" w:cstheme="majorBidi"/>
          <w:szCs w:val="24"/>
        </w:rPr>
        <w:t xml:space="preserve"> ei </w:t>
      </w:r>
      <w:r>
        <w:rPr>
          <w:rFonts w:asciiTheme="majorBidi" w:hAnsiTheme="majorBidi" w:cstheme="majorBidi"/>
          <w:szCs w:val="24"/>
        </w:rPr>
        <w:t>pea Finantsinspektsioon registripidajat</w:t>
      </w:r>
      <w:r w:rsidR="004F63E5" w:rsidRPr="000536A7">
        <w:rPr>
          <w:rFonts w:asciiTheme="majorBidi" w:hAnsiTheme="majorBidi" w:cstheme="majorBidi"/>
          <w:szCs w:val="24"/>
        </w:rPr>
        <w:t xml:space="preserve"> teavitada </w:t>
      </w:r>
      <w:r w:rsidR="0086222F">
        <w:rPr>
          <w:rFonts w:asciiTheme="majorBidi" w:hAnsiTheme="majorBidi" w:cstheme="majorBidi"/>
          <w:szCs w:val="24"/>
        </w:rPr>
        <w:t>(</w:t>
      </w:r>
      <w:r w:rsidR="0086222F" w:rsidRPr="0086222F">
        <w:rPr>
          <w:rFonts w:asciiTheme="majorBidi" w:hAnsiTheme="majorBidi" w:cstheme="majorBidi"/>
          <w:b/>
          <w:bCs/>
          <w:szCs w:val="24"/>
        </w:rPr>
        <w:t>lõige 3</w:t>
      </w:r>
      <w:r w:rsidR="0086222F">
        <w:rPr>
          <w:rFonts w:asciiTheme="majorBidi" w:hAnsiTheme="majorBidi" w:cstheme="majorBidi"/>
          <w:szCs w:val="24"/>
        </w:rPr>
        <w:t>)</w:t>
      </w:r>
      <w:r w:rsidR="004F63E5" w:rsidRPr="000536A7">
        <w:rPr>
          <w:rFonts w:asciiTheme="majorBidi" w:hAnsiTheme="majorBidi" w:cstheme="majorBidi"/>
          <w:szCs w:val="24"/>
        </w:rPr>
        <w:t>.</w:t>
      </w:r>
      <w:r w:rsidR="0086222F">
        <w:rPr>
          <w:rFonts w:asciiTheme="majorBidi" w:hAnsiTheme="majorBidi" w:cstheme="majorBidi"/>
          <w:szCs w:val="24"/>
        </w:rPr>
        <w:t xml:space="preserve"> Sel juhul </w:t>
      </w:r>
      <w:r w:rsidR="0086222F" w:rsidRPr="00760DA5">
        <w:rPr>
          <w:rFonts w:cs="Times New Roman"/>
          <w:szCs w:val="24"/>
        </w:rPr>
        <w:t xml:space="preserve">ei tohi </w:t>
      </w:r>
      <w:r w:rsidR="0086222F">
        <w:rPr>
          <w:rFonts w:cs="Times New Roman"/>
          <w:szCs w:val="24"/>
        </w:rPr>
        <w:t>k</w:t>
      </w:r>
      <w:r w:rsidR="0086222F" w:rsidRPr="00760DA5">
        <w:rPr>
          <w:rFonts w:cs="Times New Roman"/>
          <w:szCs w:val="24"/>
        </w:rPr>
        <w:t xml:space="preserve">olmas isik </w:t>
      </w:r>
      <w:r w:rsidR="0086222F">
        <w:rPr>
          <w:rFonts w:asciiTheme="majorBidi" w:hAnsiTheme="majorBidi" w:cstheme="majorBidi"/>
          <w:szCs w:val="24"/>
        </w:rPr>
        <w:t xml:space="preserve">Finantsinspektsioonile </w:t>
      </w:r>
      <w:r w:rsidR="0086222F" w:rsidRPr="00760DA5">
        <w:rPr>
          <w:rFonts w:cs="Times New Roman"/>
          <w:szCs w:val="24"/>
        </w:rPr>
        <w:t>teabe edastamisest registripidajat teavitada</w:t>
      </w:r>
      <w:r w:rsidR="0086222F">
        <w:rPr>
          <w:rFonts w:cs="Times New Roman"/>
          <w:szCs w:val="24"/>
        </w:rPr>
        <w:t xml:space="preserve"> (</w:t>
      </w:r>
      <w:r w:rsidR="0086222F" w:rsidRPr="0086222F">
        <w:rPr>
          <w:rFonts w:cs="Times New Roman"/>
          <w:b/>
          <w:bCs/>
          <w:szCs w:val="24"/>
        </w:rPr>
        <w:t>lõige 4</w:t>
      </w:r>
      <w:r w:rsidR="0086222F">
        <w:rPr>
          <w:rFonts w:cs="Times New Roman"/>
          <w:szCs w:val="24"/>
        </w:rPr>
        <w:t>).</w:t>
      </w:r>
      <w:r w:rsidR="0086222F">
        <w:rPr>
          <w:rFonts w:asciiTheme="majorBidi" w:hAnsiTheme="majorBidi" w:cstheme="majorBidi"/>
          <w:szCs w:val="24"/>
        </w:rPr>
        <w:t xml:space="preserve"> </w:t>
      </w:r>
      <w:r w:rsidR="004F63E5" w:rsidRPr="000536A7">
        <w:rPr>
          <w:rFonts w:asciiTheme="majorBidi" w:hAnsiTheme="majorBidi" w:cstheme="majorBidi"/>
          <w:szCs w:val="24"/>
        </w:rPr>
        <w:t>Selli</w:t>
      </w:r>
      <w:r w:rsidR="0086222F">
        <w:rPr>
          <w:rFonts w:asciiTheme="majorBidi" w:hAnsiTheme="majorBidi" w:cstheme="majorBidi"/>
          <w:szCs w:val="24"/>
        </w:rPr>
        <w:t>sel</w:t>
      </w:r>
      <w:r w:rsidR="004F63E5" w:rsidRPr="000536A7">
        <w:rPr>
          <w:rFonts w:asciiTheme="majorBidi" w:hAnsiTheme="majorBidi" w:cstheme="majorBidi"/>
          <w:szCs w:val="24"/>
        </w:rPr>
        <w:t xml:space="preserve"> </w:t>
      </w:r>
      <w:r w:rsidR="0086222F">
        <w:rPr>
          <w:rFonts w:asciiTheme="majorBidi" w:hAnsiTheme="majorBidi" w:cstheme="majorBidi"/>
          <w:szCs w:val="24"/>
        </w:rPr>
        <w:t xml:space="preserve">viisil </w:t>
      </w:r>
      <w:r w:rsidR="004F63E5" w:rsidRPr="000536A7">
        <w:rPr>
          <w:rFonts w:asciiTheme="majorBidi" w:hAnsiTheme="majorBidi" w:cstheme="majorBidi"/>
          <w:szCs w:val="24"/>
        </w:rPr>
        <w:t>teabe kogumine võib osutuda küll isikute põhiõigust andmete kaitsele riivavaks</w:t>
      </w:r>
      <w:r w:rsidR="0086222F">
        <w:rPr>
          <w:rFonts w:asciiTheme="majorBidi" w:hAnsiTheme="majorBidi" w:cstheme="majorBidi"/>
          <w:szCs w:val="24"/>
        </w:rPr>
        <w:t>,</w:t>
      </w:r>
      <w:r w:rsidR="004F63E5" w:rsidRPr="000536A7">
        <w:rPr>
          <w:rFonts w:asciiTheme="majorBidi" w:hAnsiTheme="majorBidi" w:cstheme="majorBidi"/>
          <w:szCs w:val="24"/>
        </w:rPr>
        <w:t xml:space="preserve"> kuid finantsjärelevalve lähtub avaliku huvi ja turu </w:t>
      </w:r>
      <w:r w:rsidR="0086222F">
        <w:rPr>
          <w:rFonts w:asciiTheme="majorBidi" w:hAnsiTheme="majorBidi" w:cstheme="majorBidi"/>
          <w:szCs w:val="24"/>
        </w:rPr>
        <w:t>usaldusväärsuse</w:t>
      </w:r>
      <w:r w:rsidR="004F63E5" w:rsidRPr="000536A7">
        <w:rPr>
          <w:rFonts w:asciiTheme="majorBidi" w:hAnsiTheme="majorBidi" w:cstheme="majorBidi"/>
          <w:szCs w:val="24"/>
        </w:rPr>
        <w:t xml:space="preserve"> tagamise eesmärgist, mistõttu võib teabe kogumine</w:t>
      </w:r>
      <w:r w:rsidR="0086222F">
        <w:rPr>
          <w:rFonts w:asciiTheme="majorBidi" w:hAnsiTheme="majorBidi" w:cstheme="majorBidi"/>
          <w:szCs w:val="24"/>
        </w:rPr>
        <w:t xml:space="preserve"> sel viisil</w:t>
      </w:r>
      <w:r w:rsidR="004F63E5" w:rsidRPr="000536A7">
        <w:rPr>
          <w:rFonts w:asciiTheme="majorBidi" w:hAnsiTheme="majorBidi" w:cstheme="majorBidi"/>
          <w:szCs w:val="24"/>
        </w:rPr>
        <w:t xml:space="preserve"> osutuda vajalikuks. Seda näiteks olukorras, kus muid kanaleid arvestades ei ole võimalik piisavalt andmeid koguda, kuid samas </w:t>
      </w:r>
      <w:r w:rsidR="0086222F">
        <w:rPr>
          <w:rFonts w:asciiTheme="majorBidi" w:hAnsiTheme="majorBidi" w:cstheme="majorBidi"/>
          <w:szCs w:val="24"/>
        </w:rPr>
        <w:t>eksisteerib</w:t>
      </w:r>
      <w:r w:rsidR="004F63E5" w:rsidRPr="000536A7">
        <w:rPr>
          <w:rFonts w:asciiTheme="majorBidi" w:hAnsiTheme="majorBidi" w:cstheme="majorBidi"/>
          <w:szCs w:val="24"/>
        </w:rPr>
        <w:t xml:space="preserve"> eeld</w:t>
      </w:r>
      <w:r w:rsidR="0086222F">
        <w:rPr>
          <w:rFonts w:asciiTheme="majorBidi" w:hAnsiTheme="majorBidi" w:cstheme="majorBidi"/>
          <w:szCs w:val="24"/>
        </w:rPr>
        <w:t>us</w:t>
      </w:r>
      <w:r w:rsidR="004F63E5" w:rsidRPr="000536A7">
        <w:rPr>
          <w:rFonts w:asciiTheme="majorBidi" w:hAnsiTheme="majorBidi" w:cstheme="majorBidi"/>
          <w:szCs w:val="24"/>
        </w:rPr>
        <w:t xml:space="preserve"> finantsjärelevalve </w:t>
      </w:r>
      <w:r w:rsidR="0086222F">
        <w:rPr>
          <w:rFonts w:asciiTheme="majorBidi" w:hAnsiTheme="majorBidi" w:cstheme="majorBidi"/>
          <w:szCs w:val="24"/>
        </w:rPr>
        <w:t>asutuse</w:t>
      </w:r>
      <w:r w:rsidR="004F63E5" w:rsidRPr="000536A7">
        <w:rPr>
          <w:rFonts w:asciiTheme="majorBidi" w:hAnsiTheme="majorBidi" w:cstheme="majorBidi"/>
          <w:szCs w:val="24"/>
        </w:rPr>
        <w:t xml:space="preserve"> tegutsemis</w:t>
      </w:r>
      <w:r w:rsidR="0086222F">
        <w:rPr>
          <w:rFonts w:asciiTheme="majorBidi" w:hAnsiTheme="majorBidi" w:cstheme="majorBidi"/>
          <w:szCs w:val="24"/>
        </w:rPr>
        <w:t>es</w:t>
      </w:r>
      <w:r w:rsidR="004F63E5" w:rsidRPr="000536A7">
        <w:rPr>
          <w:rFonts w:asciiTheme="majorBidi" w:hAnsiTheme="majorBidi" w:cstheme="majorBidi"/>
          <w:szCs w:val="24"/>
        </w:rPr>
        <w:t>t. Kui see ei kahjusta järelevalve teostamist, võib Finantsinspektsioon selgitada eelpool nimetatud isikutele teabe nõudmise eesmärke</w:t>
      </w:r>
      <w:r w:rsidR="0086222F">
        <w:rPr>
          <w:rFonts w:asciiTheme="majorBidi" w:hAnsiTheme="majorBidi" w:cstheme="majorBidi"/>
          <w:szCs w:val="24"/>
        </w:rPr>
        <w:t xml:space="preserve"> (</w:t>
      </w:r>
      <w:r w:rsidR="0086222F" w:rsidRPr="0086222F">
        <w:rPr>
          <w:rFonts w:asciiTheme="majorBidi" w:hAnsiTheme="majorBidi" w:cstheme="majorBidi"/>
          <w:b/>
          <w:bCs/>
          <w:szCs w:val="24"/>
        </w:rPr>
        <w:t>lõige 5</w:t>
      </w:r>
      <w:r w:rsidR="0086222F">
        <w:rPr>
          <w:rFonts w:asciiTheme="majorBidi" w:hAnsiTheme="majorBidi" w:cstheme="majorBidi"/>
          <w:szCs w:val="24"/>
        </w:rPr>
        <w:t>)</w:t>
      </w:r>
      <w:r w:rsidR="004F63E5" w:rsidRPr="000536A7">
        <w:rPr>
          <w:rFonts w:asciiTheme="majorBidi" w:hAnsiTheme="majorBidi" w:cstheme="majorBidi"/>
          <w:szCs w:val="24"/>
        </w:rPr>
        <w:t xml:space="preserve">. </w:t>
      </w:r>
    </w:p>
    <w:p w14:paraId="52092192" w14:textId="77777777" w:rsidR="00FA7BA9" w:rsidRDefault="00FA7BA9" w:rsidP="00DF3708">
      <w:pPr>
        <w:spacing w:after="0" w:line="240" w:lineRule="auto"/>
        <w:jc w:val="both"/>
        <w:rPr>
          <w:rFonts w:asciiTheme="majorBidi" w:hAnsiTheme="majorBidi" w:cstheme="majorBidi"/>
          <w:b/>
          <w:bCs/>
          <w:szCs w:val="24"/>
        </w:rPr>
      </w:pPr>
    </w:p>
    <w:p w14:paraId="53022055" w14:textId="666867F5" w:rsidR="0039076D" w:rsidRDefault="0086222F" w:rsidP="00DF3708">
      <w:pPr>
        <w:spacing w:after="0" w:line="240" w:lineRule="auto"/>
        <w:jc w:val="both"/>
        <w:rPr>
          <w:rFonts w:asciiTheme="majorBidi" w:hAnsiTheme="majorBidi" w:cstheme="majorBidi"/>
          <w:b/>
          <w:bCs/>
          <w:szCs w:val="24"/>
        </w:rPr>
      </w:pPr>
      <w:r w:rsidRPr="000536A7">
        <w:rPr>
          <w:rFonts w:asciiTheme="majorBidi" w:hAnsiTheme="majorBidi" w:cstheme="majorBidi"/>
          <w:b/>
          <w:bCs/>
          <w:szCs w:val="24"/>
        </w:rPr>
        <w:t xml:space="preserve">Paragrahv </w:t>
      </w:r>
      <w:r w:rsidR="0039076D">
        <w:rPr>
          <w:rFonts w:asciiTheme="majorBidi" w:hAnsiTheme="majorBidi" w:cstheme="majorBidi"/>
          <w:b/>
          <w:bCs/>
          <w:szCs w:val="24"/>
        </w:rPr>
        <w:t>4</w:t>
      </w:r>
      <w:r w:rsidR="00FA7BA9">
        <w:rPr>
          <w:rFonts w:asciiTheme="majorBidi" w:hAnsiTheme="majorBidi" w:cstheme="majorBidi"/>
          <w:b/>
          <w:bCs/>
          <w:szCs w:val="24"/>
        </w:rPr>
        <w:t>6</w:t>
      </w:r>
      <w:r w:rsidRPr="000536A7">
        <w:rPr>
          <w:rFonts w:asciiTheme="majorBidi" w:hAnsiTheme="majorBidi" w:cstheme="majorBidi"/>
          <w:b/>
          <w:bCs/>
          <w:szCs w:val="24"/>
        </w:rPr>
        <w:t xml:space="preserve"> </w:t>
      </w:r>
      <w:r>
        <w:rPr>
          <w:rFonts w:asciiTheme="majorBidi" w:hAnsiTheme="majorBidi" w:cstheme="majorBidi"/>
          <w:b/>
          <w:bCs/>
          <w:szCs w:val="24"/>
        </w:rPr>
        <w:t>– k</w:t>
      </w:r>
      <w:r w:rsidRPr="000536A7">
        <w:rPr>
          <w:rFonts w:asciiTheme="majorBidi" w:hAnsiTheme="majorBidi" w:cstheme="majorBidi"/>
          <w:b/>
          <w:bCs/>
          <w:szCs w:val="24"/>
        </w:rPr>
        <w:t>ohapealne kontroll</w:t>
      </w:r>
    </w:p>
    <w:p w14:paraId="3EEC4EC1" w14:textId="5898A866" w:rsidR="0086222F" w:rsidRPr="000536A7" w:rsidRDefault="0039076D" w:rsidP="00DF3708">
      <w:pPr>
        <w:spacing w:after="0" w:line="240" w:lineRule="auto"/>
        <w:jc w:val="both"/>
        <w:rPr>
          <w:rFonts w:asciiTheme="majorBidi" w:hAnsiTheme="majorBidi" w:cstheme="majorBidi"/>
          <w:szCs w:val="24"/>
        </w:rPr>
      </w:pPr>
      <w:r w:rsidRPr="00EB30FE">
        <w:rPr>
          <w:rFonts w:asciiTheme="majorBidi" w:hAnsiTheme="majorBidi" w:cstheme="majorBidi"/>
          <w:b/>
          <w:bCs/>
          <w:szCs w:val="24"/>
        </w:rPr>
        <w:t>Lõikega 1</w:t>
      </w:r>
      <w:r>
        <w:rPr>
          <w:rFonts w:asciiTheme="majorBidi" w:hAnsiTheme="majorBidi" w:cstheme="majorBidi"/>
          <w:szCs w:val="24"/>
        </w:rPr>
        <w:t xml:space="preserve"> antakse </w:t>
      </w:r>
      <w:r w:rsidR="0086222F" w:rsidRPr="000536A7">
        <w:rPr>
          <w:rFonts w:asciiTheme="majorBidi" w:hAnsiTheme="majorBidi" w:cstheme="majorBidi"/>
          <w:szCs w:val="24"/>
        </w:rPr>
        <w:t>Finantsinspektsiooni</w:t>
      </w:r>
      <w:r>
        <w:rPr>
          <w:rFonts w:asciiTheme="majorBidi" w:hAnsiTheme="majorBidi" w:cstheme="majorBidi"/>
          <w:szCs w:val="24"/>
        </w:rPr>
        <w:t xml:space="preserve">le õigus teha </w:t>
      </w:r>
      <w:r w:rsidR="0086222F" w:rsidRPr="000536A7">
        <w:rPr>
          <w:rFonts w:asciiTheme="majorBidi" w:hAnsiTheme="majorBidi" w:cstheme="majorBidi"/>
          <w:szCs w:val="24"/>
        </w:rPr>
        <w:t xml:space="preserve"> </w:t>
      </w:r>
      <w:r>
        <w:rPr>
          <w:rFonts w:asciiTheme="majorBidi" w:hAnsiTheme="majorBidi" w:cstheme="majorBidi"/>
          <w:szCs w:val="24"/>
        </w:rPr>
        <w:t>registripidaja</w:t>
      </w:r>
      <w:r w:rsidRPr="00E1732A">
        <w:rPr>
          <w:rFonts w:asciiTheme="majorBidi" w:hAnsiTheme="majorBidi" w:cstheme="majorBidi"/>
          <w:szCs w:val="24"/>
        </w:rPr>
        <w:t xml:space="preserve"> asu- või tegevuskohas</w:t>
      </w:r>
      <w:r w:rsidR="0086222F" w:rsidRPr="000536A7">
        <w:rPr>
          <w:rFonts w:asciiTheme="majorBidi" w:hAnsiTheme="majorBidi" w:cstheme="majorBidi"/>
          <w:szCs w:val="24"/>
        </w:rPr>
        <w:t xml:space="preserve"> kohapeal</w:t>
      </w:r>
      <w:r>
        <w:rPr>
          <w:rFonts w:asciiTheme="majorBidi" w:hAnsiTheme="majorBidi" w:cstheme="majorBidi"/>
          <w:szCs w:val="24"/>
        </w:rPr>
        <w:t>set</w:t>
      </w:r>
      <w:r w:rsidR="0086222F" w:rsidRPr="000536A7">
        <w:rPr>
          <w:rFonts w:asciiTheme="majorBidi" w:hAnsiTheme="majorBidi" w:cstheme="majorBidi"/>
          <w:szCs w:val="24"/>
        </w:rPr>
        <w:t xml:space="preserve"> kontroll</w:t>
      </w:r>
      <w:r>
        <w:rPr>
          <w:rFonts w:asciiTheme="majorBidi" w:hAnsiTheme="majorBidi" w:cstheme="majorBidi"/>
          <w:szCs w:val="24"/>
        </w:rPr>
        <w:t>i</w:t>
      </w:r>
      <w:r w:rsidR="0086222F" w:rsidRPr="000536A7">
        <w:rPr>
          <w:rFonts w:asciiTheme="majorBidi" w:hAnsiTheme="majorBidi" w:cstheme="majorBidi"/>
          <w:szCs w:val="24"/>
        </w:rPr>
        <w:t xml:space="preserve">. </w:t>
      </w:r>
      <w:r>
        <w:rPr>
          <w:rFonts w:asciiTheme="majorBidi" w:hAnsiTheme="majorBidi" w:cstheme="majorBidi"/>
          <w:szCs w:val="24"/>
        </w:rPr>
        <w:t>Kohapealse kontrolli tegemise õigus on siiski piiritle</w:t>
      </w:r>
      <w:r w:rsidR="0086222F" w:rsidRPr="000536A7">
        <w:rPr>
          <w:rFonts w:asciiTheme="majorBidi" w:hAnsiTheme="majorBidi" w:cstheme="majorBidi"/>
          <w:szCs w:val="24"/>
        </w:rPr>
        <w:t>t</w:t>
      </w:r>
      <w:r>
        <w:rPr>
          <w:rFonts w:asciiTheme="majorBidi" w:hAnsiTheme="majorBidi" w:cstheme="majorBidi"/>
          <w:szCs w:val="24"/>
        </w:rPr>
        <w:t>ud juhtumitega</w:t>
      </w:r>
      <w:r w:rsidR="00EB30FE">
        <w:rPr>
          <w:rFonts w:asciiTheme="majorBidi" w:hAnsiTheme="majorBidi" w:cstheme="majorBidi"/>
          <w:szCs w:val="24"/>
        </w:rPr>
        <w:t>,</w:t>
      </w:r>
      <w:r w:rsidR="0086222F" w:rsidRPr="000536A7">
        <w:rPr>
          <w:rFonts w:asciiTheme="majorBidi" w:hAnsiTheme="majorBidi" w:cstheme="majorBidi"/>
          <w:szCs w:val="24"/>
        </w:rPr>
        <w:t xml:space="preserve"> </w:t>
      </w:r>
      <w:r w:rsidR="00EB30FE">
        <w:rPr>
          <w:rFonts w:asciiTheme="majorBidi" w:hAnsiTheme="majorBidi" w:cstheme="majorBidi"/>
          <w:szCs w:val="24"/>
        </w:rPr>
        <w:t xml:space="preserve">mil on vaja kontrollida </w:t>
      </w:r>
      <w:r w:rsidR="0086222F" w:rsidRPr="000536A7">
        <w:rPr>
          <w:rFonts w:asciiTheme="majorBidi" w:hAnsiTheme="majorBidi" w:cstheme="majorBidi"/>
          <w:szCs w:val="24"/>
        </w:rPr>
        <w:t>esitatud andmete vastavust tegelikkusele või kui Finantsinspektsioonil on kahtlus, et on rikutud</w:t>
      </w:r>
      <w:r w:rsidR="00EB30FE">
        <w:rPr>
          <w:rFonts w:asciiTheme="majorBidi" w:hAnsiTheme="majorBidi" w:cstheme="majorBidi"/>
          <w:szCs w:val="24"/>
        </w:rPr>
        <w:t xml:space="preserve"> </w:t>
      </w:r>
      <w:r w:rsidR="00A70467">
        <w:rPr>
          <w:rFonts w:asciiTheme="majorBidi" w:hAnsiTheme="majorBidi" w:cstheme="majorBidi"/>
          <w:szCs w:val="24"/>
        </w:rPr>
        <w:t>seaduses</w:t>
      </w:r>
      <w:r w:rsidR="00A70467" w:rsidRPr="000536A7">
        <w:rPr>
          <w:rFonts w:asciiTheme="majorBidi" w:hAnsiTheme="majorBidi" w:cstheme="majorBidi"/>
          <w:szCs w:val="24"/>
        </w:rPr>
        <w:t xml:space="preserve"> </w:t>
      </w:r>
      <w:r w:rsidR="00EB30FE" w:rsidRPr="00E1732A">
        <w:rPr>
          <w:rFonts w:asciiTheme="majorBidi" w:hAnsiTheme="majorBidi" w:cstheme="majorBidi"/>
          <w:szCs w:val="24"/>
        </w:rPr>
        <w:t>või selle alusel kehtestatud õigusaktides</w:t>
      </w:r>
      <w:r w:rsidR="00EB30FE">
        <w:rPr>
          <w:rFonts w:asciiTheme="majorBidi" w:hAnsiTheme="majorBidi" w:cstheme="majorBidi"/>
          <w:szCs w:val="24"/>
        </w:rPr>
        <w:t xml:space="preserve"> sätestatud nõudeid</w:t>
      </w:r>
      <w:r w:rsidR="0086222F" w:rsidRPr="000536A7">
        <w:rPr>
          <w:rFonts w:asciiTheme="majorBidi" w:hAnsiTheme="majorBidi" w:cstheme="majorBidi"/>
          <w:szCs w:val="24"/>
        </w:rPr>
        <w:t>. See on vajalik selleks, et</w:t>
      </w:r>
      <w:r w:rsidR="00EB30FE">
        <w:rPr>
          <w:rFonts w:asciiTheme="majorBidi" w:hAnsiTheme="majorBidi" w:cstheme="majorBidi"/>
          <w:szCs w:val="24"/>
        </w:rPr>
        <w:t xml:space="preserve"> tagada</w:t>
      </w:r>
      <w:r w:rsidR="0086222F" w:rsidRPr="000536A7">
        <w:rPr>
          <w:rFonts w:asciiTheme="majorBidi" w:hAnsiTheme="majorBidi" w:cstheme="majorBidi"/>
          <w:szCs w:val="24"/>
        </w:rPr>
        <w:t xml:space="preserve"> finantsjärelevalvel</w:t>
      </w:r>
      <w:r w:rsidR="00EB30FE">
        <w:rPr>
          <w:rFonts w:asciiTheme="majorBidi" w:hAnsiTheme="majorBidi" w:cstheme="majorBidi"/>
          <w:szCs w:val="24"/>
        </w:rPr>
        <w:t>e</w:t>
      </w:r>
      <w:r w:rsidR="0086222F" w:rsidRPr="000536A7">
        <w:rPr>
          <w:rFonts w:asciiTheme="majorBidi" w:hAnsiTheme="majorBidi" w:cstheme="majorBidi"/>
          <w:szCs w:val="24"/>
        </w:rPr>
        <w:t xml:space="preserve"> </w:t>
      </w:r>
      <w:r w:rsidR="00EB30FE">
        <w:rPr>
          <w:rFonts w:asciiTheme="majorBidi" w:hAnsiTheme="majorBidi" w:cstheme="majorBidi"/>
          <w:szCs w:val="24"/>
        </w:rPr>
        <w:t>kogu</w:t>
      </w:r>
      <w:r w:rsidR="0086222F" w:rsidRPr="000536A7">
        <w:rPr>
          <w:rFonts w:asciiTheme="majorBidi" w:hAnsiTheme="majorBidi" w:cstheme="majorBidi"/>
          <w:szCs w:val="24"/>
        </w:rPr>
        <w:t xml:space="preserve"> asjakoha</w:t>
      </w:r>
      <w:r w:rsidR="00EB30FE">
        <w:rPr>
          <w:rFonts w:asciiTheme="majorBidi" w:hAnsiTheme="majorBidi" w:cstheme="majorBidi"/>
          <w:szCs w:val="24"/>
        </w:rPr>
        <w:t>se</w:t>
      </w:r>
      <w:r w:rsidR="0086222F" w:rsidRPr="000536A7">
        <w:rPr>
          <w:rFonts w:asciiTheme="majorBidi" w:hAnsiTheme="majorBidi" w:cstheme="majorBidi"/>
          <w:szCs w:val="24"/>
        </w:rPr>
        <w:t xml:space="preserve"> tea</w:t>
      </w:r>
      <w:r w:rsidR="00EB30FE">
        <w:rPr>
          <w:rFonts w:asciiTheme="majorBidi" w:hAnsiTheme="majorBidi" w:cstheme="majorBidi"/>
          <w:szCs w:val="24"/>
        </w:rPr>
        <w:t>b</w:t>
      </w:r>
      <w:r w:rsidR="0086222F" w:rsidRPr="000536A7">
        <w:rPr>
          <w:rFonts w:asciiTheme="majorBidi" w:hAnsiTheme="majorBidi" w:cstheme="majorBidi"/>
          <w:szCs w:val="24"/>
        </w:rPr>
        <w:t>e</w:t>
      </w:r>
      <w:r w:rsidR="00EB30FE">
        <w:rPr>
          <w:rFonts w:asciiTheme="majorBidi" w:hAnsiTheme="majorBidi" w:cstheme="majorBidi"/>
          <w:szCs w:val="24"/>
        </w:rPr>
        <w:t xml:space="preserve"> kättesaadavus. Piisava teabe olemasolu on </w:t>
      </w:r>
      <w:r w:rsidR="0086222F" w:rsidRPr="000536A7">
        <w:rPr>
          <w:rFonts w:asciiTheme="majorBidi" w:hAnsiTheme="majorBidi" w:cstheme="majorBidi"/>
          <w:szCs w:val="24"/>
        </w:rPr>
        <w:t xml:space="preserve">vajalik, et olla kindel, et </w:t>
      </w:r>
      <w:r w:rsidR="00EB30FE">
        <w:rPr>
          <w:rFonts w:asciiTheme="majorBidi" w:hAnsiTheme="majorBidi" w:cstheme="majorBidi"/>
          <w:szCs w:val="24"/>
        </w:rPr>
        <w:t>registripidaja</w:t>
      </w:r>
      <w:r w:rsidR="0086222F" w:rsidRPr="000536A7">
        <w:rPr>
          <w:rFonts w:asciiTheme="majorBidi" w:hAnsiTheme="majorBidi" w:cstheme="majorBidi"/>
          <w:szCs w:val="24"/>
        </w:rPr>
        <w:t xml:space="preserve"> tegutseb kindlalt ja usaldusväärselt ning igal ajahetkel on täidetud kõik </w:t>
      </w:r>
      <w:r w:rsidR="00EB30FE">
        <w:rPr>
          <w:rFonts w:asciiTheme="majorBidi" w:hAnsiTheme="majorBidi" w:cstheme="majorBidi"/>
          <w:szCs w:val="24"/>
        </w:rPr>
        <w:t>registripidamiseks ette nähtud</w:t>
      </w:r>
      <w:r w:rsidR="0086222F" w:rsidRPr="000536A7">
        <w:rPr>
          <w:rFonts w:asciiTheme="majorBidi" w:hAnsiTheme="majorBidi" w:cstheme="majorBidi"/>
          <w:szCs w:val="24"/>
        </w:rPr>
        <w:t xml:space="preserve"> nõuded. Kohapealse kontrolli käigus on </w:t>
      </w:r>
      <w:r w:rsidR="00EB30FE">
        <w:rPr>
          <w:rFonts w:asciiTheme="majorBidi" w:hAnsiTheme="majorBidi" w:cstheme="majorBidi"/>
          <w:szCs w:val="24"/>
        </w:rPr>
        <w:t>inspektsioonil</w:t>
      </w:r>
      <w:r w:rsidR="0086222F" w:rsidRPr="000536A7">
        <w:rPr>
          <w:rFonts w:asciiTheme="majorBidi" w:hAnsiTheme="majorBidi" w:cstheme="majorBidi"/>
          <w:szCs w:val="24"/>
        </w:rPr>
        <w:t xml:space="preserve"> õigus saada igasugust teavet igat liiki teabekandjatel – tüüpiliselt on rõhk subjekti juhtimiskvaliteedil ja eneseregulatsioonil. </w:t>
      </w:r>
      <w:r w:rsidR="00EB30FE">
        <w:rPr>
          <w:rFonts w:asciiTheme="majorBidi" w:hAnsiTheme="majorBidi" w:cstheme="majorBidi"/>
          <w:szCs w:val="24"/>
        </w:rPr>
        <w:t>Lõikes sätestatud kolmas juht,</w:t>
      </w:r>
      <w:r w:rsidR="00EB30FE" w:rsidRPr="000536A7">
        <w:rPr>
          <w:rFonts w:asciiTheme="majorBidi" w:hAnsiTheme="majorBidi" w:cstheme="majorBidi"/>
          <w:szCs w:val="24"/>
        </w:rPr>
        <w:t xml:space="preserve"> </w:t>
      </w:r>
      <w:r w:rsidR="00EB30FE">
        <w:rPr>
          <w:rFonts w:asciiTheme="majorBidi" w:hAnsiTheme="majorBidi" w:cstheme="majorBidi"/>
          <w:szCs w:val="24"/>
        </w:rPr>
        <w:t>m</w:t>
      </w:r>
      <w:r w:rsidR="0086222F" w:rsidRPr="000536A7">
        <w:rPr>
          <w:rFonts w:asciiTheme="majorBidi" w:hAnsiTheme="majorBidi" w:cstheme="majorBidi"/>
          <w:szCs w:val="24"/>
        </w:rPr>
        <w:t>uud järelevalveülesanded</w:t>
      </w:r>
      <w:r w:rsidR="00EB30FE">
        <w:rPr>
          <w:rFonts w:asciiTheme="majorBidi" w:hAnsiTheme="majorBidi" w:cstheme="majorBidi"/>
          <w:szCs w:val="24"/>
        </w:rPr>
        <w:t>,</w:t>
      </w:r>
      <w:r w:rsidR="0086222F" w:rsidRPr="000536A7">
        <w:rPr>
          <w:rFonts w:asciiTheme="majorBidi" w:hAnsiTheme="majorBidi" w:cstheme="majorBidi"/>
          <w:szCs w:val="24"/>
        </w:rPr>
        <w:t xml:space="preserve"> võivad tuleneda mh äriseadustiku olulistest rikkumistest </w:t>
      </w:r>
      <w:r w:rsidR="00EB30FE">
        <w:rPr>
          <w:rFonts w:asciiTheme="majorBidi" w:hAnsiTheme="majorBidi" w:cstheme="majorBidi"/>
          <w:szCs w:val="24"/>
        </w:rPr>
        <w:t>(n</w:t>
      </w:r>
      <w:r w:rsidR="0086222F" w:rsidRPr="000536A7">
        <w:rPr>
          <w:rFonts w:asciiTheme="majorBidi" w:hAnsiTheme="majorBidi" w:cstheme="majorBidi"/>
          <w:szCs w:val="24"/>
        </w:rPr>
        <w:t>t nn varidirektori teema</w:t>
      </w:r>
      <w:r w:rsidR="00EB30FE">
        <w:rPr>
          <w:rFonts w:asciiTheme="majorBidi" w:hAnsiTheme="majorBidi" w:cstheme="majorBidi"/>
          <w:szCs w:val="24"/>
        </w:rPr>
        <w:t>)</w:t>
      </w:r>
      <w:r w:rsidR="0086222F" w:rsidRPr="000536A7">
        <w:rPr>
          <w:rFonts w:asciiTheme="majorBidi" w:hAnsiTheme="majorBidi" w:cstheme="majorBidi"/>
          <w:szCs w:val="24"/>
        </w:rPr>
        <w:t>.</w:t>
      </w:r>
    </w:p>
    <w:p w14:paraId="7846B737" w14:textId="77777777" w:rsidR="00EB30FE" w:rsidRDefault="00EB30FE" w:rsidP="00DF3708">
      <w:pPr>
        <w:spacing w:after="0" w:line="240" w:lineRule="auto"/>
        <w:jc w:val="both"/>
        <w:rPr>
          <w:rFonts w:asciiTheme="majorBidi" w:hAnsiTheme="majorBidi" w:cstheme="majorBidi"/>
          <w:szCs w:val="24"/>
        </w:rPr>
      </w:pPr>
    </w:p>
    <w:p w14:paraId="0A96252C" w14:textId="3B2709B6" w:rsidR="0086222F" w:rsidRPr="000536A7" w:rsidRDefault="00EB30FE" w:rsidP="00DF3708">
      <w:pPr>
        <w:spacing w:after="0" w:line="240" w:lineRule="auto"/>
        <w:jc w:val="both"/>
        <w:rPr>
          <w:rFonts w:asciiTheme="majorBidi" w:hAnsiTheme="majorBidi" w:cstheme="majorBidi"/>
          <w:szCs w:val="24"/>
        </w:rPr>
      </w:pPr>
      <w:r w:rsidRPr="00A45544">
        <w:rPr>
          <w:rFonts w:asciiTheme="majorBidi" w:hAnsiTheme="majorBidi" w:cstheme="majorBidi"/>
          <w:b/>
          <w:bCs/>
          <w:szCs w:val="24"/>
        </w:rPr>
        <w:t>Lõike 2</w:t>
      </w:r>
      <w:r>
        <w:rPr>
          <w:rFonts w:asciiTheme="majorBidi" w:hAnsiTheme="majorBidi" w:cstheme="majorBidi"/>
          <w:szCs w:val="24"/>
        </w:rPr>
        <w:t xml:space="preserve"> kohaselt annab </w:t>
      </w:r>
      <w:r w:rsidRPr="000536A7">
        <w:rPr>
          <w:rFonts w:asciiTheme="majorBidi" w:hAnsiTheme="majorBidi" w:cstheme="majorBidi"/>
          <w:szCs w:val="24"/>
        </w:rPr>
        <w:t xml:space="preserve">Finantsinspektsiooni juhatuse liige </w:t>
      </w:r>
      <w:r>
        <w:rPr>
          <w:rFonts w:asciiTheme="majorBidi" w:hAnsiTheme="majorBidi" w:cstheme="majorBidi"/>
          <w:szCs w:val="24"/>
        </w:rPr>
        <w:t>k</w:t>
      </w:r>
      <w:r w:rsidR="0086222F" w:rsidRPr="000536A7">
        <w:rPr>
          <w:rFonts w:asciiTheme="majorBidi" w:hAnsiTheme="majorBidi" w:cstheme="majorBidi"/>
          <w:szCs w:val="24"/>
        </w:rPr>
        <w:t>ohapealse kontrolli tegemiseks korralduse kooskõlas FIS § 22</w:t>
      </w:r>
      <w:r w:rsidR="0086222F" w:rsidRPr="000536A7">
        <w:rPr>
          <w:rFonts w:asciiTheme="majorBidi" w:hAnsiTheme="majorBidi" w:cstheme="majorBidi"/>
          <w:szCs w:val="24"/>
          <w:vertAlign w:val="superscript"/>
        </w:rPr>
        <w:t>1</w:t>
      </w:r>
      <w:r w:rsidR="0086222F" w:rsidRPr="000536A7">
        <w:rPr>
          <w:rFonts w:asciiTheme="majorBidi" w:hAnsiTheme="majorBidi" w:cstheme="majorBidi"/>
          <w:szCs w:val="24"/>
        </w:rPr>
        <w:t xml:space="preserve"> lõike 1 punktiga 3, kuhu märgitakse kontrolli eesmärk ja ulatus, perioodi pikkus ning kontrollimise aeg. Korraldus toimetatakse kontrollitavale kätte hiljemalt kolm tööpäeva enne kohapealse kontrolli algust. Finantsinspektsioon võib kohapealse kontrolli kohta antud korralduse kätte toimetada varem, kui kolm tööpäeva enne kohapealse kontrolli algust, kuid samas on Finantsinspektsioonil kaalutlusõigus kohapealse kontrolli alustamisest järelevalve subjektile eelnevalt mitte teatada, kui korraldusest etteteatamine ohustaks kontrolli eesmärgi saavutamist. Kohapealset kontrolli teostab Finantsinspektsiooni volitatud töötaja (kontrollija).</w:t>
      </w:r>
    </w:p>
    <w:p w14:paraId="1C89DD66" w14:textId="0BD7B212" w:rsidR="00A45544" w:rsidRDefault="00A45544" w:rsidP="00DF3708">
      <w:pPr>
        <w:spacing w:after="0" w:line="240" w:lineRule="auto"/>
        <w:jc w:val="both"/>
        <w:rPr>
          <w:rFonts w:asciiTheme="majorBidi" w:hAnsiTheme="majorBidi" w:cstheme="majorBidi"/>
          <w:b/>
          <w:bCs/>
          <w:szCs w:val="24"/>
        </w:rPr>
      </w:pPr>
    </w:p>
    <w:p w14:paraId="3D1CC168" w14:textId="5BC42BB1" w:rsidR="0086222F" w:rsidRPr="000536A7" w:rsidRDefault="0086222F"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 xml:space="preserve">Lõigete </w:t>
      </w:r>
      <w:r w:rsidR="00A45544">
        <w:rPr>
          <w:rFonts w:asciiTheme="majorBidi" w:hAnsiTheme="majorBidi" w:cstheme="majorBidi"/>
          <w:b/>
          <w:bCs/>
          <w:szCs w:val="24"/>
        </w:rPr>
        <w:t>3 ja 4</w:t>
      </w:r>
      <w:r w:rsidRPr="000536A7">
        <w:rPr>
          <w:rFonts w:asciiTheme="majorBidi" w:hAnsiTheme="majorBidi" w:cstheme="majorBidi"/>
          <w:szCs w:val="24"/>
        </w:rPr>
        <w:t xml:space="preserve"> kohaselt on kontrollijal suhteliselt laiad volitused kontrolli läbiviimiseks eesmärgiga võimaldada kontrollijale töökoht ja vajalik juurdepääs kogu ja igas vormis teabele. Kontrollijal on õigus uurida järelevalve teostamisel vajalikke dokumente ja andmekandjaid, teha nendest väljavõtteid, ärakirju ja koopiaid, s.h. vandeaudiitori aruanded ja vandeaudiitori eriotstarbelisi raportid kontrollitava aruannete kohta. Kontrollijal on õigus jälgida tööprotsesse, samuti nõuda suulisi ja kirjalikke selgitusi kontrollitava juhtidelt ja töötajatelt. Kontrollimine toimub pädeva töötaja juuresolekul, kes juhendab kontrollija vajalike dokumentide juurde.</w:t>
      </w:r>
    </w:p>
    <w:p w14:paraId="51A6D9F8" w14:textId="77777777" w:rsidR="00A45544" w:rsidRDefault="00A45544" w:rsidP="00DF3708">
      <w:pPr>
        <w:spacing w:after="0" w:line="240" w:lineRule="auto"/>
        <w:jc w:val="both"/>
        <w:rPr>
          <w:rFonts w:asciiTheme="majorBidi" w:hAnsiTheme="majorBidi" w:cstheme="majorBidi"/>
          <w:b/>
          <w:bCs/>
          <w:szCs w:val="24"/>
        </w:rPr>
      </w:pPr>
    </w:p>
    <w:p w14:paraId="13348402" w14:textId="6437F45F" w:rsidR="0086222F" w:rsidRPr="00A45544" w:rsidRDefault="0086222F"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 xml:space="preserve">Lõike </w:t>
      </w:r>
      <w:r w:rsidR="00A45544">
        <w:rPr>
          <w:rFonts w:asciiTheme="majorBidi" w:hAnsiTheme="majorBidi" w:cstheme="majorBidi"/>
          <w:b/>
          <w:bCs/>
          <w:szCs w:val="24"/>
        </w:rPr>
        <w:t>5</w:t>
      </w:r>
      <w:r w:rsidRPr="000536A7">
        <w:rPr>
          <w:rFonts w:asciiTheme="majorBidi" w:hAnsiTheme="majorBidi" w:cstheme="majorBidi"/>
          <w:szCs w:val="24"/>
        </w:rPr>
        <w:t xml:space="preserve"> kohaselt on kontrollija kohustatud koostama kontrollimise tulemuste kohta kahe kuu jooksul pärast kohapealse kontrolli lõppemist akti kavandi, mille Finantsinspektsioon teeb kontrollitavale teatavaks. </w:t>
      </w:r>
      <w:r w:rsidRPr="00A45544">
        <w:rPr>
          <w:rFonts w:asciiTheme="majorBidi" w:hAnsiTheme="majorBidi" w:cstheme="majorBidi"/>
          <w:szCs w:val="24"/>
        </w:rPr>
        <w:t xml:space="preserve">Eeltoodut tuleks käsitada n-ö ärakuulamisena HMS § 40 tähenduses. </w:t>
      </w:r>
    </w:p>
    <w:p w14:paraId="33CFADE4" w14:textId="77777777" w:rsidR="00A45544" w:rsidRDefault="00A45544" w:rsidP="00DF3708">
      <w:pPr>
        <w:spacing w:after="0" w:line="240" w:lineRule="auto"/>
        <w:jc w:val="both"/>
        <w:rPr>
          <w:rFonts w:asciiTheme="majorBidi" w:hAnsiTheme="majorBidi" w:cstheme="majorBidi"/>
          <w:b/>
          <w:bCs/>
          <w:szCs w:val="24"/>
        </w:rPr>
      </w:pPr>
    </w:p>
    <w:p w14:paraId="60B8F04E" w14:textId="43DFEE53" w:rsidR="0086222F" w:rsidRPr="000536A7" w:rsidRDefault="0086222F"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 xml:space="preserve">Lõige </w:t>
      </w:r>
      <w:r w:rsidR="00CC03A8">
        <w:rPr>
          <w:rFonts w:asciiTheme="majorBidi" w:hAnsiTheme="majorBidi" w:cstheme="majorBidi"/>
          <w:b/>
          <w:bCs/>
          <w:szCs w:val="24"/>
        </w:rPr>
        <w:t>6</w:t>
      </w:r>
      <w:r w:rsidRPr="000536A7">
        <w:rPr>
          <w:rFonts w:asciiTheme="majorBidi" w:hAnsiTheme="majorBidi" w:cstheme="majorBidi"/>
          <w:szCs w:val="24"/>
        </w:rPr>
        <w:t xml:space="preserve"> sätestab tähtaja</w:t>
      </w:r>
      <w:r w:rsidR="00CC03A8">
        <w:rPr>
          <w:rFonts w:asciiTheme="majorBidi" w:hAnsiTheme="majorBidi" w:cstheme="majorBidi"/>
          <w:szCs w:val="24"/>
        </w:rPr>
        <w:t>, mille</w:t>
      </w:r>
      <w:r w:rsidRPr="000536A7">
        <w:rPr>
          <w:rFonts w:asciiTheme="majorBidi" w:hAnsiTheme="majorBidi" w:cstheme="majorBidi"/>
          <w:szCs w:val="24"/>
        </w:rPr>
        <w:t xml:space="preserve"> jooksul on </w:t>
      </w:r>
      <w:r w:rsidR="00CC03A8">
        <w:rPr>
          <w:rFonts w:asciiTheme="majorBidi" w:hAnsiTheme="majorBidi" w:cstheme="majorBidi"/>
          <w:szCs w:val="24"/>
        </w:rPr>
        <w:t>registripidajal</w:t>
      </w:r>
      <w:r w:rsidRPr="000536A7">
        <w:rPr>
          <w:rFonts w:asciiTheme="majorBidi" w:hAnsiTheme="majorBidi" w:cstheme="majorBidi"/>
          <w:szCs w:val="24"/>
        </w:rPr>
        <w:t xml:space="preserve"> võimalus esitada asja kohta oma arvamus ja vastuväited. </w:t>
      </w:r>
      <w:r w:rsidR="00CC03A8">
        <w:rPr>
          <w:rFonts w:asciiTheme="majorBidi" w:hAnsiTheme="majorBidi" w:cstheme="majorBidi"/>
          <w:szCs w:val="24"/>
        </w:rPr>
        <w:t>Registripidajal</w:t>
      </w:r>
      <w:r w:rsidRPr="000536A7">
        <w:rPr>
          <w:rFonts w:asciiTheme="majorBidi" w:hAnsiTheme="majorBidi" w:cstheme="majorBidi"/>
          <w:szCs w:val="24"/>
        </w:rPr>
        <w:t xml:space="preserve"> on õigus ühe kuu jooksul akti kavandi kättetoimetamisest arvates esitada kirjalikke selgitusi. Selgitused esitatakse kirjalikus, suulises või muus sobivas vormis kooskõlas HMS § 40 lõikega 1. </w:t>
      </w:r>
    </w:p>
    <w:p w14:paraId="097DFC17" w14:textId="77777777" w:rsidR="00A45544" w:rsidRDefault="00A45544" w:rsidP="00DF3708">
      <w:pPr>
        <w:spacing w:after="0" w:line="240" w:lineRule="auto"/>
        <w:jc w:val="both"/>
        <w:rPr>
          <w:rFonts w:asciiTheme="majorBidi" w:hAnsiTheme="majorBidi" w:cstheme="majorBidi"/>
          <w:b/>
          <w:bCs/>
          <w:szCs w:val="24"/>
        </w:rPr>
      </w:pPr>
    </w:p>
    <w:p w14:paraId="31E7C74A" w14:textId="0744BECF" w:rsidR="0086222F" w:rsidRDefault="0086222F"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 xml:space="preserve">Lõike </w:t>
      </w:r>
      <w:r w:rsidR="00CC03A8">
        <w:rPr>
          <w:rFonts w:asciiTheme="majorBidi" w:hAnsiTheme="majorBidi" w:cstheme="majorBidi"/>
          <w:b/>
          <w:bCs/>
          <w:szCs w:val="24"/>
        </w:rPr>
        <w:t>7</w:t>
      </w:r>
      <w:r w:rsidRPr="000536A7">
        <w:rPr>
          <w:rFonts w:asciiTheme="majorBidi" w:hAnsiTheme="majorBidi" w:cstheme="majorBidi"/>
          <w:szCs w:val="24"/>
        </w:rPr>
        <w:t xml:space="preserve"> kohaselt annab Finantsinspektsioon kohapealse kontrolli lõppakti mitte hiljem kui viis kuud pärast kohapealse kontrolli lõppemist kooskõlas FIS § 18 lõikega 2 pärast </w:t>
      </w:r>
      <w:r w:rsidR="00DA18BD">
        <w:rPr>
          <w:rFonts w:asciiTheme="majorBidi" w:hAnsiTheme="majorBidi" w:cstheme="majorBidi"/>
          <w:szCs w:val="24"/>
        </w:rPr>
        <w:t>registripidajalt</w:t>
      </w:r>
      <w:r w:rsidRPr="000536A7">
        <w:rPr>
          <w:rFonts w:asciiTheme="majorBidi" w:hAnsiTheme="majorBidi" w:cstheme="majorBidi"/>
          <w:szCs w:val="24"/>
        </w:rPr>
        <w:t xml:space="preserve"> kirjalike selgituste saamist või </w:t>
      </w:r>
      <w:r w:rsidR="00DA18BD">
        <w:rPr>
          <w:rFonts w:asciiTheme="majorBidi" w:hAnsiTheme="majorBidi" w:cstheme="majorBidi"/>
          <w:szCs w:val="24"/>
        </w:rPr>
        <w:t>selgituste esitamise tähtaja möödumist</w:t>
      </w:r>
      <w:r w:rsidRPr="000536A7">
        <w:rPr>
          <w:rFonts w:asciiTheme="majorBidi" w:hAnsiTheme="majorBidi" w:cstheme="majorBidi"/>
          <w:szCs w:val="24"/>
        </w:rPr>
        <w:t>. Finantsinspektsiooni põhjendatud otsusega kinnitatud lõppakt</w:t>
      </w:r>
      <w:r w:rsidR="00A855B2">
        <w:rPr>
          <w:rFonts w:asciiTheme="majorBidi" w:hAnsiTheme="majorBidi" w:cstheme="majorBidi"/>
          <w:szCs w:val="24"/>
        </w:rPr>
        <w:t xml:space="preserve"> </w:t>
      </w:r>
      <w:r w:rsidRPr="000536A7">
        <w:rPr>
          <w:rFonts w:asciiTheme="majorBidi" w:hAnsiTheme="majorBidi" w:cstheme="majorBidi"/>
          <w:szCs w:val="24"/>
        </w:rPr>
        <w:t xml:space="preserve">toimetatakse </w:t>
      </w:r>
      <w:r w:rsidR="00CC03A8">
        <w:rPr>
          <w:rFonts w:asciiTheme="majorBidi" w:hAnsiTheme="majorBidi" w:cstheme="majorBidi"/>
          <w:szCs w:val="24"/>
        </w:rPr>
        <w:t>registripidajale</w:t>
      </w:r>
      <w:r w:rsidRPr="000536A7">
        <w:rPr>
          <w:rFonts w:asciiTheme="majorBidi" w:hAnsiTheme="majorBidi" w:cstheme="majorBidi"/>
          <w:szCs w:val="24"/>
        </w:rPr>
        <w:t xml:space="preserve"> kätte. </w:t>
      </w:r>
      <w:r w:rsidR="00CC03A8">
        <w:rPr>
          <w:rFonts w:asciiTheme="majorBidi" w:hAnsiTheme="majorBidi" w:cstheme="majorBidi"/>
          <w:szCs w:val="24"/>
        </w:rPr>
        <w:t>K</w:t>
      </w:r>
      <w:r w:rsidRPr="000536A7">
        <w:rPr>
          <w:rFonts w:asciiTheme="majorBidi" w:hAnsiTheme="majorBidi" w:cstheme="majorBidi"/>
          <w:szCs w:val="24"/>
        </w:rPr>
        <w:t>ohapealse kontrolli lõppakt</w:t>
      </w:r>
      <w:r w:rsidR="00CC03A8">
        <w:rPr>
          <w:rFonts w:asciiTheme="majorBidi" w:hAnsiTheme="majorBidi" w:cstheme="majorBidi"/>
          <w:szCs w:val="24"/>
        </w:rPr>
        <w:t xml:space="preserve"> ei oma</w:t>
      </w:r>
      <w:r w:rsidRPr="000536A7">
        <w:rPr>
          <w:rFonts w:asciiTheme="majorBidi" w:hAnsiTheme="majorBidi" w:cstheme="majorBidi"/>
          <w:szCs w:val="24"/>
        </w:rPr>
        <w:t xml:space="preserve"> iseseisvat regulatiivset toimet, s</w:t>
      </w:r>
      <w:r w:rsidR="00A855B2">
        <w:rPr>
          <w:rFonts w:asciiTheme="majorBidi" w:hAnsiTheme="majorBidi" w:cstheme="majorBidi"/>
          <w:szCs w:val="24"/>
        </w:rPr>
        <w:t>t</w:t>
      </w:r>
      <w:r w:rsidRPr="000536A7">
        <w:rPr>
          <w:rFonts w:asciiTheme="majorBidi" w:hAnsiTheme="majorBidi" w:cstheme="majorBidi"/>
          <w:szCs w:val="24"/>
        </w:rPr>
        <w:t xml:space="preserve"> ei tekita kontrollitavale kohustusi, </w:t>
      </w:r>
      <w:r w:rsidR="00CC03A8">
        <w:rPr>
          <w:rFonts w:asciiTheme="majorBidi" w:hAnsiTheme="majorBidi" w:cstheme="majorBidi"/>
          <w:szCs w:val="24"/>
        </w:rPr>
        <w:t>seetõttu on</w:t>
      </w:r>
      <w:r w:rsidRPr="000536A7">
        <w:rPr>
          <w:rFonts w:asciiTheme="majorBidi" w:hAnsiTheme="majorBidi" w:cstheme="majorBidi"/>
          <w:szCs w:val="24"/>
        </w:rPr>
        <w:t xml:space="preserve"> aktis väljatoodud puuduste ja rikkumiste kõrvaldamiseks reeglina vaja koostada kohustav haldusakt ettekirjutuse näol. Nii haldusmenetluse kui järelevalvemenetluse läbiviimine peaks olema eesmärgipärane ja efektiivne, samuti võimalikult lihtne ja kiire, vältides üleliigseid kulutusi ja ebameeldivusi isikutele. Kohapealse kontrolli materjalid, mis annavad põhjaliku teadmise kontrollitava majandustegevuse kohta, võivad olla/on väga mahukad, s</w:t>
      </w:r>
      <w:r w:rsidR="00A855B2">
        <w:rPr>
          <w:rFonts w:asciiTheme="majorBidi" w:hAnsiTheme="majorBidi" w:cstheme="majorBidi"/>
          <w:szCs w:val="24"/>
        </w:rPr>
        <w:t>h</w:t>
      </w:r>
      <w:r w:rsidRPr="000536A7">
        <w:rPr>
          <w:rFonts w:asciiTheme="majorBidi" w:hAnsiTheme="majorBidi" w:cstheme="majorBidi"/>
          <w:szCs w:val="24"/>
        </w:rPr>
        <w:t xml:space="preserve"> </w:t>
      </w:r>
      <w:r w:rsidR="00CC03A8" w:rsidRPr="000536A7">
        <w:rPr>
          <w:rFonts w:asciiTheme="majorBidi" w:hAnsiTheme="majorBidi" w:cstheme="majorBidi"/>
          <w:szCs w:val="24"/>
        </w:rPr>
        <w:t xml:space="preserve">võivad </w:t>
      </w:r>
      <w:r w:rsidRPr="000536A7">
        <w:rPr>
          <w:rFonts w:asciiTheme="majorBidi" w:hAnsiTheme="majorBidi" w:cstheme="majorBidi"/>
          <w:szCs w:val="24"/>
        </w:rPr>
        <w:t>lõppaktis väljatoodud tõendid olla olulise kaaluga. Kohapealse kontrolli lõppakti eraldi vormistamise ja lõppaktis toodud puuduste kohta eraldi haldusaktina vormistamise vahele võib jääda mitmeid kuid või isegi pikem ajavahemik ja faktiline olukord võib selle aja jooksul olla oluliselt muutunud.</w:t>
      </w:r>
      <w:r w:rsidR="00CC03A8">
        <w:rPr>
          <w:rFonts w:asciiTheme="majorBidi" w:hAnsiTheme="majorBidi" w:cstheme="majorBidi"/>
          <w:szCs w:val="24"/>
        </w:rPr>
        <w:t xml:space="preserve"> See</w:t>
      </w:r>
      <w:r w:rsidR="005B003A">
        <w:rPr>
          <w:rFonts w:asciiTheme="majorBidi" w:hAnsiTheme="majorBidi" w:cstheme="majorBidi"/>
          <w:szCs w:val="24"/>
        </w:rPr>
        <w:t>t</w:t>
      </w:r>
      <w:r w:rsidR="00CC03A8">
        <w:rPr>
          <w:rFonts w:asciiTheme="majorBidi" w:hAnsiTheme="majorBidi" w:cstheme="majorBidi"/>
          <w:szCs w:val="24"/>
        </w:rPr>
        <w:t>õttu antakse Finantsinspektsioonile piisav aeg – viis kuud – et otsustada</w:t>
      </w:r>
      <w:r w:rsidR="005B003A">
        <w:rPr>
          <w:rFonts w:asciiTheme="majorBidi" w:hAnsiTheme="majorBidi" w:cstheme="majorBidi"/>
          <w:szCs w:val="24"/>
        </w:rPr>
        <w:t xml:space="preserve"> ja vormistada lõppakt.</w:t>
      </w:r>
      <w:r w:rsidR="00CC03A8">
        <w:rPr>
          <w:rFonts w:asciiTheme="majorBidi" w:hAnsiTheme="majorBidi" w:cstheme="majorBidi"/>
          <w:szCs w:val="24"/>
        </w:rPr>
        <w:t xml:space="preserve"> </w:t>
      </w:r>
      <w:r w:rsidRPr="000536A7">
        <w:rPr>
          <w:rFonts w:asciiTheme="majorBidi" w:hAnsiTheme="majorBidi" w:cstheme="majorBidi"/>
          <w:szCs w:val="24"/>
        </w:rPr>
        <w:t xml:space="preserve"> </w:t>
      </w:r>
    </w:p>
    <w:p w14:paraId="16649F13" w14:textId="77777777" w:rsidR="00CC03A8" w:rsidRPr="000536A7" w:rsidRDefault="00CC03A8" w:rsidP="00DF3708">
      <w:pPr>
        <w:spacing w:after="0" w:line="240" w:lineRule="auto"/>
        <w:jc w:val="both"/>
        <w:rPr>
          <w:rFonts w:asciiTheme="majorBidi" w:hAnsiTheme="majorBidi" w:cstheme="majorBidi"/>
          <w:szCs w:val="24"/>
        </w:rPr>
      </w:pPr>
    </w:p>
    <w:p w14:paraId="23D52B64" w14:textId="4C29BA6E" w:rsidR="0086222F" w:rsidRPr="000536A7" w:rsidRDefault="0086222F"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 xml:space="preserve">Lõike </w:t>
      </w:r>
      <w:r w:rsidR="00893A39">
        <w:rPr>
          <w:rFonts w:asciiTheme="majorBidi" w:hAnsiTheme="majorBidi" w:cstheme="majorBidi"/>
          <w:b/>
          <w:bCs/>
          <w:szCs w:val="24"/>
        </w:rPr>
        <w:t>8</w:t>
      </w:r>
      <w:r w:rsidRPr="000536A7">
        <w:rPr>
          <w:rFonts w:asciiTheme="majorBidi" w:hAnsiTheme="majorBidi" w:cstheme="majorBidi"/>
          <w:szCs w:val="24"/>
        </w:rPr>
        <w:t xml:space="preserve"> kohaselt võib Finantsinspektsioon siiski pikendada lõikes </w:t>
      </w:r>
      <w:r w:rsidR="00893A39">
        <w:rPr>
          <w:rFonts w:asciiTheme="majorBidi" w:hAnsiTheme="majorBidi" w:cstheme="majorBidi"/>
          <w:szCs w:val="24"/>
        </w:rPr>
        <w:t>7</w:t>
      </w:r>
      <w:r w:rsidRPr="000536A7">
        <w:rPr>
          <w:rFonts w:asciiTheme="majorBidi" w:hAnsiTheme="majorBidi" w:cstheme="majorBidi"/>
          <w:szCs w:val="24"/>
        </w:rPr>
        <w:t xml:space="preserve"> </w:t>
      </w:r>
      <w:r w:rsidR="00893A39">
        <w:rPr>
          <w:rFonts w:asciiTheme="majorBidi" w:hAnsiTheme="majorBidi" w:cstheme="majorBidi"/>
          <w:szCs w:val="24"/>
        </w:rPr>
        <w:t>sätestatud</w:t>
      </w:r>
      <w:r w:rsidRPr="000536A7">
        <w:rPr>
          <w:rFonts w:asciiTheme="majorBidi" w:hAnsiTheme="majorBidi" w:cstheme="majorBidi"/>
          <w:szCs w:val="24"/>
        </w:rPr>
        <w:t xml:space="preserve"> tähtaega kuni kahe kuu võrra, kui </w:t>
      </w:r>
      <w:r w:rsidR="00893A39">
        <w:rPr>
          <w:rFonts w:asciiTheme="majorBidi" w:hAnsiTheme="majorBidi" w:cstheme="majorBidi"/>
          <w:szCs w:val="24"/>
        </w:rPr>
        <w:t>registripidaja</w:t>
      </w:r>
      <w:r w:rsidRPr="000536A7">
        <w:rPr>
          <w:rFonts w:asciiTheme="majorBidi" w:hAnsiTheme="majorBidi" w:cstheme="majorBidi"/>
          <w:szCs w:val="24"/>
        </w:rPr>
        <w:t xml:space="preserve"> esitatud selgitused või muu oluline asjaolu vajab täiendavat hindamist. </w:t>
      </w:r>
      <w:r w:rsidR="00893A39">
        <w:rPr>
          <w:rFonts w:asciiTheme="majorBidi" w:hAnsiTheme="majorBidi" w:cstheme="majorBidi"/>
          <w:szCs w:val="24"/>
        </w:rPr>
        <w:t>Registripidajal</w:t>
      </w:r>
      <w:r w:rsidRPr="000536A7">
        <w:rPr>
          <w:rFonts w:asciiTheme="majorBidi" w:hAnsiTheme="majorBidi" w:cstheme="majorBidi"/>
          <w:szCs w:val="24"/>
        </w:rPr>
        <w:t xml:space="preserve"> on õigus sellisel juhul anda täiendavaid selgitusi ja esitada vastuväiteid. Kui lõppaktis tehakse vastaval perioodil olulisi muudatusi, peab Finantsinspektsioon saatma lõppakti uuesti kontrollitavale kirjalike selgituste saamiseks. </w:t>
      </w:r>
    </w:p>
    <w:p w14:paraId="31A02879" w14:textId="77777777" w:rsidR="00893A39" w:rsidRDefault="00893A39" w:rsidP="00DF3708">
      <w:pPr>
        <w:spacing w:after="0" w:line="240" w:lineRule="auto"/>
        <w:jc w:val="both"/>
        <w:rPr>
          <w:rFonts w:asciiTheme="majorBidi" w:hAnsiTheme="majorBidi" w:cstheme="majorBidi"/>
          <w:b/>
          <w:bCs/>
          <w:szCs w:val="24"/>
        </w:rPr>
      </w:pPr>
    </w:p>
    <w:p w14:paraId="2968D9F7" w14:textId="22B0D9CC" w:rsidR="0086222F" w:rsidRDefault="0086222F"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 xml:space="preserve">Lõike </w:t>
      </w:r>
      <w:r w:rsidR="00893A39">
        <w:rPr>
          <w:rFonts w:asciiTheme="majorBidi" w:hAnsiTheme="majorBidi" w:cstheme="majorBidi"/>
          <w:b/>
          <w:bCs/>
          <w:szCs w:val="24"/>
        </w:rPr>
        <w:t>9</w:t>
      </w:r>
      <w:r w:rsidRPr="000536A7">
        <w:rPr>
          <w:rFonts w:asciiTheme="majorBidi" w:hAnsiTheme="majorBidi" w:cstheme="majorBidi"/>
          <w:szCs w:val="24"/>
        </w:rPr>
        <w:t xml:space="preserve"> kohaselt võib Finantsinspektsioon anda </w:t>
      </w:r>
      <w:r w:rsidR="00893A39">
        <w:rPr>
          <w:rFonts w:asciiTheme="majorBidi" w:hAnsiTheme="majorBidi" w:cstheme="majorBidi"/>
          <w:szCs w:val="24"/>
        </w:rPr>
        <w:t>registripidajale</w:t>
      </w:r>
      <w:r w:rsidR="00893A39" w:rsidRPr="000536A7">
        <w:rPr>
          <w:rFonts w:asciiTheme="majorBidi" w:hAnsiTheme="majorBidi" w:cstheme="majorBidi"/>
          <w:szCs w:val="24"/>
        </w:rPr>
        <w:t xml:space="preserve"> </w:t>
      </w:r>
      <w:r w:rsidRPr="000536A7">
        <w:rPr>
          <w:rFonts w:asciiTheme="majorBidi" w:hAnsiTheme="majorBidi" w:cstheme="majorBidi"/>
          <w:szCs w:val="24"/>
        </w:rPr>
        <w:t>lõppaktiga tuvastatud puuduste kõrvaldamiseks tähtaja või määrata kontrollitavale muid kohustusi ja rakendada nende täitmata jätmise või ebakohase täitmise korral sunniraha. Vaadeldav säte annab Finantsinspektsioonile mandaadi selles samas aktis sundida tuvastatud rikkumisi parandama või riske vähendama. Kui eelnevalt tehakse vastav hoiatus, võib Finantsinspektsioon määrata sunniraha lõppaktis toodud kohustuste tähtajaks täitmata jätmise tõttu. Kogu akti on sellisel juhul võimalik halduskohtus aga vaidlustada.</w:t>
      </w:r>
    </w:p>
    <w:p w14:paraId="1AE95580" w14:textId="77777777" w:rsidR="00893A39" w:rsidRPr="000536A7" w:rsidRDefault="00893A39" w:rsidP="00DF3708">
      <w:pPr>
        <w:spacing w:after="0" w:line="240" w:lineRule="auto"/>
        <w:jc w:val="both"/>
        <w:rPr>
          <w:rFonts w:asciiTheme="majorBidi" w:hAnsiTheme="majorBidi" w:cstheme="majorBidi"/>
          <w:szCs w:val="24"/>
        </w:rPr>
      </w:pPr>
    </w:p>
    <w:p w14:paraId="367EA203" w14:textId="6ADB24C5" w:rsidR="0086222F" w:rsidRPr="000536A7" w:rsidRDefault="0086222F"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Lõike 1</w:t>
      </w:r>
      <w:r w:rsidR="00893A39">
        <w:rPr>
          <w:rFonts w:asciiTheme="majorBidi" w:hAnsiTheme="majorBidi" w:cstheme="majorBidi"/>
          <w:b/>
          <w:bCs/>
          <w:szCs w:val="24"/>
        </w:rPr>
        <w:t>0</w:t>
      </w:r>
      <w:r w:rsidRPr="000536A7">
        <w:rPr>
          <w:rFonts w:asciiTheme="majorBidi" w:hAnsiTheme="majorBidi" w:cstheme="majorBidi"/>
          <w:szCs w:val="24"/>
        </w:rPr>
        <w:t xml:space="preserve"> kohaselt on sätestatud sarnaselt muude finantsvaldkonna eriseadustega Finantsinspektsiooni õigus kohapealse kontrolli lõppakt või selle osa avalikustada, kui see on vajalik finantssektori usaldusväärsuse või läbipaistvuse seisukohalt.</w:t>
      </w:r>
    </w:p>
    <w:p w14:paraId="0A45E36E" w14:textId="77777777" w:rsidR="004F63E5" w:rsidRDefault="004F63E5" w:rsidP="00DF3708">
      <w:pPr>
        <w:spacing w:after="0" w:line="240" w:lineRule="auto"/>
        <w:jc w:val="both"/>
        <w:rPr>
          <w:rFonts w:asciiTheme="majorBidi" w:hAnsiTheme="majorBidi" w:cstheme="majorBidi"/>
        </w:rPr>
      </w:pPr>
    </w:p>
    <w:p w14:paraId="51E29471" w14:textId="2E9D879B" w:rsidR="004F63E5" w:rsidRDefault="00893A39" w:rsidP="00DF3708">
      <w:pPr>
        <w:spacing w:after="0" w:line="240" w:lineRule="auto"/>
        <w:jc w:val="both"/>
        <w:rPr>
          <w:rFonts w:asciiTheme="majorBidi" w:hAnsiTheme="majorBidi" w:cstheme="majorBidi"/>
        </w:rPr>
      </w:pPr>
      <w:r w:rsidRPr="000536A7">
        <w:rPr>
          <w:rFonts w:asciiTheme="majorBidi" w:hAnsiTheme="majorBidi" w:cstheme="majorBidi"/>
          <w:b/>
          <w:bCs/>
          <w:szCs w:val="24"/>
        </w:rPr>
        <w:t xml:space="preserve">Paragrahv </w:t>
      </w:r>
      <w:r>
        <w:rPr>
          <w:rFonts w:asciiTheme="majorBidi" w:hAnsiTheme="majorBidi" w:cstheme="majorBidi"/>
          <w:b/>
          <w:bCs/>
          <w:szCs w:val="24"/>
        </w:rPr>
        <w:t>4</w:t>
      </w:r>
      <w:r w:rsidR="00FA7BA9">
        <w:rPr>
          <w:rFonts w:asciiTheme="majorBidi" w:hAnsiTheme="majorBidi" w:cstheme="majorBidi"/>
          <w:b/>
          <w:bCs/>
          <w:szCs w:val="24"/>
        </w:rPr>
        <w:t>7</w:t>
      </w:r>
      <w:r w:rsidRPr="000536A7">
        <w:rPr>
          <w:rFonts w:asciiTheme="majorBidi" w:hAnsiTheme="majorBidi" w:cstheme="majorBidi"/>
          <w:b/>
          <w:bCs/>
          <w:szCs w:val="24"/>
        </w:rPr>
        <w:t xml:space="preserve"> </w:t>
      </w:r>
      <w:r>
        <w:rPr>
          <w:rFonts w:asciiTheme="majorBidi" w:hAnsiTheme="majorBidi" w:cstheme="majorBidi"/>
          <w:b/>
          <w:bCs/>
          <w:szCs w:val="24"/>
        </w:rPr>
        <w:t>– eksperdi kaasamine</w:t>
      </w:r>
    </w:p>
    <w:p w14:paraId="2582AEE9" w14:textId="77777777" w:rsidR="00893A39" w:rsidRDefault="00893A39"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Norm </w:t>
      </w:r>
      <w:r w:rsidRPr="000536A7">
        <w:rPr>
          <w:rFonts w:asciiTheme="majorBidi" w:hAnsiTheme="majorBidi" w:cstheme="majorBidi"/>
          <w:szCs w:val="24"/>
        </w:rPr>
        <w:t xml:space="preserve">sätestab sarnaselt teiste finantssektori eriseadustega järelevalve eesmärgil eksperdi kaasamise võimaluse. </w:t>
      </w:r>
    </w:p>
    <w:p w14:paraId="4E160D18" w14:textId="77777777" w:rsidR="00893A39" w:rsidRDefault="00893A39" w:rsidP="00DF3708">
      <w:pPr>
        <w:spacing w:after="0" w:line="240" w:lineRule="auto"/>
        <w:jc w:val="both"/>
        <w:rPr>
          <w:rFonts w:asciiTheme="majorBidi" w:hAnsiTheme="majorBidi" w:cstheme="majorBidi"/>
          <w:szCs w:val="24"/>
        </w:rPr>
      </w:pPr>
    </w:p>
    <w:p w14:paraId="04B34B98" w14:textId="77777777" w:rsidR="00893A39" w:rsidRDefault="00893A39"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Vastavalt </w:t>
      </w:r>
      <w:r w:rsidRPr="000536A7">
        <w:rPr>
          <w:rFonts w:asciiTheme="majorBidi" w:hAnsiTheme="majorBidi" w:cstheme="majorBidi"/>
          <w:b/>
          <w:bCs/>
          <w:szCs w:val="24"/>
        </w:rPr>
        <w:t>lõikele 1</w:t>
      </w:r>
      <w:r w:rsidRPr="000536A7">
        <w:rPr>
          <w:rFonts w:asciiTheme="majorBidi" w:hAnsiTheme="majorBidi" w:cstheme="majorBidi"/>
          <w:szCs w:val="24"/>
        </w:rPr>
        <w:t xml:space="preserve"> võib järelevalvemenetluses kaasata sõltumatu eksperdi, kellele kohaldub eelkõige haldusmenetluse seaduse § 39. Ekspert kaasatakse eriteadmisi nõudva asjaolu välja selgitamiseks, mida järelevalveasutus saab vajadusel kõrvutada teiste tõenditega, et oma seisukoht kujundada. </w:t>
      </w:r>
    </w:p>
    <w:p w14:paraId="41C416E2" w14:textId="77777777" w:rsidR="00893A39" w:rsidRDefault="00893A39" w:rsidP="00DF3708">
      <w:pPr>
        <w:spacing w:after="0" w:line="240" w:lineRule="auto"/>
        <w:jc w:val="both"/>
        <w:rPr>
          <w:rFonts w:asciiTheme="majorBidi" w:hAnsiTheme="majorBidi" w:cstheme="majorBidi"/>
          <w:szCs w:val="24"/>
        </w:rPr>
      </w:pPr>
    </w:p>
    <w:p w14:paraId="6B85F00A" w14:textId="28C424B7" w:rsidR="00893A39" w:rsidRPr="000536A7" w:rsidRDefault="00893A39"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Kui kaasatud ekspert teeb kindlaks järelevalvemenetluses tähtsust omavaid asjaolusid, mida järelevalve ei palunud tal uurida või selgitada (nt kas teadmatusest või tähelepanematusest) teavitab ekspert Finantsinspektsiooni ka sellistest asjaoludest</w:t>
      </w:r>
      <w:r>
        <w:rPr>
          <w:rFonts w:asciiTheme="majorBidi" w:hAnsiTheme="majorBidi" w:cstheme="majorBidi"/>
          <w:szCs w:val="24"/>
        </w:rPr>
        <w:t xml:space="preserve"> (</w:t>
      </w:r>
      <w:r w:rsidRPr="00893A39">
        <w:rPr>
          <w:rFonts w:asciiTheme="majorBidi" w:hAnsiTheme="majorBidi" w:cstheme="majorBidi"/>
          <w:b/>
          <w:bCs/>
          <w:szCs w:val="24"/>
        </w:rPr>
        <w:t>lõige 2</w:t>
      </w:r>
      <w:r>
        <w:rPr>
          <w:rFonts w:asciiTheme="majorBidi" w:hAnsiTheme="majorBidi" w:cstheme="majorBidi"/>
          <w:szCs w:val="24"/>
        </w:rPr>
        <w:t>)</w:t>
      </w:r>
      <w:r w:rsidRPr="000536A7">
        <w:rPr>
          <w:rFonts w:asciiTheme="majorBidi" w:hAnsiTheme="majorBidi" w:cstheme="majorBidi"/>
          <w:szCs w:val="24"/>
        </w:rPr>
        <w:t>. Seega ekspert ei ole oma töös seotud Finantsinspektsiooni poolt antud ülesande piiridega, vaid peaks Finantsinspektsiooni teavitama kõigist olulistest asjaoludest, mis talle on antud asjas teatavaks saanud.</w:t>
      </w:r>
    </w:p>
    <w:p w14:paraId="712FF97C" w14:textId="77777777" w:rsidR="00893A39" w:rsidRDefault="00893A39" w:rsidP="00DF3708">
      <w:pPr>
        <w:spacing w:after="0" w:line="240" w:lineRule="auto"/>
        <w:jc w:val="both"/>
        <w:rPr>
          <w:rFonts w:asciiTheme="majorBidi" w:hAnsiTheme="majorBidi" w:cstheme="majorBidi"/>
          <w:szCs w:val="24"/>
        </w:rPr>
      </w:pPr>
    </w:p>
    <w:p w14:paraId="0C56A0A1" w14:textId="5CC6DF85" w:rsidR="00893A39" w:rsidRDefault="00893A39"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Lisaks – finantsjärelevalve käigus finantsjärelevalve subjektilt või muudelt isikutelt või asutustelt saadud teave on konfidentsiaalne. Seega vastavalt FIS §-le 34 on ka Finantsinspektsiooni poolt finantsjärelevalve teostamisele kaasatud ekspert ja muu isik on kohustatud hoidma tähtajatult saladuses konfidentsiaalset teavet, mis on temale teatavaks saanud seoses oma ülesannete täitmisega Finantsinspektsioonis ja neil on keelatud kasutada oma ülesannete täitmisega seoses teatavaks saanud konfidentsiaalset teavet erahuvides.</w:t>
      </w:r>
    </w:p>
    <w:p w14:paraId="61453A40" w14:textId="77777777" w:rsidR="00893A39" w:rsidRPr="000536A7" w:rsidRDefault="00893A39" w:rsidP="00DF3708">
      <w:pPr>
        <w:spacing w:after="0" w:line="240" w:lineRule="auto"/>
        <w:jc w:val="both"/>
        <w:rPr>
          <w:rFonts w:asciiTheme="majorBidi" w:hAnsiTheme="majorBidi" w:cstheme="majorBidi"/>
          <w:szCs w:val="24"/>
        </w:rPr>
      </w:pPr>
    </w:p>
    <w:p w14:paraId="0B88343C" w14:textId="77777777" w:rsidR="00893A39" w:rsidRDefault="00893A39"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Lõige 3</w:t>
      </w:r>
      <w:r w:rsidRPr="000536A7">
        <w:rPr>
          <w:rFonts w:asciiTheme="majorBidi" w:hAnsiTheme="majorBidi" w:cstheme="majorBidi"/>
          <w:szCs w:val="24"/>
        </w:rPr>
        <w:t xml:space="preserve"> täpsustab, et ekspert on kohustatud hoidma tähtajatult saladuses avalikustamisele mittekuuluvat teavet, mis sai talle teatavaks seoses eeltoodud ülesannete täitmisega. </w:t>
      </w:r>
    </w:p>
    <w:p w14:paraId="1134BFE2" w14:textId="77777777" w:rsidR="00893A39" w:rsidRDefault="00893A39" w:rsidP="00DF3708">
      <w:pPr>
        <w:spacing w:after="0" w:line="240" w:lineRule="auto"/>
        <w:jc w:val="both"/>
        <w:rPr>
          <w:rFonts w:asciiTheme="majorBidi" w:hAnsiTheme="majorBidi" w:cstheme="majorBidi"/>
          <w:szCs w:val="24"/>
        </w:rPr>
      </w:pPr>
    </w:p>
    <w:p w14:paraId="725D07BE" w14:textId="03488C23" w:rsidR="00893A39" w:rsidRPr="000536A7" w:rsidRDefault="00893A39"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Vastavalt </w:t>
      </w:r>
      <w:r w:rsidRPr="000536A7">
        <w:rPr>
          <w:rFonts w:asciiTheme="majorBidi" w:hAnsiTheme="majorBidi" w:cstheme="majorBidi"/>
          <w:b/>
          <w:bCs/>
          <w:szCs w:val="24"/>
        </w:rPr>
        <w:t>lõikele 4</w:t>
      </w:r>
      <w:r w:rsidRPr="000536A7">
        <w:rPr>
          <w:rFonts w:asciiTheme="majorBidi" w:hAnsiTheme="majorBidi" w:cstheme="majorBidi"/>
          <w:szCs w:val="24"/>
        </w:rPr>
        <w:t xml:space="preserve"> katab eksperdi tegevuse kulud Finantsinspektsioon.</w:t>
      </w:r>
    </w:p>
    <w:p w14:paraId="25ACF005" w14:textId="77777777" w:rsidR="00893A39" w:rsidRDefault="00893A39" w:rsidP="00DF3708">
      <w:pPr>
        <w:spacing w:after="0" w:line="240" w:lineRule="auto"/>
        <w:jc w:val="both"/>
        <w:rPr>
          <w:rFonts w:asciiTheme="majorBidi" w:hAnsiTheme="majorBidi" w:cstheme="majorBidi"/>
          <w:b/>
          <w:bCs/>
          <w:szCs w:val="24"/>
        </w:rPr>
      </w:pPr>
    </w:p>
    <w:p w14:paraId="59882D5D" w14:textId="6E43EBB8" w:rsidR="00432798" w:rsidRDefault="00893A39" w:rsidP="00DF3708">
      <w:pPr>
        <w:spacing w:after="0" w:line="240" w:lineRule="auto"/>
        <w:jc w:val="both"/>
        <w:rPr>
          <w:rFonts w:asciiTheme="majorBidi" w:hAnsiTheme="majorBidi" w:cstheme="majorBidi"/>
          <w:b/>
          <w:bCs/>
          <w:szCs w:val="24"/>
        </w:rPr>
      </w:pPr>
      <w:r w:rsidRPr="000536A7">
        <w:rPr>
          <w:rFonts w:asciiTheme="majorBidi" w:hAnsiTheme="majorBidi" w:cstheme="majorBidi"/>
          <w:b/>
          <w:bCs/>
          <w:szCs w:val="24"/>
        </w:rPr>
        <w:t xml:space="preserve">Paragrahv </w:t>
      </w:r>
      <w:r>
        <w:rPr>
          <w:rFonts w:asciiTheme="majorBidi" w:hAnsiTheme="majorBidi" w:cstheme="majorBidi"/>
          <w:b/>
          <w:bCs/>
          <w:szCs w:val="24"/>
        </w:rPr>
        <w:t>4</w:t>
      </w:r>
      <w:r w:rsidR="00FA7BA9">
        <w:rPr>
          <w:rFonts w:asciiTheme="majorBidi" w:hAnsiTheme="majorBidi" w:cstheme="majorBidi"/>
          <w:b/>
          <w:bCs/>
          <w:szCs w:val="24"/>
        </w:rPr>
        <w:t>8</w:t>
      </w:r>
      <w:r w:rsidRPr="000536A7">
        <w:rPr>
          <w:rFonts w:asciiTheme="majorBidi" w:hAnsiTheme="majorBidi" w:cstheme="majorBidi"/>
          <w:b/>
          <w:bCs/>
          <w:szCs w:val="24"/>
        </w:rPr>
        <w:t xml:space="preserve"> </w:t>
      </w:r>
      <w:r>
        <w:rPr>
          <w:rFonts w:asciiTheme="majorBidi" w:hAnsiTheme="majorBidi" w:cstheme="majorBidi"/>
          <w:b/>
          <w:bCs/>
          <w:szCs w:val="24"/>
        </w:rPr>
        <w:t>– ettekirjutus</w:t>
      </w:r>
    </w:p>
    <w:p w14:paraId="2E29216F" w14:textId="01A6A51C" w:rsidR="00893A39" w:rsidRPr="000536A7" w:rsidRDefault="00893A39"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Paragrahv </w:t>
      </w:r>
      <w:r w:rsidRPr="000536A7">
        <w:rPr>
          <w:rFonts w:asciiTheme="majorBidi" w:hAnsiTheme="majorBidi" w:cstheme="majorBidi"/>
          <w:szCs w:val="24"/>
        </w:rPr>
        <w:t xml:space="preserve">sätestab ettekirjutuse tegemise alused. Finantsinspektsioon peab avalikes huvides tegutsemisel lähtuma seaduslikkuse põhimõttest ning kõik tema antud õigusaktid peavad olema kooskõlas põhiseaduse, muude seaduste ja seaduste alusel antud aktidega või ELi otsekohalduvate õigusaktidega. </w:t>
      </w:r>
    </w:p>
    <w:p w14:paraId="5F5FE1F4" w14:textId="77777777" w:rsidR="00893A39" w:rsidRDefault="00893A39" w:rsidP="00DF3708">
      <w:pPr>
        <w:spacing w:after="0" w:line="240" w:lineRule="auto"/>
        <w:jc w:val="both"/>
        <w:rPr>
          <w:rFonts w:asciiTheme="majorBidi" w:hAnsiTheme="majorBidi" w:cstheme="majorBidi"/>
          <w:szCs w:val="24"/>
        </w:rPr>
      </w:pPr>
    </w:p>
    <w:p w14:paraId="36BF1FE9" w14:textId="77777777" w:rsidR="008D17B2" w:rsidRDefault="00893A39"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Finantsinspektsioonil on õigus teha </w:t>
      </w:r>
      <w:r>
        <w:rPr>
          <w:rFonts w:asciiTheme="majorBidi" w:hAnsiTheme="majorBidi" w:cstheme="majorBidi"/>
          <w:szCs w:val="24"/>
        </w:rPr>
        <w:t xml:space="preserve">registripidajale </w:t>
      </w:r>
      <w:r w:rsidRPr="000536A7">
        <w:rPr>
          <w:rFonts w:asciiTheme="majorBidi" w:hAnsiTheme="majorBidi" w:cstheme="majorBidi"/>
          <w:szCs w:val="24"/>
        </w:rPr>
        <w:t>ettekirjutus eelkõige</w:t>
      </w:r>
      <w:r>
        <w:rPr>
          <w:rFonts w:asciiTheme="majorBidi" w:hAnsiTheme="majorBidi" w:cstheme="majorBidi"/>
          <w:szCs w:val="24"/>
        </w:rPr>
        <w:t>,</w:t>
      </w:r>
      <w:r w:rsidRPr="000536A7">
        <w:rPr>
          <w:rFonts w:asciiTheme="majorBidi" w:hAnsiTheme="majorBidi" w:cstheme="majorBidi"/>
          <w:szCs w:val="24"/>
        </w:rPr>
        <w:t xml:space="preserve"> kui on tuvastatud </w:t>
      </w:r>
      <w:r>
        <w:rPr>
          <w:rFonts w:asciiTheme="majorBidi" w:hAnsiTheme="majorBidi" w:cstheme="majorBidi"/>
          <w:szCs w:val="24"/>
        </w:rPr>
        <w:t xml:space="preserve">eelnõu </w:t>
      </w:r>
      <w:r w:rsidRPr="000536A7">
        <w:rPr>
          <w:rFonts w:asciiTheme="majorBidi" w:hAnsiTheme="majorBidi" w:cstheme="majorBidi"/>
          <w:szCs w:val="24"/>
        </w:rPr>
        <w:t xml:space="preserve">või </w:t>
      </w:r>
      <w:r>
        <w:rPr>
          <w:rFonts w:asciiTheme="majorBidi" w:hAnsiTheme="majorBidi" w:cstheme="majorBidi"/>
          <w:szCs w:val="24"/>
        </w:rPr>
        <w:t>selle</w:t>
      </w:r>
      <w:r w:rsidRPr="000536A7">
        <w:rPr>
          <w:rFonts w:asciiTheme="majorBidi" w:hAnsiTheme="majorBidi" w:cstheme="majorBidi"/>
          <w:szCs w:val="24"/>
        </w:rPr>
        <w:t xml:space="preserve"> alusel kehtestatud õigusaktidest tulenevate kohustuste rikkumine</w:t>
      </w:r>
      <w:r w:rsidR="008D17B2">
        <w:rPr>
          <w:rFonts w:asciiTheme="majorBidi" w:hAnsiTheme="majorBidi" w:cstheme="majorBidi"/>
          <w:szCs w:val="24"/>
        </w:rPr>
        <w:t xml:space="preserve"> (punkt 1)</w:t>
      </w:r>
      <w:r w:rsidRPr="000536A7">
        <w:rPr>
          <w:rFonts w:asciiTheme="majorBidi" w:hAnsiTheme="majorBidi" w:cstheme="majorBidi"/>
          <w:szCs w:val="24"/>
        </w:rPr>
        <w:t>.</w:t>
      </w:r>
      <w:r w:rsidR="008D17B2">
        <w:rPr>
          <w:rFonts w:asciiTheme="majorBidi" w:hAnsiTheme="majorBidi" w:cstheme="majorBidi"/>
          <w:szCs w:val="24"/>
        </w:rPr>
        <w:t xml:space="preserve"> </w:t>
      </w:r>
      <w:r w:rsidRPr="000536A7">
        <w:rPr>
          <w:rFonts w:asciiTheme="majorBidi" w:hAnsiTheme="majorBidi" w:cstheme="majorBidi"/>
          <w:szCs w:val="24"/>
        </w:rPr>
        <w:t>Ettekirjutus tehakse</w:t>
      </w:r>
      <w:r w:rsidR="008D17B2">
        <w:rPr>
          <w:rFonts w:asciiTheme="majorBidi" w:hAnsiTheme="majorBidi" w:cstheme="majorBidi"/>
          <w:szCs w:val="24"/>
        </w:rPr>
        <w:t xml:space="preserve"> ka punktis 1 nimetatud</w:t>
      </w:r>
      <w:r w:rsidRPr="000536A7">
        <w:rPr>
          <w:rFonts w:asciiTheme="majorBidi" w:hAnsiTheme="majorBidi" w:cstheme="majorBidi"/>
          <w:szCs w:val="24"/>
        </w:rPr>
        <w:t xml:space="preserve"> õigusrikkumise ära hoidmiseks</w:t>
      </w:r>
      <w:r w:rsidR="008D17B2">
        <w:rPr>
          <w:rFonts w:asciiTheme="majorBidi" w:hAnsiTheme="majorBidi" w:cstheme="majorBidi"/>
          <w:szCs w:val="24"/>
        </w:rPr>
        <w:t xml:space="preserve"> (punkt 2)</w:t>
      </w:r>
      <w:r w:rsidRPr="000536A7">
        <w:rPr>
          <w:rFonts w:asciiTheme="majorBidi" w:hAnsiTheme="majorBidi" w:cstheme="majorBidi"/>
          <w:szCs w:val="24"/>
        </w:rPr>
        <w:t xml:space="preserve">, samuti </w:t>
      </w:r>
      <w:r w:rsidR="008D17B2">
        <w:rPr>
          <w:rFonts w:asciiTheme="majorBidi" w:hAnsiTheme="majorBidi" w:cstheme="majorBidi"/>
          <w:szCs w:val="24"/>
        </w:rPr>
        <w:t>registripidaja</w:t>
      </w:r>
      <w:r w:rsidRPr="000536A7">
        <w:rPr>
          <w:rFonts w:asciiTheme="majorBidi" w:hAnsiTheme="majorBidi" w:cstheme="majorBidi"/>
          <w:szCs w:val="24"/>
        </w:rPr>
        <w:t xml:space="preserve"> mõjutamiseks, kui tema võetud riskid on oluliselt suurenenud</w:t>
      </w:r>
      <w:r w:rsidR="008D17B2">
        <w:rPr>
          <w:rFonts w:asciiTheme="majorBidi" w:hAnsiTheme="majorBidi" w:cstheme="majorBidi"/>
          <w:szCs w:val="24"/>
        </w:rPr>
        <w:t xml:space="preserve"> (punkt 3)</w:t>
      </w:r>
      <w:r w:rsidRPr="000536A7">
        <w:rPr>
          <w:rFonts w:asciiTheme="majorBidi" w:hAnsiTheme="majorBidi" w:cstheme="majorBidi"/>
          <w:szCs w:val="24"/>
        </w:rPr>
        <w:t>, aga ka finantssektori kaitsmiseks üldisemalt, s</w:t>
      </w:r>
      <w:r w:rsidR="008D17B2">
        <w:rPr>
          <w:rFonts w:asciiTheme="majorBidi" w:hAnsiTheme="majorBidi" w:cstheme="majorBidi"/>
          <w:szCs w:val="24"/>
        </w:rPr>
        <w:t>h</w:t>
      </w:r>
      <w:r w:rsidRPr="000536A7">
        <w:rPr>
          <w:rFonts w:asciiTheme="majorBidi" w:hAnsiTheme="majorBidi" w:cstheme="majorBidi"/>
          <w:szCs w:val="24"/>
        </w:rPr>
        <w:t xml:space="preserve"> finantssektori läbipaistvuse tagamiseks </w:t>
      </w:r>
      <w:r w:rsidRPr="000536A7">
        <w:rPr>
          <w:rFonts w:asciiTheme="majorBidi" w:hAnsiTheme="majorBidi" w:cstheme="majorBidi"/>
          <w:b/>
          <w:bCs/>
          <w:szCs w:val="24"/>
        </w:rPr>
        <w:t>(</w:t>
      </w:r>
      <w:r w:rsidR="008D17B2" w:rsidRPr="008D17B2">
        <w:rPr>
          <w:rFonts w:asciiTheme="majorBidi" w:hAnsiTheme="majorBidi" w:cstheme="majorBidi"/>
          <w:szCs w:val="24"/>
        </w:rPr>
        <w:t>punkt 4</w:t>
      </w:r>
      <w:r w:rsidRPr="000536A7">
        <w:rPr>
          <w:rFonts w:asciiTheme="majorBidi" w:hAnsiTheme="majorBidi" w:cstheme="majorBidi"/>
          <w:b/>
          <w:bCs/>
          <w:szCs w:val="24"/>
        </w:rPr>
        <w:t>)</w:t>
      </w:r>
      <w:r w:rsidRPr="000536A7">
        <w:rPr>
          <w:rFonts w:asciiTheme="majorBidi" w:hAnsiTheme="majorBidi" w:cstheme="majorBidi"/>
          <w:szCs w:val="24"/>
        </w:rPr>
        <w:t xml:space="preserve">. </w:t>
      </w:r>
    </w:p>
    <w:p w14:paraId="45622150" w14:textId="77777777" w:rsidR="008D17B2" w:rsidRDefault="008D17B2" w:rsidP="00DF3708">
      <w:pPr>
        <w:spacing w:after="0" w:line="240" w:lineRule="auto"/>
        <w:jc w:val="both"/>
        <w:rPr>
          <w:rFonts w:asciiTheme="majorBidi" w:hAnsiTheme="majorBidi" w:cstheme="majorBidi"/>
          <w:szCs w:val="24"/>
        </w:rPr>
      </w:pPr>
    </w:p>
    <w:p w14:paraId="0C583A48" w14:textId="7B7B1353" w:rsidR="00893A39" w:rsidRPr="000536A7" w:rsidRDefault="00893A39"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Ettekirjutuse tegemisele rakenduvad haldusmenetluse seaduse §-s 51 </w:t>
      </w:r>
      <w:r w:rsidR="008D17B2">
        <w:rPr>
          <w:rFonts w:asciiTheme="majorBidi" w:hAnsiTheme="majorBidi" w:cstheme="majorBidi"/>
          <w:szCs w:val="24"/>
        </w:rPr>
        <w:t>jj kehtestatud</w:t>
      </w:r>
      <w:r w:rsidRPr="000536A7">
        <w:rPr>
          <w:rFonts w:asciiTheme="majorBidi" w:hAnsiTheme="majorBidi" w:cstheme="majorBidi"/>
          <w:szCs w:val="24"/>
        </w:rPr>
        <w:t xml:space="preserve"> haldusakti tegemisele sätestatud nõuded. Tuleb silmas pidada, et finantsjärelevalve on suunatud riskide ennetamisele ja järelevalveasutuse sekkumisvolitused ei sõltu konkreetse õigusrikkumise toimepanemisest. </w:t>
      </w:r>
    </w:p>
    <w:p w14:paraId="38AC63B4" w14:textId="77777777" w:rsidR="008D17B2" w:rsidRDefault="008D17B2" w:rsidP="00DF3708">
      <w:pPr>
        <w:spacing w:after="0" w:line="240" w:lineRule="auto"/>
        <w:jc w:val="both"/>
        <w:rPr>
          <w:rFonts w:asciiTheme="majorBidi" w:hAnsiTheme="majorBidi" w:cstheme="majorBidi"/>
          <w:szCs w:val="24"/>
        </w:rPr>
      </w:pPr>
    </w:p>
    <w:p w14:paraId="2FC0A31D" w14:textId="6A1A1D54" w:rsidR="00893A39" w:rsidRPr="000536A7" w:rsidRDefault="00893A39"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Mida suurem on järelevalveasutuse kaalutlusruum </w:t>
      </w:r>
      <w:r w:rsidR="008D17B2">
        <w:rPr>
          <w:rFonts w:asciiTheme="majorBidi" w:hAnsiTheme="majorBidi" w:cstheme="majorBidi"/>
          <w:szCs w:val="24"/>
        </w:rPr>
        <w:t>registripidaja</w:t>
      </w:r>
      <w:r w:rsidRPr="000536A7">
        <w:rPr>
          <w:rFonts w:asciiTheme="majorBidi" w:hAnsiTheme="majorBidi" w:cstheme="majorBidi"/>
          <w:szCs w:val="24"/>
        </w:rPr>
        <w:t xml:space="preserve"> tegevuse, tema klientide või finantssektori kui terviku huve või läbipaistvust ohustada võivate asjaolude hindamisega seotud halduse üksikaktide andmisel, seda laialdasem ja mahukam on sellise haldusakti põhjendamise kohustus. </w:t>
      </w:r>
    </w:p>
    <w:p w14:paraId="120AFD09" w14:textId="77777777" w:rsidR="008D17B2" w:rsidRDefault="008D17B2" w:rsidP="00DF3708">
      <w:pPr>
        <w:spacing w:after="0" w:line="240" w:lineRule="auto"/>
        <w:jc w:val="both"/>
        <w:rPr>
          <w:rFonts w:asciiTheme="majorBidi" w:hAnsiTheme="majorBidi" w:cstheme="majorBidi"/>
          <w:b/>
          <w:bCs/>
          <w:szCs w:val="24"/>
        </w:rPr>
      </w:pPr>
    </w:p>
    <w:p w14:paraId="1C70B258" w14:textId="0448786E" w:rsidR="00893A39" w:rsidRPr="00893A39" w:rsidRDefault="008D17B2"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 xml:space="preserve">Paragrahv </w:t>
      </w:r>
      <w:r w:rsidR="00FA7BA9">
        <w:rPr>
          <w:rFonts w:asciiTheme="majorBidi" w:hAnsiTheme="majorBidi" w:cstheme="majorBidi"/>
          <w:b/>
          <w:bCs/>
          <w:szCs w:val="24"/>
        </w:rPr>
        <w:t>49</w:t>
      </w:r>
      <w:r w:rsidRPr="000536A7">
        <w:rPr>
          <w:rFonts w:asciiTheme="majorBidi" w:hAnsiTheme="majorBidi" w:cstheme="majorBidi"/>
          <w:b/>
          <w:bCs/>
          <w:szCs w:val="24"/>
        </w:rPr>
        <w:t xml:space="preserve"> </w:t>
      </w:r>
      <w:r>
        <w:rPr>
          <w:rFonts w:asciiTheme="majorBidi" w:hAnsiTheme="majorBidi" w:cstheme="majorBidi"/>
          <w:b/>
          <w:bCs/>
          <w:szCs w:val="24"/>
        </w:rPr>
        <w:t xml:space="preserve">– </w:t>
      </w:r>
      <w:r w:rsidRPr="00E1732A">
        <w:rPr>
          <w:rFonts w:asciiTheme="majorBidi" w:hAnsiTheme="majorBidi" w:cstheme="majorBidi"/>
          <w:b/>
          <w:bCs/>
          <w:szCs w:val="24"/>
        </w:rPr>
        <w:t>Finantsinspektsiooni õigused ettekirjutuse tegemisel</w:t>
      </w:r>
    </w:p>
    <w:p w14:paraId="0D38F278" w14:textId="59A90003" w:rsidR="008D17B2" w:rsidRPr="00E1732A" w:rsidRDefault="00BA3810"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Õigused ettekirjutuse tegemisel lähtuvad </w:t>
      </w:r>
      <w:r>
        <w:rPr>
          <w:rFonts w:asciiTheme="majorBidi" w:hAnsiTheme="majorBidi" w:cstheme="majorBidi"/>
          <w:szCs w:val="24"/>
        </w:rPr>
        <w:t>registripidaja</w:t>
      </w:r>
      <w:r w:rsidRPr="000536A7">
        <w:rPr>
          <w:rFonts w:asciiTheme="majorBidi" w:hAnsiTheme="majorBidi" w:cstheme="majorBidi"/>
          <w:szCs w:val="24"/>
        </w:rPr>
        <w:t xml:space="preserve"> tegevusele sätestatud nõuetest</w:t>
      </w:r>
      <w:r>
        <w:rPr>
          <w:rFonts w:asciiTheme="majorBidi" w:hAnsiTheme="majorBidi" w:cstheme="majorBidi"/>
          <w:szCs w:val="24"/>
        </w:rPr>
        <w:t xml:space="preserve">. </w:t>
      </w:r>
      <w:r w:rsidR="008D17B2" w:rsidRPr="00BA3810">
        <w:rPr>
          <w:rFonts w:asciiTheme="majorBidi" w:hAnsiTheme="majorBidi" w:cstheme="majorBidi"/>
          <w:b/>
          <w:bCs/>
          <w:szCs w:val="24"/>
        </w:rPr>
        <w:t>Lõike 1</w:t>
      </w:r>
      <w:r w:rsidR="008D17B2">
        <w:rPr>
          <w:rFonts w:asciiTheme="majorBidi" w:hAnsiTheme="majorBidi" w:cstheme="majorBidi"/>
          <w:szCs w:val="24"/>
        </w:rPr>
        <w:t xml:space="preserve"> alusel on Finantsinspektsioonil  </w:t>
      </w:r>
      <w:r w:rsidR="008D17B2" w:rsidRPr="00E1732A">
        <w:rPr>
          <w:rFonts w:asciiTheme="majorBidi" w:hAnsiTheme="majorBidi" w:cstheme="majorBidi"/>
          <w:szCs w:val="24"/>
        </w:rPr>
        <w:t>õigus ettekirjutusega:</w:t>
      </w:r>
    </w:p>
    <w:p w14:paraId="5CBA94A6" w14:textId="77777777" w:rsidR="008D17B2" w:rsidRPr="00E1732A" w:rsidRDefault="008D17B2" w:rsidP="00DF3708">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1) keelata </w:t>
      </w:r>
      <w:r>
        <w:rPr>
          <w:rFonts w:asciiTheme="majorBidi" w:hAnsiTheme="majorBidi" w:cstheme="majorBidi"/>
          <w:szCs w:val="24"/>
        </w:rPr>
        <w:t>registripidaja</w:t>
      </w:r>
      <w:r w:rsidRPr="00E1732A">
        <w:rPr>
          <w:rFonts w:asciiTheme="majorBidi" w:hAnsiTheme="majorBidi" w:cstheme="majorBidi"/>
          <w:szCs w:val="24"/>
        </w:rPr>
        <w:t xml:space="preserve"> tehingute või toimingute tegemine või piirata nende mahtu;</w:t>
      </w:r>
    </w:p>
    <w:p w14:paraId="7CE580D6" w14:textId="77777777" w:rsidR="008D17B2" w:rsidRPr="00E1732A" w:rsidRDefault="008D17B2" w:rsidP="00DF3708">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2) keelata või piirata </w:t>
      </w:r>
      <w:r>
        <w:rPr>
          <w:rFonts w:asciiTheme="majorBidi" w:hAnsiTheme="majorBidi" w:cstheme="majorBidi"/>
          <w:szCs w:val="24"/>
        </w:rPr>
        <w:t xml:space="preserve">registripidaja </w:t>
      </w:r>
      <w:r w:rsidRPr="00E1732A">
        <w:rPr>
          <w:rFonts w:asciiTheme="majorBidi" w:hAnsiTheme="majorBidi" w:cstheme="majorBidi"/>
          <w:szCs w:val="24"/>
        </w:rPr>
        <w:t>vara, sealhulgas kontode kasutamine või käsutamine;</w:t>
      </w:r>
    </w:p>
    <w:p w14:paraId="0B8C9E76" w14:textId="77777777" w:rsidR="008D17B2" w:rsidRPr="00E1732A" w:rsidRDefault="008D17B2" w:rsidP="00DF3708">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3) keelata osaliselt või täielikult </w:t>
      </w:r>
      <w:r>
        <w:rPr>
          <w:rFonts w:asciiTheme="majorBidi" w:hAnsiTheme="majorBidi" w:cstheme="majorBidi"/>
          <w:szCs w:val="24"/>
        </w:rPr>
        <w:t>registripidaja</w:t>
      </w:r>
      <w:r w:rsidRPr="00E1732A">
        <w:rPr>
          <w:rFonts w:asciiTheme="majorBidi" w:hAnsiTheme="majorBidi" w:cstheme="majorBidi"/>
          <w:szCs w:val="24"/>
        </w:rPr>
        <w:t xml:space="preserve"> kasumist väljamaksete tegemine;</w:t>
      </w:r>
    </w:p>
    <w:p w14:paraId="2CA7CD24" w14:textId="77777777" w:rsidR="008D17B2" w:rsidRPr="00E1732A" w:rsidRDefault="008D17B2" w:rsidP="00DF3708">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4) nõuda </w:t>
      </w:r>
      <w:r>
        <w:rPr>
          <w:rFonts w:asciiTheme="majorBidi" w:hAnsiTheme="majorBidi" w:cstheme="majorBidi"/>
          <w:szCs w:val="24"/>
        </w:rPr>
        <w:t xml:space="preserve">registripidaja </w:t>
      </w:r>
      <w:proofErr w:type="spellStart"/>
      <w:r w:rsidRPr="00E1732A">
        <w:rPr>
          <w:rFonts w:asciiTheme="majorBidi" w:hAnsiTheme="majorBidi" w:cstheme="majorBidi"/>
          <w:szCs w:val="24"/>
        </w:rPr>
        <w:t>sise</w:t>
      </w:r>
      <w:proofErr w:type="spellEnd"/>
      <w:r w:rsidRPr="00E1732A">
        <w:rPr>
          <w:rFonts w:asciiTheme="majorBidi" w:hAnsiTheme="majorBidi" w:cstheme="majorBidi"/>
          <w:szCs w:val="24"/>
        </w:rPr>
        <w:t>-eeskirjade ja sisekontrollisüsteemi muutmist või ajakohastamist;</w:t>
      </w:r>
    </w:p>
    <w:p w14:paraId="3C75A15D" w14:textId="77777777" w:rsidR="008D17B2" w:rsidRPr="00E1732A" w:rsidRDefault="008D17B2" w:rsidP="00DF3708">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5) nõuda </w:t>
      </w:r>
      <w:r>
        <w:rPr>
          <w:rFonts w:asciiTheme="majorBidi" w:hAnsiTheme="majorBidi" w:cstheme="majorBidi"/>
          <w:szCs w:val="24"/>
        </w:rPr>
        <w:t xml:space="preserve">registripidaja </w:t>
      </w:r>
      <w:r w:rsidRPr="00E1732A">
        <w:rPr>
          <w:rFonts w:asciiTheme="majorBidi" w:hAnsiTheme="majorBidi" w:cstheme="majorBidi"/>
          <w:szCs w:val="24"/>
        </w:rPr>
        <w:t>juhi tagasikutsumist, mitte</w:t>
      </w:r>
      <w:r>
        <w:rPr>
          <w:rFonts w:asciiTheme="majorBidi" w:hAnsiTheme="majorBidi" w:cstheme="majorBidi"/>
          <w:szCs w:val="24"/>
        </w:rPr>
        <w:t xml:space="preserve"> </w:t>
      </w:r>
      <w:r w:rsidRPr="00E1732A">
        <w:rPr>
          <w:rFonts w:asciiTheme="majorBidi" w:hAnsiTheme="majorBidi" w:cstheme="majorBidi"/>
          <w:szCs w:val="24"/>
        </w:rPr>
        <w:t>valimist või määramata jätmist või tema volituste ajutist peatamist;</w:t>
      </w:r>
    </w:p>
    <w:p w14:paraId="07BC4AF9" w14:textId="77777777" w:rsidR="008D17B2" w:rsidRPr="00E1732A" w:rsidRDefault="008D17B2" w:rsidP="00DF3708">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6) teha </w:t>
      </w:r>
      <w:r>
        <w:rPr>
          <w:rFonts w:asciiTheme="majorBidi" w:hAnsiTheme="majorBidi" w:cstheme="majorBidi"/>
          <w:szCs w:val="24"/>
        </w:rPr>
        <w:t xml:space="preserve">registripidaja </w:t>
      </w:r>
      <w:r w:rsidRPr="00E1732A">
        <w:rPr>
          <w:rFonts w:asciiTheme="majorBidi" w:hAnsiTheme="majorBidi" w:cstheme="majorBidi"/>
          <w:szCs w:val="24"/>
        </w:rPr>
        <w:t xml:space="preserve">üldkoosolekule ettepanek </w:t>
      </w:r>
      <w:r>
        <w:rPr>
          <w:rFonts w:asciiTheme="majorBidi" w:hAnsiTheme="majorBidi" w:cstheme="majorBidi"/>
          <w:szCs w:val="24"/>
        </w:rPr>
        <w:t xml:space="preserve">registripidaja </w:t>
      </w:r>
      <w:r w:rsidRPr="00E1732A">
        <w:rPr>
          <w:rFonts w:asciiTheme="majorBidi" w:hAnsiTheme="majorBidi" w:cstheme="majorBidi"/>
          <w:szCs w:val="24"/>
        </w:rPr>
        <w:t>audiitorettevõtja vahetamiseks;</w:t>
      </w:r>
    </w:p>
    <w:p w14:paraId="5D94F24B" w14:textId="77777777" w:rsidR="008D17B2" w:rsidRPr="00E1732A" w:rsidRDefault="008D17B2" w:rsidP="00DF3708">
      <w:pPr>
        <w:spacing w:after="0" w:line="240" w:lineRule="auto"/>
        <w:jc w:val="both"/>
        <w:rPr>
          <w:rFonts w:asciiTheme="majorBidi" w:hAnsiTheme="majorBidi" w:cstheme="majorBidi"/>
          <w:szCs w:val="24"/>
        </w:rPr>
      </w:pPr>
      <w:r w:rsidRPr="00E1732A">
        <w:rPr>
          <w:rFonts w:asciiTheme="majorBidi" w:hAnsiTheme="majorBidi" w:cstheme="majorBidi"/>
          <w:szCs w:val="24"/>
        </w:rPr>
        <w:t xml:space="preserve">7) nõuda </w:t>
      </w:r>
      <w:r>
        <w:rPr>
          <w:rFonts w:asciiTheme="majorBidi" w:hAnsiTheme="majorBidi" w:cstheme="majorBidi"/>
          <w:szCs w:val="24"/>
        </w:rPr>
        <w:t xml:space="preserve">registripidaja </w:t>
      </w:r>
      <w:r w:rsidRPr="00E1732A">
        <w:rPr>
          <w:rFonts w:asciiTheme="majorBidi" w:hAnsiTheme="majorBidi" w:cstheme="majorBidi"/>
          <w:szCs w:val="24"/>
        </w:rPr>
        <w:t>töötaja töölt kõrvaldamist;</w:t>
      </w:r>
    </w:p>
    <w:p w14:paraId="36201E29" w14:textId="1F98627B" w:rsidR="008D17B2" w:rsidRPr="00E1732A" w:rsidRDefault="008D17B2" w:rsidP="00DF3708">
      <w:pPr>
        <w:spacing w:after="0" w:line="240" w:lineRule="auto"/>
        <w:jc w:val="both"/>
        <w:rPr>
          <w:rFonts w:asciiTheme="majorBidi" w:hAnsiTheme="majorBidi" w:cstheme="majorBidi"/>
          <w:szCs w:val="24"/>
        </w:rPr>
      </w:pPr>
      <w:r>
        <w:rPr>
          <w:rFonts w:asciiTheme="majorBidi" w:hAnsiTheme="majorBidi" w:cstheme="majorBidi"/>
          <w:szCs w:val="24"/>
        </w:rPr>
        <w:t>8</w:t>
      </w:r>
      <w:r w:rsidRPr="00E1732A">
        <w:rPr>
          <w:rFonts w:asciiTheme="majorBidi" w:hAnsiTheme="majorBidi" w:cstheme="majorBidi"/>
          <w:szCs w:val="24"/>
        </w:rPr>
        <w:t xml:space="preserve">) </w:t>
      </w:r>
      <w:r>
        <w:rPr>
          <w:rFonts w:asciiTheme="majorBidi" w:hAnsiTheme="majorBidi" w:cstheme="majorBidi"/>
          <w:szCs w:val="24"/>
        </w:rPr>
        <w:t>eelnõu</w:t>
      </w:r>
      <w:r w:rsidRPr="00E1732A">
        <w:rPr>
          <w:rFonts w:asciiTheme="majorBidi" w:hAnsiTheme="majorBidi" w:cstheme="majorBidi"/>
          <w:szCs w:val="24"/>
        </w:rPr>
        <w:t xml:space="preserve"> või </w:t>
      </w:r>
      <w:r>
        <w:rPr>
          <w:rFonts w:asciiTheme="majorBidi" w:hAnsiTheme="majorBidi" w:cstheme="majorBidi"/>
          <w:szCs w:val="24"/>
        </w:rPr>
        <w:t>selle</w:t>
      </w:r>
      <w:r w:rsidRPr="00E1732A">
        <w:rPr>
          <w:rFonts w:asciiTheme="majorBidi" w:hAnsiTheme="majorBidi" w:cstheme="majorBidi"/>
          <w:szCs w:val="24"/>
        </w:rPr>
        <w:t xml:space="preserve"> alusel kehtestatud õigusaktide nõuete olulise rikkumise korral nõuda </w:t>
      </w:r>
      <w:r>
        <w:rPr>
          <w:rFonts w:asciiTheme="majorBidi" w:hAnsiTheme="majorBidi" w:cstheme="majorBidi"/>
          <w:szCs w:val="24"/>
        </w:rPr>
        <w:t xml:space="preserve">registripidaja </w:t>
      </w:r>
      <w:r w:rsidRPr="00E1732A">
        <w:rPr>
          <w:rFonts w:asciiTheme="majorBidi" w:hAnsiTheme="majorBidi" w:cstheme="majorBidi"/>
          <w:szCs w:val="24"/>
        </w:rPr>
        <w:t>majandustegevuse peatamist;</w:t>
      </w:r>
    </w:p>
    <w:p w14:paraId="0931C87D" w14:textId="77777777" w:rsidR="008D17B2" w:rsidRPr="00E1732A" w:rsidRDefault="008D17B2" w:rsidP="00DF3708">
      <w:pPr>
        <w:spacing w:after="0" w:line="240" w:lineRule="auto"/>
        <w:jc w:val="both"/>
        <w:rPr>
          <w:rFonts w:asciiTheme="majorBidi" w:hAnsiTheme="majorBidi" w:cstheme="majorBidi"/>
          <w:szCs w:val="24"/>
        </w:rPr>
      </w:pPr>
      <w:r>
        <w:rPr>
          <w:rFonts w:asciiTheme="majorBidi" w:hAnsiTheme="majorBidi" w:cstheme="majorBidi"/>
          <w:szCs w:val="24"/>
        </w:rPr>
        <w:t>9</w:t>
      </w:r>
      <w:r w:rsidRPr="00E1732A">
        <w:rPr>
          <w:rFonts w:asciiTheme="majorBidi" w:hAnsiTheme="majorBidi" w:cstheme="majorBidi"/>
          <w:szCs w:val="24"/>
        </w:rPr>
        <w:t xml:space="preserve">) nõuda, et </w:t>
      </w:r>
      <w:r>
        <w:rPr>
          <w:rFonts w:asciiTheme="majorBidi" w:hAnsiTheme="majorBidi" w:cstheme="majorBidi"/>
          <w:szCs w:val="24"/>
        </w:rPr>
        <w:t xml:space="preserve">registripidaja </w:t>
      </w:r>
      <w:r w:rsidRPr="00E1732A">
        <w:rPr>
          <w:rFonts w:asciiTheme="majorBidi" w:hAnsiTheme="majorBidi" w:cstheme="majorBidi"/>
          <w:szCs w:val="24"/>
        </w:rPr>
        <w:t>muudaks või ajakohastaks oma tegevuspõhimõtteid ja kaebus</w:t>
      </w:r>
      <w:r>
        <w:rPr>
          <w:rFonts w:asciiTheme="majorBidi" w:hAnsiTheme="majorBidi" w:cstheme="majorBidi"/>
          <w:szCs w:val="24"/>
        </w:rPr>
        <w:t>t</w:t>
      </w:r>
      <w:r w:rsidRPr="00E1732A">
        <w:rPr>
          <w:rFonts w:asciiTheme="majorBidi" w:hAnsiTheme="majorBidi" w:cstheme="majorBidi"/>
          <w:szCs w:val="24"/>
        </w:rPr>
        <w:t>e lahendamise korda;</w:t>
      </w:r>
    </w:p>
    <w:p w14:paraId="55E522B9" w14:textId="77777777" w:rsidR="008D17B2" w:rsidRPr="00E1732A" w:rsidRDefault="008D17B2" w:rsidP="00DF3708">
      <w:pPr>
        <w:spacing w:after="0" w:line="240" w:lineRule="auto"/>
        <w:jc w:val="both"/>
        <w:rPr>
          <w:rFonts w:asciiTheme="majorBidi" w:hAnsiTheme="majorBidi" w:cstheme="majorBidi"/>
          <w:szCs w:val="24"/>
        </w:rPr>
      </w:pPr>
      <w:r w:rsidRPr="00E1732A">
        <w:rPr>
          <w:rFonts w:asciiTheme="majorBidi" w:hAnsiTheme="majorBidi" w:cstheme="majorBidi"/>
          <w:szCs w:val="24"/>
        </w:rPr>
        <w:t>1</w:t>
      </w:r>
      <w:r>
        <w:rPr>
          <w:rFonts w:asciiTheme="majorBidi" w:hAnsiTheme="majorBidi" w:cstheme="majorBidi"/>
          <w:szCs w:val="24"/>
        </w:rPr>
        <w:t>0</w:t>
      </w:r>
      <w:r w:rsidRPr="00E1732A">
        <w:rPr>
          <w:rFonts w:asciiTheme="majorBidi" w:hAnsiTheme="majorBidi" w:cstheme="majorBidi"/>
          <w:szCs w:val="24"/>
        </w:rPr>
        <w:t xml:space="preserve">) esitada muid nõudmisi </w:t>
      </w:r>
      <w:r>
        <w:rPr>
          <w:rFonts w:asciiTheme="majorBidi" w:hAnsiTheme="majorBidi" w:cstheme="majorBidi"/>
          <w:szCs w:val="24"/>
        </w:rPr>
        <w:t xml:space="preserve">registripidaja </w:t>
      </w:r>
      <w:r w:rsidRPr="00E1732A">
        <w:rPr>
          <w:rFonts w:asciiTheme="majorBidi" w:hAnsiTheme="majorBidi" w:cstheme="majorBidi"/>
          <w:szCs w:val="24"/>
        </w:rPr>
        <w:t>tegevust reguleerivate õigusaktide täitmiseks.</w:t>
      </w:r>
    </w:p>
    <w:p w14:paraId="6A0664B5" w14:textId="5271FFB4" w:rsidR="008D17B2" w:rsidRDefault="008D17B2" w:rsidP="00DF3708">
      <w:pPr>
        <w:spacing w:after="0" w:line="240" w:lineRule="auto"/>
        <w:jc w:val="both"/>
        <w:rPr>
          <w:rFonts w:asciiTheme="majorBidi" w:hAnsiTheme="majorBidi" w:cstheme="majorBidi"/>
          <w:szCs w:val="24"/>
        </w:rPr>
      </w:pPr>
    </w:p>
    <w:p w14:paraId="3AAA9E9F" w14:textId="075D1EA8" w:rsidR="008D17B2" w:rsidRPr="000536A7" w:rsidRDefault="008D17B2"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Kui ettekirjutuses sätestatut ei arvestata, on Finantsinspektsioonil volitus</w:t>
      </w:r>
      <w:r w:rsidR="00737D9A">
        <w:rPr>
          <w:rFonts w:asciiTheme="majorBidi" w:hAnsiTheme="majorBidi" w:cstheme="majorBidi"/>
          <w:szCs w:val="24"/>
        </w:rPr>
        <w:t xml:space="preserve"> </w:t>
      </w:r>
      <w:r w:rsidR="00BA3810" w:rsidRPr="00E1732A">
        <w:rPr>
          <w:rFonts w:asciiTheme="majorBidi" w:hAnsiTheme="majorBidi" w:cstheme="majorBidi"/>
          <w:szCs w:val="24"/>
        </w:rPr>
        <w:t xml:space="preserve">nõuda </w:t>
      </w:r>
      <w:r w:rsidR="00BA3810">
        <w:rPr>
          <w:rFonts w:asciiTheme="majorBidi" w:hAnsiTheme="majorBidi" w:cstheme="majorBidi"/>
          <w:szCs w:val="24"/>
        </w:rPr>
        <w:t xml:space="preserve">registripidaja </w:t>
      </w:r>
      <w:r w:rsidR="00BA3810" w:rsidRPr="00E1732A">
        <w:rPr>
          <w:rFonts w:asciiTheme="majorBidi" w:hAnsiTheme="majorBidi" w:cstheme="majorBidi"/>
          <w:szCs w:val="24"/>
        </w:rPr>
        <w:t>juhi tagasikutsumist kohtu poolt</w:t>
      </w:r>
      <w:r w:rsidRPr="000536A7">
        <w:rPr>
          <w:rFonts w:asciiTheme="majorBidi" w:hAnsiTheme="majorBidi" w:cstheme="majorBidi"/>
          <w:szCs w:val="24"/>
        </w:rPr>
        <w:t xml:space="preserve">. </w:t>
      </w:r>
      <w:r w:rsidR="00737D9A">
        <w:rPr>
          <w:rFonts w:asciiTheme="majorBidi" w:hAnsiTheme="majorBidi" w:cstheme="majorBidi"/>
          <w:szCs w:val="24"/>
        </w:rPr>
        <w:t>E</w:t>
      </w:r>
      <w:r w:rsidRPr="000536A7">
        <w:rPr>
          <w:rFonts w:asciiTheme="majorBidi" w:hAnsiTheme="majorBidi" w:cstheme="majorBidi"/>
          <w:szCs w:val="24"/>
        </w:rPr>
        <w:t xml:space="preserve">ttekirjutuse tähtaegselt täitmata jätmise korral </w:t>
      </w:r>
      <w:r w:rsidR="00737D9A" w:rsidRPr="000536A7">
        <w:rPr>
          <w:rFonts w:asciiTheme="majorBidi" w:hAnsiTheme="majorBidi" w:cstheme="majorBidi"/>
          <w:szCs w:val="24"/>
        </w:rPr>
        <w:t xml:space="preserve">võib Finantsinspektsioon </w:t>
      </w:r>
      <w:r w:rsidRPr="000536A7">
        <w:rPr>
          <w:rFonts w:asciiTheme="majorBidi" w:hAnsiTheme="majorBidi" w:cstheme="majorBidi"/>
          <w:szCs w:val="24"/>
        </w:rPr>
        <w:t xml:space="preserve">rakendada sunniraha kooskõlas </w:t>
      </w:r>
      <w:r w:rsidR="00737D9A">
        <w:rPr>
          <w:rFonts w:asciiTheme="majorBidi" w:hAnsiTheme="majorBidi" w:cstheme="majorBidi"/>
          <w:szCs w:val="24"/>
        </w:rPr>
        <w:t xml:space="preserve">eelnõu </w:t>
      </w:r>
      <w:r w:rsidRPr="000536A7">
        <w:rPr>
          <w:rFonts w:asciiTheme="majorBidi" w:hAnsiTheme="majorBidi" w:cstheme="majorBidi"/>
          <w:szCs w:val="24"/>
        </w:rPr>
        <w:t xml:space="preserve">§-ga </w:t>
      </w:r>
      <w:r w:rsidR="00737D9A">
        <w:rPr>
          <w:rFonts w:asciiTheme="majorBidi" w:hAnsiTheme="majorBidi" w:cstheme="majorBidi"/>
          <w:szCs w:val="24"/>
        </w:rPr>
        <w:t>52</w:t>
      </w:r>
      <w:r w:rsidRPr="000536A7">
        <w:rPr>
          <w:rFonts w:asciiTheme="majorBidi" w:hAnsiTheme="majorBidi" w:cstheme="majorBidi"/>
          <w:szCs w:val="24"/>
        </w:rPr>
        <w:t xml:space="preserve"> </w:t>
      </w:r>
      <w:r w:rsidRPr="000536A7">
        <w:rPr>
          <w:rFonts w:asciiTheme="majorBidi" w:hAnsiTheme="majorBidi" w:cstheme="majorBidi"/>
          <w:b/>
          <w:bCs/>
          <w:szCs w:val="24"/>
        </w:rPr>
        <w:t>(lõige 2)</w:t>
      </w:r>
      <w:r w:rsidRPr="000536A7">
        <w:rPr>
          <w:rFonts w:asciiTheme="majorBidi" w:hAnsiTheme="majorBidi" w:cstheme="majorBidi"/>
          <w:szCs w:val="24"/>
        </w:rPr>
        <w:t>.</w:t>
      </w:r>
    </w:p>
    <w:p w14:paraId="20D82331" w14:textId="77777777" w:rsidR="00893A39" w:rsidRPr="00893A39" w:rsidRDefault="00893A39" w:rsidP="00DF3708">
      <w:pPr>
        <w:spacing w:after="0" w:line="240" w:lineRule="auto"/>
        <w:jc w:val="both"/>
        <w:rPr>
          <w:rFonts w:asciiTheme="majorBidi" w:hAnsiTheme="majorBidi" w:cstheme="majorBidi"/>
          <w:szCs w:val="24"/>
        </w:rPr>
      </w:pPr>
    </w:p>
    <w:p w14:paraId="191F4DFB" w14:textId="2EE528B9" w:rsidR="00737D9A" w:rsidRPr="00737D9A" w:rsidRDefault="00737D9A" w:rsidP="00DF3708">
      <w:pPr>
        <w:shd w:val="clear" w:color="auto" w:fill="FFFFFF"/>
        <w:spacing w:after="0" w:line="240" w:lineRule="auto"/>
        <w:jc w:val="both"/>
        <w:rPr>
          <w:rFonts w:asciiTheme="majorBidi" w:hAnsiTheme="majorBidi" w:cstheme="majorBidi"/>
          <w:b/>
          <w:bCs/>
          <w:szCs w:val="24"/>
        </w:rPr>
      </w:pPr>
      <w:r>
        <w:rPr>
          <w:rFonts w:asciiTheme="majorBidi" w:hAnsiTheme="majorBidi" w:cstheme="majorBidi"/>
          <w:b/>
          <w:bCs/>
          <w:szCs w:val="24"/>
        </w:rPr>
        <w:t>Paragrahv 5</w:t>
      </w:r>
      <w:r w:rsidR="00FA7BA9">
        <w:rPr>
          <w:rFonts w:asciiTheme="majorBidi" w:hAnsiTheme="majorBidi" w:cstheme="majorBidi"/>
          <w:b/>
          <w:bCs/>
          <w:szCs w:val="24"/>
        </w:rPr>
        <w:t>0</w:t>
      </w:r>
      <w:r>
        <w:rPr>
          <w:rFonts w:asciiTheme="majorBidi" w:hAnsiTheme="majorBidi" w:cstheme="majorBidi"/>
          <w:b/>
          <w:bCs/>
          <w:szCs w:val="24"/>
        </w:rPr>
        <w:t xml:space="preserve"> – j</w:t>
      </w:r>
      <w:r w:rsidRPr="00E1732A">
        <w:rPr>
          <w:rFonts w:asciiTheme="majorBidi" w:hAnsiTheme="majorBidi" w:cstheme="majorBidi"/>
          <w:b/>
          <w:bCs/>
          <w:szCs w:val="24"/>
        </w:rPr>
        <w:t>uhtorgan</w:t>
      </w:r>
      <w:r>
        <w:rPr>
          <w:rFonts w:asciiTheme="majorBidi" w:hAnsiTheme="majorBidi" w:cstheme="majorBidi"/>
          <w:b/>
          <w:bCs/>
          <w:szCs w:val="24"/>
        </w:rPr>
        <w:t>i</w:t>
      </w:r>
      <w:r w:rsidRPr="00E1732A">
        <w:rPr>
          <w:rFonts w:asciiTheme="majorBidi" w:hAnsiTheme="majorBidi" w:cstheme="majorBidi"/>
          <w:b/>
          <w:bCs/>
          <w:szCs w:val="24"/>
        </w:rPr>
        <w:t xml:space="preserve"> kokkukutsumine ja juhtorgani otsuse kehtetuks tunnistamine Finantsinspektsiooni taotlusel</w:t>
      </w:r>
    </w:p>
    <w:p w14:paraId="62E5954F" w14:textId="5AEF0C15" w:rsidR="00737D9A" w:rsidRPr="000536A7" w:rsidRDefault="00737D9A"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Sättega kehtestatakse </w:t>
      </w:r>
      <w:r w:rsidRPr="000536A7">
        <w:rPr>
          <w:rFonts w:asciiTheme="majorBidi" w:hAnsiTheme="majorBidi" w:cstheme="majorBidi"/>
          <w:szCs w:val="24"/>
        </w:rPr>
        <w:t xml:space="preserve">Finantsinspektsiooni volitused </w:t>
      </w:r>
      <w:r>
        <w:rPr>
          <w:rFonts w:asciiTheme="majorBidi" w:hAnsiTheme="majorBidi" w:cstheme="majorBidi"/>
          <w:szCs w:val="24"/>
        </w:rPr>
        <w:t>registripidaja</w:t>
      </w:r>
      <w:r w:rsidRPr="000536A7">
        <w:rPr>
          <w:rFonts w:asciiTheme="majorBidi" w:hAnsiTheme="majorBidi" w:cstheme="majorBidi"/>
          <w:szCs w:val="24"/>
        </w:rPr>
        <w:t xml:space="preserve"> juhtorganite kokkukutsumiseks ja juhtorgani otsuse kehtetuks tunnistami</w:t>
      </w:r>
      <w:r>
        <w:rPr>
          <w:rFonts w:asciiTheme="majorBidi" w:hAnsiTheme="majorBidi" w:cstheme="majorBidi"/>
          <w:szCs w:val="24"/>
        </w:rPr>
        <w:t>seks</w:t>
      </w:r>
      <w:r w:rsidRPr="000536A7">
        <w:rPr>
          <w:rFonts w:asciiTheme="majorBidi" w:hAnsiTheme="majorBidi" w:cstheme="majorBidi"/>
          <w:szCs w:val="24"/>
        </w:rPr>
        <w:t xml:space="preserve"> Finantsinspektsiooni taotlusel. Antud paragrahv sätestab Finantsinspektsiooni esindaja pädevuse</w:t>
      </w:r>
      <w:r>
        <w:rPr>
          <w:rFonts w:asciiTheme="majorBidi" w:hAnsiTheme="majorBidi" w:cstheme="majorBidi"/>
          <w:szCs w:val="24"/>
        </w:rPr>
        <w:t xml:space="preserve"> ja volituste</w:t>
      </w:r>
      <w:r w:rsidRPr="000536A7">
        <w:rPr>
          <w:rFonts w:asciiTheme="majorBidi" w:hAnsiTheme="majorBidi" w:cstheme="majorBidi"/>
          <w:szCs w:val="24"/>
        </w:rPr>
        <w:t xml:space="preserve"> ulatuse vastavatel koosolekutel. Finantsinspektsioonil on õigus osaleda </w:t>
      </w:r>
      <w:r>
        <w:rPr>
          <w:rFonts w:asciiTheme="majorBidi" w:hAnsiTheme="majorBidi" w:cstheme="majorBidi"/>
          <w:szCs w:val="24"/>
        </w:rPr>
        <w:t>registripidaja</w:t>
      </w:r>
      <w:r w:rsidRPr="000536A7">
        <w:rPr>
          <w:rFonts w:asciiTheme="majorBidi" w:hAnsiTheme="majorBidi" w:cstheme="majorBidi"/>
          <w:szCs w:val="24"/>
        </w:rPr>
        <w:t xml:space="preserve"> nõukogu või üldkoosoleku koosolekul ja selleks tuleb koosoleku toimumisest Finantsinspektsiooni aegsasti – vähemalt kaks nädalat – ette teavitada. Erakorralise üldkoosoleku toimumisest peab võimaluse korral teavitama vähemalt üks nädal ette (</w:t>
      </w:r>
      <w:r w:rsidRPr="000536A7">
        <w:rPr>
          <w:rFonts w:asciiTheme="majorBidi" w:hAnsiTheme="majorBidi" w:cstheme="majorBidi"/>
          <w:b/>
          <w:bCs/>
          <w:szCs w:val="24"/>
        </w:rPr>
        <w:t>lõige 1</w:t>
      </w:r>
      <w:r w:rsidRPr="000536A7">
        <w:rPr>
          <w:rFonts w:asciiTheme="majorBidi" w:hAnsiTheme="majorBidi" w:cstheme="majorBidi"/>
          <w:szCs w:val="24"/>
        </w:rPr>
        <w:t xml:space="preserve">). Ettekirjutuse alusel võib Finantsinspektsioon </w:t>
      </w:r>
      <w:r>
        <w:rPr>
          <w:rFonts w:asciiTheme="majorBidi" w:hAnsiTheme="majorBidi" w:cstheme="majorBidi"/>
          <w:szCs w:val="24"/>
        </w:rPr>
        <w:t>registripidaja</w:t>
      </w:r>
      <w:r w:rsidRPr="000536A7">
        <w:rPr>
          <w:rFonts w:asciiTheme="majorBidi" w:hAnsiTheme="majorBidi" w:cstheme="majorBidi"/>
          <w:szCs w:val="24"/>
        </w:rPr>
        <w:t xml:space="preserve"> juhtorgani kokkukutsumisel sellele koosolekule saata oma esindaja</w:t>
      </w:r>
      <w:r>
        <w:rPr>
          <w:rFonts w:asciiTheme="majorBidi" w:hAnsiTheme="majorBidi" w:cstheme="majorBidi"/>
          <w:szCs w:val="24"/>
        </w:rPr>
        <w:t>,</w:t>
      </w:r>
      <w:r w:rsidRPr="000536A7">
        <w:rPr>
          <w:rFonts w:asciiTheme="majorBidi" w:hAnsiTheme="majorBidi" w:cstheme="majorBidi"/>
          <w:szCs w:val="24"/>
        </w:rPr>
        <w:t xml:space="preserve"> kellel on õigus esitada seisukohti ja teha ettepanekuid ning nõuda nende kandmist koosoleku protokolli (</w:t>
      </w:r>
      <w:r w:rsidRPr="000536A7">
        <w:rPr>
          <w:rFonts w:asciiTheme="majorBidi" w:hAnsiTheme="majorBidi" w:cstheme="majorBidi"/>
          <w:b/>
          <w:bCs/>
          <w:szCs w:val="24"/>
        </w:rPr>
        <w:t>lõige 3</w:t>
      </w:r>
      <w:r w:rsidRPr="000536A7">
        <w:rPr>
          <w:rFonts w:asciiTheme="majorBidi" w:hAnsiTheme="majorBidi" w:cstheme="majorBidi"/>
          <w:szCs w:val="24"/>
        </w:rPr>
        <w:t xml:space="preserve">). Juhul, kui </w:t>
      </w:r>
      <w:r>
        <w:rPr>
          <w:rFonts w:asciiTheme="majorBidi" w:hAnsiTheme="majorBidi" w:cstheme="majorBidi"/>
          <w:szCs w:val="24"/>
        </w:rPr>
        <w:t>registripidaja</w:t>
      </w:r>
      <w:r w:rsidRPr="000536A7">
        <w:rPr>
          <w:rFonts w:asciiTheme="majorBidi" w:hAnsiTheme="majorBidi" w:cstheme="majorBidi"/>
          <w:szCs w:val="24"/>
        </w:rPr>
        <w:t xml:space="preserve"> juhid ise ei pea oluliseks koosolekut pidada, on </w:t>
      </w:r>
      <w:r w:rsidRPr="000536A7">
        <w:rPr>
          <w:rFonts w:asciiTheme="majorBidi" w:hAnsiTheme="majorBidi" w:cstheme="majorBidi"/>
          <w:b/>
          <w:bCs/>
          <w:szCs w:val="24"/>
        </w:rPr>
        <w:t>lõikega 2</w:t>
      </w:r>
      <w:r w:rsidRPr="000536A7">
        <w:rPr>
          <w:rFonts w:asciiTheme="majorBidi" w:hAnsiTheme="majorBidi" w:cstheme="majorBidi"/>
          <w:szCs w:val="24"/>
        </w:rPr>
        <w:t xml:space="preserve"> antud Finantsinspektsioonile õigus nõuda koosoleku, sh üldkoosoleku, kokku kutsumist.</w:t>
      </w:r>
    </w:p>
    <w:p w14:paraId="247D45F8" w14:textId="77777777" w:rsidR="00737D9A" w:rsidRDefault="00737D9A" w:rsidP="00DF3708">
      <w:pPr>
        <w:spacing w:after="0" w:line="240" w:lineRule="auto"/>
        <w:jc w:val="both"/>
        <w:rPr>
          <w:rFonts w:asciiTheme="majorBidi" w:hAnsiTheme="majorBidi" w:cstheme="majorBidi"/>
          <w:b/>
          <w:bCs/>
          <w:szCs w:val="24"/>
        </w:rPr>
      </w:pPr>
    </w:p>
    <w:p w14:paraId="66CD89F5" w14:textId="2D17BFB4" w:rsidR="00893A39" w:rsidRDefault="00737D9A" w:rsidP="00DF3708">
      <w:pPr>
        <w:spacing w:after="0" w:line="240" w:lineRule="auto"/>
        <w:jc w:val="both"/>
        <w:rPr>
          <w:rFonts w:asciiTheme="majorBidi" w:hAnsiTheme="majorBidi" w:cstheme="majorBidi"/>
          <w:szCs w:val="24"/>
        </w:rPr>
      </w:pPr>
      <w:r w:rsidRPr="000536A7">
        <w:rPr>
          <w:rFonts w:asciiTheme="majorBidi" w:hAnsiTheme="majorBidi" w:cstheme="majorBidi"/>
          <w:b/>
          <w:bCs/>
          <w:szCs w:val="24"/>
        </w:rPr>
        <w:t>Lõige 4</w:t>
      </w:r>
      <w:r w:rsidRPr="000536A7">
        <w:rPr>
          <w:rFonts w:asciiTheme="majorBidi" w:hAnsiTheme="majorBidi" w:cstheme="majorBidi"/>
          <w:szCs w:val="24"/>
        </w:rPr>
        <w:t xml:space="preserve"> annab Finantsinspektsioonile õiguse nõuda üldkoosoleku, nõukogu või juhatuse otsuse kehtetuks tunnistamist kohtu poolt, kui see ei ole kooskõlas seaduse või ühingu põhikirjaga. </w:t>
      </w:r>
      <w:r>
        <w:rPr>
          <w:rFonts w:asciiTheme="majorBidi" w:hAnsiTheme="majorBidi" w:cstheme="majorBidi"/>
          <w:szCs w:val="24"/>
        </w:rPr>
        <w:t>Vastava a</w:t>
      </w:r>
      <w:r w:rsidRPr="00E1732A">
        <w:rPr>
          <w:rFonts w:asciiTheme="majorBidi" w:eastAsia="Times New Roman" w:hAnsiTheme="majorBidi" w:cstheme="majorBidi"/>
          <w:szCs w:val="24"/>
          <w:lang w:eastAsia="et-EE"/>
        </w:rPr>
        <w:t>valdus</w:t>
      </w:r>
      <w:r>
        <w:rPr>
          <w:rFonts w:asciiTheme="majorBidi" w:eastAsia="Times New Roman" w:hAnsiTheme="majorBidi" w:cstheme="majorBidi"/>
          <w:szCs w:val="24"/>
          <w:lang w:eastAsia="et-EE"/>
        </w:rPr>
        <w:t>e peab</w:t>
      </w:r>
      <w:r w:rsidRPr="00E1732A">
        <w:rPr>
          <w:rFonts w:asciiTheme="majorBidi" w:eastAsia="Times New Roman" w:hAnsiTheme="majorBidi" w:cstheme="majorBidi"/>
          <w:szCs w:val="24"/>
          <w:lang w:eastAsia="et-EE"/>
        </w:rPr>
        <w:t xml:space="preserve"> esita</w:t>
      </w:r>
      <w:r>
        <w:rPr>
          <w:rFonts w:asciiTheme="majorBidi" w:eastAsia="Times New Roman" w:hAnsiTheme="majorBidi" w:cstheme="majorBidi"/>
          <w:szCs w:val="24"/>
          <w:lang w:eastAsia="et-EE"/>
        </w:rPr>
        <w:t xml:space="preserve">ma </w:t>
      </w:r>
      <w:r w:rsidRPr="00E1732A">
        <w:rPr>
          <w:rFonts w:asciiTheme="majorBidi" w:eastAsia="Times New Roman" w:hAnsiTheme="majorBidi" w:cstheme="majorBidi"/>
          <w:szCs w:val="24"/>
          <w:lang w:eastAsia="et-EE"/>
        </w:rPr>
        <w:t>kolme kuu jooksul otsuse vastuvõtmisest arvates</w:t>
      </w:r>
      <w:r>
        <w:rPr>
          <w:rFonts w:asciiTheme="majorBidi" w:eastAsia="Times New Roman" w:hAnsiTheme="majorBidi" w:cstheme="majorBidi"/>
          <w:szCs w:val="24"/>
          <w:lang w:eastAsia="et-EE"/>
        </w:rPr>
        <w:t>.</w:t>
      </w:r>
    </w:p>
    <w:p w14:paraId="280C0E3A" w14:textId="77777777" w:rsidR="00737D9A" w:rsidRDefault="00737D9A" w:rsidP="00DF3708">
      <w:pPr>
        <w:spacing w:after="0" w:line="240" w:lineRule="auto"/>
        <w:jc w:val="both"/>
        <w:rPr>
          <w:rFonts w:asciiTheme="majorBidi" w:hAnsiTheme="majorBidi" w:cstheme="majorBidi"/>
          <w:b/>
          <w:bCs/>
          <w:szCs w:val="24"/>
        </w:rPr>
      </w:pPr>
    </w:p>
    <w:p w14:paraId="5E6C098F" w14:textId="55D07B84" w:rsidR="00737D9A" w:rsidRDefault="00737D9A" w:rsidP="00DF3708">
      <w:pPr>
        <w:spacing w:after="0" w:line="240" w:lineRule="auto"/>
        <w:jc w:val="both"/>
        <w:rPr>
          <w:rFonts w:asciiTheme="majorBidi" w:hAnsiTheme="majorBidi" w:cstheme="majorBidi"/>
          <w:szCs w:val="24"/>
        </w:rPr>
      </w:pPr>
      <w:r>
        <w:rPr>
          <w:rFonts w:asciiTheme="majorBidi" w:hAnsiTheme="majorBidi" w:cstheme="majorBidi"/>
          <w:b/>
          <w:bCs/>
          <w:szCs w:val="24"/>
        </w:rPr>
        <w:t>Paragrahv 5</w:t>
      </w:r>
      <w:r w:rsidR="00FA7BA9">
        <w:rPr>
          <w:rFonts w:asciiTheme="majorBidi" w:hAnsiTheme="majorBidi" w:cstheme="majorBidi"/>
          <w:b/>
          <w:bCs/>
          <w:szCs w:val="24"/>
        </w:rPr>
        <w:t>1</w:t>
      </w:r>
      <w:r>
        <w:rPr>
          <w:rFonts w:asciiTheme="majorBidi" w:hAnsiTheme="majorBidi" w:cstheme="majorBidi"/>
          <w:b/>
          <w:bCs/>
          <w:szCs w:val="24"/>
        </w:rPr>
        <w:t xml:space="preserve"> – sunniraha</w:t>
      </w:r>
    </w:p>
    <w:p w14:paraId="40117DE0" w14:textId="4609CA4D" w:rsidR="00737D9A" w:rsidRDefault="00737D9A" w:rsidP="00DF3708">
      <w:pPr>
        <w:spacing w:after="0" w:line="240" w:lineRule="auto"/>
        <w:jc w:val="both"/>
        <w:rPr>
          <w:rFonts w:asciiTheme="majorBidi" w:hAnsiTheme="majorBidi" w:cstheme="majorBidi"/>
          <w:szCs w:val="24"/>
        </w:rPr>
      </w:pPr>
      <w:r>
        <w:rPr>
          <w:rFonts w:asciiTheme="majorBidi" w:hAnsiTheme="majorBidi" w:cstheme="majorBidi"/>
          <w:szCs w:val="24"/>
        </w:rPr>
        <w:t xml:space="preserve">Paragrahv </w:t>
      </w:r>
      <w:r w:rsidRPr="000536A7">
        <w:rPr>
          <w:rFonts w:asciiTheme="majorBidi" w:hAnsiTheme="majorBidi" w:cstheme="majorBidi"/>
          <w:szCs w:val="24"/>
        </w:rPr>
        <w:t>sätestab Finantsinspektsiooni õiguse rakendada sarnaselt teistele finantssektori eriseadustele sunniraha ettekirjutuse või muu haldusakti täitmata jätmise või ebakohase täitmise korral asendustäitmise ja sunniraha seaduses sätestatud korras (</w:t>
      </w:r>
      <w:r w:rsidRPr="000536A7">
        <w:rPr>
          <w:rFonts w:asciiTheme="majorBidi" w:hAnsiTheme="majorBidi" w:cstheme="majorBidi"/>
          <w:b/>
          <w:bCs/>
          <w:szCs w:val="24"/>
        </w:rPr>
        <w:t>lõige 1</w:t>
      </w:r>
      <w:r w:rsidRPr="000536A7">
        <w:rPr>
          <w:rFonts w:asciiTheme="majorBidi" w:hAnsiTheme="majorBidi" w:cstheme="majorBidi"/>
          <w:szCs w:val="24"/>
        </w:rPr>
        <w:t>). Enne sunniraha rakendamist tuleb teha hoiatus. Hoiatus võib kaasneda ettekirjutusega või olla tehtud eraldi teatena.</w:t>
      </w:r>
    </w:p>
    <w:p w14:paraId="3EFBE721" w14:textId="77777777" w:rsidR="001B22C9" w:rsidRPr="000536A7" w:rsidRDefault="001B22C9" w:rsidP="00DF3708">
      <w:pPr>
        <w:spacing w:after="0" w:line="240" w:lineRule="auto"/>
        <w:jc w:val="both"/>
        <w:rPr>
          <w:rFonts w:asciiTheme="majorBidi" w:hAnsiTheme="majorBidi" w:cstheme="majorBidi"/>
          <w:szCs w:val="24"/>
        </w:rPr>
      </w:pPr>
    </w:p>
    <w:p w14:paraId="7A16C380" w14:textId="768F5B1E" w:rsidR="00737D9A" w:rsidRDefault="00737D9A"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Rakendatavad sunniraha määrad peaksid heidutama rikkuj</w:t>
      </w:r>
      <w:r w:rsidR="00FA7BA9">
        <w:rPr>
          <w:rFonts w:asciiTheme="majorBidi" w:hAnsiTheme="majorBidi" w:cstheme="majorBidi"/>
          <w:szCs w:val="24"/>
        </w:rPr>
        <w:t>at</w:t>
      </w:r>
      <w:r w:rsidRPr="000536A7">
        <w:rPr>
          <w:rFonts w:asciiTheme="majorBidi" w:hAnsiTheme="majorBidi" w:cstheme="majorBidi"/>
          <w:szCs w:val="24"/>
        </w:rPr>
        <w:t xml:space="preserve"> ja võtma ära võimaluse teenida rikkumiste arvelt olulist kasu. Halduskorras kohaldatavate rahaliste meetmete – sunniraha määrad arvestavad </w:t>
      </w:r>
      <w:r w:rsidR="001B22C9">
        <w:rPr>
          <w:rFonts w:asciiTheme="majorBidi" w:hAnsiTheme="majorBidi" w:cstheme="majorBidi"/>
          <w:szCs w:val="24"/>
        </w:rPr>
        <w:t>registripidajale</w:t>
      </w:r>
      <w:r w:rsidRPr="000536A7">
        <w:rPr>
          <w:rFonts w:asciiTheme="majorBidi" w:hAnsiTheme="majorBidi" w:cstheme="majorBidi"/>
          <w:szCs w:val="24"/>
        </w:rPr>
        <w:t xml:space="preserve"> rakendatavate väärteotrahvide suurust. Kuna asendustäitmise ja sunniraha seaduse § 10 lg 2 kohaselt sätestab sunniraha igakordse rakendamise ülemmäära seadus, on käesolevas eelnõu paragrahvis sätestatud sunniraha ülemmäärad (</w:t>
      </w:r>
      <w:r w:rsidRPr="000536A7">
        <w:rPr>
          <w:rFonts w:asciiTheme="majorBidi" w:hAnsiTheme="majorBidi" w:cstheme="majorBidi"/>
          <w:b/>
          <w:bCs/>
          <w:szCs w:val="24"/>
        </w:rPr>
        <w:t>lõige 2</w:t>
      </w:r>
      <w:r w:rsidRPr="000536A7">
        <w:rPr>
          <w:rFonts w:asciiTheme="majorBidi" w:hAnsiTheme="majorBidi" w:cstheme="majorBidi"/>
          <w:szCs w:val="24"/>
        </w:rPr>
        <w:t xml:space="preserve">), mis on proportsionaalsed teistes finantssektori eriseadustes sätestatud määradega ja mida võib finantssektoris pidada piisavalt mõjusaks. Kui haldusakt jäetakse täitmata või see on täidetud ebakohaselt, on sunniraha ülemmäär füüsilise isiku puhul esimesel korral kuni 5 000 eurot ja järgmistel kordadel kuni 10 000 eurot ühe ja sama kohustuse täitmisele sundimiseks, kokku kuni 1 000 000 eurot või summa, mis vastab kuni kahekordsele rikkumise tulemusel teenitud kasule või ära hoitud kahjule. </w:t>
      </w:r>
    </w:p>
    <w:p w14:paraId="305EFB24" w14:textId="77777777" w:rsidR="001B22C9" w:rsidRPr="000536A7" w:rsidRDefault="001B22C9" w:rsidP="00DF3708">
      <w:pPr>
        <w:spacing w:after="0" w:line="240" w:lineRule="auto"/>
        <w:jc w:val="both"/>
        <w:rPr>
          <w:rFonts w:asciiTheme="majorBidi" w:hAnsiTheme="majorBidi" w:cstheme="majorBidi"/>
          <w:szCs w:val="24"/>
        </w:rPr>
      </w:pPr>
    </w:p>
    <w:p w14:paraId="5657107E" w14:textId="77777777" w:rsidR="00737D9A" w:rsidRPr="000536A7" w:rsidRDefault="00737D9A"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Kui haldusakt jäetakse täitmata või see on täidetud ebakohaselt, on sunniraha ülemmäär juriidilise isiku puhul esimesel korral kuni 10 000 eurot ja järgmistel kordadel kuni 100 000 eurot ühe ja sama kohustuse täitmisele sundimiseks, kokku kuni 3 000 000 eurot või kuni kümme protsenti aastasest netokäibest, sealhulgas brutotulust vastavalt viimasele kättesaadavale raamatupidamisaruandele, mis koosneb teenustasudest ning intressi- ja muudest sellesarnastest tuludest, või summa, mis vastab kuni kahekordsele rikkumise tulemusel teenitud kasule või ära hoitud kahjule (</w:t>
      </w:r>
      <w:r w:rsidRPr="000536A7">
        <w:rPr>
          <w:rFonts w:asciiTheme="majorBidi" w:hAnsiTheme="majorBidi" w:cstheme="majorBidi"/>
          <w:b/>
          <w:bCs/>
          <w:szCs w:val="24"/>
        </w:rPr>
        <w:t>lõige 3</w:t>
      </w:r>
      <w:r w:rsidRPr="000536A7">
        <w:rPr>
          <w:rFonts w:asciiTheme="majorBidi" w:hAnsiTheme="majorBidi" w:cstheme="majorBidi"/>
          <w:szCs w:val="24"/>
        </w:rPr>
        <w:t>).</w:t>
      </w:r>
    </w:p>
    <w:p w14:paraId="2A6A2A01" w14:textId="77777777" w:rsidR="00737D9A" w:rsidRDefault="00737D9A" w:rsidP="00DF3708">
      <w:pPr>
        <w:spacing w:after="0" w:line="240" w:lineRule="auto"/>
        <w:jc w:val="both"/>
        <w:rPr>
          <w:rFonts w:asciiTheme="majorBidi" w:hAnsiTheme="majorBidi" w:cstheme="majorBidi"/>
          <w:szCs w:val="24"/>
        </w:rPr>
      </w:pPr>
    </w:p>
    <w:p w14:paraId="5E1CB9BD" w14:textId="34ED03A6" w:rsidR="00737D9A" w:rsidRPr="00636A72" w:rsidRDefault="00636A72" w:rsidP="00DF3708">
      <w:pPr>
        <w:spacing w:after="0" w:line="240" w:lineRule="auto"/>
        <w:jc w:val="both"/>
        <w:rPr>
          <w:rFonts w:asciiTheme="majorBidi" w:hAnsiTheme="majorBidi" w:cstheme="majorBidi"/>
          <w:b/>
          <w:bCs/>
          <w:szCs w:val="24"/>
        </w:rPr>
      </w:pPr>
      <w:r w:rsidRPr="00636A72">
        <w:rPr>
          <w:rFonts w:asciiTheme="majorBidi" w:hAnsiTheme="majorBidi" w:cstheme="majorBidi"/>
          <w:b/>
          <w:bCs/>
          <w:szCs w:val="24"/>
        </w:rPr>
        <w:t>Vastutus</w:t>
      </w:r>
    </w:p>
    <w:p w14:paraId="7A8F661A" w14:textId="02B33D76" w:rsidR="00994113" w:rsidRDefault="00994113" w:rsidP="00DF3708">
      <w:pPr>
        <w:spacing w:after="0" w:line="240" w:lineRule="auto"/>
        <w:jc w:val="both"/>
        <w:rPr>
          <w:rFonts w:asciiTheme="majorBidi" w:hAnsiTheme="majorBidi" w:cstheme="majorBidi"/>
          <w:szCs w:val="24"/>
        </w:rPr>
      </w:pPr>
      <w:r>
        <w:rPr>
          <w:rFonts w:asciiTheme="majorBidi" w:hAnsiTheme="majorBidi" w:cstheme="majorBidi"/>
          <w:szCs w:val="24"/>
        </w:rPr>
        <w:t>01.11.</w:t>
      </w:r>
      <w:r w:rsidRPr="000536A7">
        <w:rPr>
          <w:rFonts w:asciiTheme="majorBidi" w:hAnsiTheme="majorBidi" w:cstheme="majorBidi"/>
          <w:szCs w:val="24"/>
        </w:rPr>
        <w:t xml:space="preserve">2023 </w:t>
      </w:r>
      <w:r>
        <w:rPr>
          <w:rFonts w:asciiTheme="majorBidi" w:hAnsiTheme="majorBidi" w:cstheme="majorBidi"/>
          <w:szCs w:val="24"/>
        </w:rPr>
        <w:t>jõustusid</w:t>
      </w:r>
      <w:r w:rsidRPr="000536A7">
        <w:rPr>
          <w:rFonts w:asciiTheme="majorBidi" w:hAnsiTheme="majorBidi" w:cstheme="majorBidi"/>
          <w:szCs w:val="24"/>
        </w:rPr>
        <w:t xml:space="preserve"> </w:t>
      </w:r>
      <w:proofErr w:type="spellStart"/>
      <w:r>
        <w:rPr>
          <w:rFonts w:asciiTheme="majorBidi" w:hAnsiTheme="majorBidi" w:cstheme="majorBidi"/>
          <w:szCs w:val="24"/>
        </w:rPr>
        <w:t>KarS</w:t>
      </w:r>
      <w:proofErr w:type="spellEnd"/>
      <w:r w:rsidRPr="000536A7">
        <w:rPr>
          <w:rFonts w:asciiTheme="majorBidi" w:hAnsiTheme="majorBidi" w:cstheme="majorBidi"/>
          <w:szCs w:val="24"/>
        </w:rPr>
        <w:t xml:space="preserve"> muudatused</w:t>
      </w:r>
      <w:r>
        <w:rPr>
          <w:rFonts w:asciiTheme="majorBidi" w:hAnsiTheme="majorBidi" w:cstheme="majorBidi"/>
          <w:szCs w:val="24"/>
        </w:rPr>
        <w:t>,</w:t>
      </w:r>
      <w:r w:rsidRPr="000536A7">
        <w:rPr>
          <w:rFonts w:asciiTheme="majorBidi" w:hAnsiTheme="majorBidi" w:cstheme="majorBidi"/>
          <w:szCs w:val="24"/>
        </w:rPr>
        <w:t xml:space="preserve"> </w:t>
      </w:r>
      <w:r>
        <w:rPr>
          <w:rFonts w:asciiTheme="majorBidi" w:hAnsiTheme="majorBidi" w:cstheme="majorBidi"/>
          <w:szCs w:val="24"/>
        </w:rPr>
        <w:t xml:space="preserve">mille eesmärk oli </w:t>
      </w:r>
      <w:r w:rsidRPr="000536A7">
        <w:rPr>
          <w:rFonts w:asciiTheme="majorBidi" w:hAnsiTheme="majorBidi" w:cstheme="majorBidi"/>
          <w:szCs w:val="24"/>
        </w:rPr>
        <w:t>täita E</w:t>
      </w:r>
      <w:r>
        <w:rPr>
          <w:rFonts w:asciiTheme="majorBidi" w:hAnsiTheme="majorBidi" w:cstheme="majorBidi"/>
          <w:szCs w:val="24"/>
        </w:rPr>
        <w:t>uroop</w:t>
      </w:r>
      <w:r w:rsidR="00DE65A5">
        <w:rPr>
          <w:rFonts w:asciiTheme="majorBidi" w:hAnsiTheme="majorBidi" w:cstheme="majorBidi"/>
          <w:szCs w:val="24"/>
        </w:rPr>
        <w:t>a</w:t>
      </w:r>
      <w:r>
        <w:rPr>
          <w:rFonts w:asciiTheme="majorBidi" w:hAnsiTheme="majorBidi" w:cstheme="majorBidi"/>
          <w:szCs w:val="24"/>
        </w:rPr>
        <w:t xml:space="preserve"> </w:t>
      </w:r>
      <w:r w:rsidRPr="000536A7">
        <w:rPr>
          <w:rFonts w:asciiTheme="majorBidi" w:hAnsiTheme="majorBidi" w:cstheme="majorBidi"/>
          <w:szCs w:val="24"/>
        </w:rPr>
        <w:t>L</w:t>
      </w:r>
      <w:r>
        <w:rPr>
          <w:rFonts w:asciiTheme="majorBidi" w:hAnsiTheme="majorBidi" w:cstheme="majorBidi"/>
          <w:szCs w:val="24"/>
        </w:rPr>
        <w:t>iidu</w:t>
      </w:r>
      <w:r w:rsidRPr="000536A7">
        <w:rPr>
          <w:rFonts w:asciiTheme="majorBidi" w:hAnsiTheme="majorBidi" w:cstheme="majorBidi"/>
          <w:szCs w:val="24"/>
        </w:rPr>
        <w:t xml:space="preserve"> õiguses sätestatud nõudeid ja kohaldada konkreetsetes valdkondades (eeskätt finantssektor ja </w:t>
      </w:r>
      <w:r>
        <w:rPr>
          <w:rFonts w:asciiTheme="majorBidi" w:hAnsiTheme="majorBidi" w:cstheme="majorBidi"/>
          <w:szCs w:val="24"/>
        </w:rPr>
        <w:t>isiku</w:t>
      </w:r>
      <w:r w:rsidRPr="000536A7">
        <w:rPr>
          <w:rFonts w:asciiTheme="majorBidi" w:hAnsiTheme="majorBidi" w:cstheme="majorBidi"/>
          <w:szCs w:val="24"/>
        </w:rPr>
        <w:t>andme</w:t>
      </w:r>
      <w:r>
        <w:rPr>
          <w:rFonts w:asciiTheme="majorBidi" w:hAnsiTheme="majorBidi" w:cstheme="majorBidi"/>
          <w:szCs w:val="24"/>
        </w:rPr>
        <w:t xml:space="preserve">te </w:t>
      </w:r>
      <w:r w:rsidRPr="000536A7">
        <w:rPr>
          <w:rFonts w:asciiTheme="majorBidi" w:hAnsiTheme="majorBidi" w:cstheme="majorBidi"/>
          <w:szCs w:val="24"/>
        </w:rPr>
        <w:t>kaitse) teatud rikkumiste eest senisest oluliselt suurema rahatrahvi ülemmääraga väärteokaristusi.</w:t>
      </w:r>
      <w:r w:rsidRPr="000536A7">
        <w:rPr>
          <w:rStyle w:val="Allmrkuseviide"/>
          <w:rFonts w:asciiTheme="majorBidi" w:hAnsiTheme="majorBidi" w:cstheme="majorBidi"/>
          <w:szCs w:val="24"/>
        </w:rPr>
        <w:footnoteReference w:id="134"/>
      </w:r>
      <w:r w:rsidRPr="000536A7">
        <w:rPr>
          <w:rFonts w:asciiTheme="majorBidi" w:hAnsiTheme="majorBidi" w:cstheme="majorBidi"/>
          <w:szCs w:val="24"/>
        </w:rPr>
        <w:t xml:space="preserve"> </w:t>
      </w:r>
      <w:r w:rsidR="0028284D">
        <w:rPr>
          <w:rFonts w:asciiTheme="majorBidi" w:hAnsiTheme="majorBidi" w:cstheme="majorBidi"/>
          <w:szCs w:val="24"/>
        </w:rPr>
        <w:t>M</w:t>
      </w:r>
      <w:r w:rsidRPr="000536A7">
        <w:rPr>
          <w:rFonts w:asciiTheme="majorBidi" w:hAnsiTheme="majorBidi" w:cstheme="majorBidi"/>
          <w:szCs w:val="24"/>
        </w:rPr>
        <w:t>uudatustega loobuti E</w:t>
      </w:r>
      <w:r w:rsidR="0028284D">
        <w:rPr>
          <w:rFonts w:asciiTheme="majorBidi" w:hAnsiTheme="majorBidi" w:cstheme="majorBidi"/>
          <w:szCs w:val="24"/>
        </w:rPr>
        <w:t xml:space="preserve">uroopa </w:t>
      </w:r>
      <w:r w:rsidRPr="000536A7">
        <w:rPr>
          <w:rFonts w:asciiTheme="majorBidi" w:hAnsiTheme="majorBidi" w:cstheme="majorBidi"/>
          <w:szCs w:val="24"/>
        </w:rPr>
        <w:t>L</w:t>
      </w:r>
      <w:r w:rsidR="0028284D">
        <w:rPr>
          <w:rFonts w:asciiTheme="majorBidi" w:hAnsiTheme="majorBidi" w:cstheme="majorBidi"/>
          <w:szCs w:val="24"/>
        </w:rPr>
        <w:t>iidu</w:t>
      </w:r>
      <w:r w:rsidRPr="000536A7">
        <w:rPr>
          <w:rFonts w:asciiTheme="majorBidi" w:hAnsiTheme="majorBidi" w:cstheme="majorBidi"/>
          <w:szCs w:val="24"/>
        </w:rPr>
        <w:t xml:space="preserve"> õiguses sätestatud kõrgemate trahvide ülemmäärade piiride sätestamisest </w:t>
      </w:r>
      <w:proofErr w:type="spellStart"/>
      <w:r w:rsidRPr="000536A7">
        <w:rPr>
          <w:rFonts w:asciiTheme="majorBidi" w:hAnsiTheme="majorBidi" w:cstheme="majorBidi"/>
          <w:szCs w:val="24"/>
        </w:rPr>
        <w:t>KarS</w:t>
      </w:r>
      <w:proofErr w:type="spellEnd"/>
      <w:r w:rsidRPr="000536A7">
        <w:rPr>
          <w:rFonts w:asciiTheme="majorBidi" w:hAnsiTheme="majorBidi" w:cstheme="majorBidi"/>
          <w:szCs w:val="24"/>
        </w:rPr>
        <w:t xml:space="preserve"> üldosas ning loodi selle asemel võimalus sätestada üldreeglist kõrvalekalduvaid trahvimäärasid karistusõiguse eriosas, s</w:t>
      </w:r>
      <w:r w:rsidR="0028284D">
        <w:rPr>
          <w:rFonts w:asciiTheme="majorBidi" w:hAnsiTheme="majorBidi" w:cstheme="majorBidi"/>
          <w:szCs w:val="24"/>
        </w:rPr>
        <w:t>t</w:t>
      </w:r>
      <w:r w:rsidRPr="000536A7">
        <w:rPr>
          <w:rFonts w:asciiTheme="majorBidi" w:hAnsiTheme="majorBidi" w:cstheme="majorBidi"/>
          <w:szCs w:val="24"/>
        </w:rPr>
        <w:t xml:space="preserve"> eeskätt finantsvaldkonna eriseadustes. Seega võib </w:t>
      </w:r>
      <w:proofErr w:type="spellStart"/>
      <w:r w:rsidRPr="000536A7">
        <w:rPr>
          <w:rFonts w:asciiTheme="majorBidi" w:hAnsiTheme="majorBidi" w:cstheme="majorBidi"/>
          <w:szCs w:val="24"/>
        </w:rPr>
        <w:t>KarS</w:t>
      </w:r>
      <w:proofErr w:type="spellEnd"/>
      <w:r w:rsidRPr="000536A7">
        <w:rPr>
          <w:rFonts w:asciiTheme="majorBidi" w:hAnsiTheme="majorBidi" w:cstheme="majorBidi"/>
          <w:szCs w:val="24"/>
        </w:rPr>
        <w:t xml:space="preserve"> § 47 lõike 4 kohaselt näha</w:t>
      </w:r>
      <w:r w:rsidR="0028284D">
        <w:rPr>
          <w:rFonts w:asciiTheme="majorBidi" w:hAnsiTheme="majorBidi" w:cstheme="majorBidi"/>
          <w:szCs w:val="24"/>
        </w:rPr>
        <w:t xml:space="preserve"> </w:t>
      </w:r>
      <w:r w:rsidR="0028284D" w:rsidRPr="000536A7">
        <w:rPr>
          <w:rFonts w:asciiTheme="majorBidi" w:hAnsiTheme="majorBidi" w:cstheme="majorBidi"/>
          <w:szCs w:val="24"/>
        </w:rPr>
        <w:t>reguleeritava valdkonna eripära</w:t>
      </w:r>
      <w:r w:rsidRPr="000536A7">
        <w:rPr>
          <w:rFonts w:asciiTheme="majorBidi" w:hAnsiTheme="majorBidi" w:cstheme="majorBidi"/>
          <w:szCs w:val="24"/>
        </w:rPr>
        <w:t xml:space="preserve"> </w:t>
      </w:r>
      <w:r w:rsidR="0028284D" w:rsidRPr="000536A7">
        <w:rPr>
          <w:rFonts w:asciiTheme="majorBidi" w:hAnsiTheme="majorBidi" w:cstheme="majorBidi"/>
          <w:szCs w:val="24"/>
        </w:rPr>
        <w:t xml:space="preserve">arvestades </w:t>
      </w:r>
      <w:r w:rsidRPr="000536A7">
        <w:rPr>
          <w:rFonts w:asciiTheme="majorBidi" w:hAnsiTheme="majorBidi" w:cstheme="majorBidi"/>
          <w:szCs w:val="24"/>
        </w:rPr>
        <w:t>ette kõrgema rahatrahvi määra võrreldes tavapärasega (s</w:t>
      </w:r>
      <w:r w:rsidR="0028284D">
        <w:rPr>
          <w:rFonts w:asciiTheme="majorBidi" w:hAnsiTheme="majorBidi" w:cstheme="majorBidi"/>
          <w:szCs w:val="24"/>
        </w:rPr>
        <w:t>o</w:t>
      </w:r>
      <w:r w:rsidRPr="000536A7">
        <w:rPr>
          <w:rFonts w:asciiTheme="majorBidi" w:hAnsiTheme="majorBidi" w:cstheme="majorBidi"/>
          <w:szCs w:val="24"/>
        </w:rPr>
        <w:t xml:space="preserve"> maksimaalne trahvisumma </w:t>
      </w:r>
      <w:commentRangeStart w:id="20"/>
      <w:r w:rsidRPr="000536A7">
        <w:rPr>
          <w:rFonts w:asciiTheme="majorBidi" w:hAnsiTheme="majorBidi" w:cstheme="majorBidi"/>
          <w:szCs w:val="24"/>
        </w:rPr>
        <w:t>1</w:t>
      </w:r>
      <w:r w:rsidR="00374882">
        <w:rPr>
          <w:rFonts w:asciiTheme="majorBidi" w:hAnsiTheme="majorBidi" w:cstheme="majorBidi"/>
          <w:szCs w:val="24"/>
        </w:rPr>
        <w:t xml:space="preserve"> </w:t>
      </w:r>
      <w:r w:rsidRPr="000536A7">
        <w:rPr>
          <w:rFonts w:asciiTheme="majorBidi" w:hAnsiTheme="majorBidi" w:cstheme="majorBidi"/>
          <w:szCs w:val="24"/>
        </w:rPr>
        <w:t xml:space="preserve">200 eurot </w:t>
      </w:r>
      <w:commentRangeEnd w:id="20"/>
      <w:r w:rsidR="009571CE">
        <w:rPr>
          <w:rStyle w:val="Kommentaariviide"/>
        </w:rPr>
        <w:commentReference w:id="20"/>
      </w:r>
      <w:r w:rsidRPr="000536A7">
        <w:rPr>
          <w:rFonts w:asciiTheme="majorBidi" w:hAnsiTheme="majorBidi" w:cstheme="majorBidi"/>
          <w:szCs w:val="24"/>
        </w:rPr>
        <w:t>füüsilise isiku trahvimisel ja juriidilise isiku puhul kuni 400 000 eurot).</w:t>
      </w:r>
    </w:p>
    <w:p w14:paraId="4A2D8E2B" w14:textId="77777777" w:rsidR="009A38C3" w:rsidRPr="000536A7" w:rsidRDefault="009A38C3" w:rsidP="00DF3708">
      <w:pPr>
        <w:spacing w:after="0" w:line="240" w:lineRule="auto"/>
        <w:jc w:val="both"/>
        <w:rPr>
          <w:rFonts w:asciiTheme="majorBidi" w:hAnsiTheme="majorBidi" w:cstheme="majorBidi"/>
          <w:szCs w:val="24"/>
        </w:rPr>
      </w:pPr>
    </w:p>
    <w:p w14:paraId="6A4CDABB" w14:textId="0716FDDC" w:rsidR="00994113" w:rsidRPr="000536A7" w:rsidRDefault="00994113"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Lisaks muudeti ka juriidilise isiku vastutuse aluseid </w:t>
      </w:r>
      <w:proofErr w:type="spellStart"/>
      <w:r w:rsidR="00374882">
        <w:rPr>
          <w:rFonts w:asciiTheme="majorBidi" w:hAnsiTheme="majorBidi" w:cstheme="majorBidi"/>
          <w:szCs w:val="24"/>
        </w:rPr>
        <w:t>KarS</w:t>
      </w:r>
      <w:proofErr w:type="spellEnd"/>
      <w:r w:rsidRPr="000536A7">
        <w:rPr>
          <w:rFonts w:asciiTheme="majorBidi" w:hAnsiTheme="majorBidi" w:cstheme="majorBidi"/>
          <w:szCs w:val="24"/>
        </w:rPr>
        <w:t xml:space="preserve"> §-des 14 ja 37</w:t>
      </w:r>
      <w:r w:rsidRPr="000536A7">
        <w:rPr>
          <w:rFonts w:asciiTheme="majorBidi" w:hAnsiTheme="majorBidi" w:cstheme="majorBidi"/>
          <w:szCs w:val="24"/>
          <w:vertAlign w:val="superscript"/>
        </w:rPr>
        <w:t>1</w:t>
      </w:r>
      <w:r w:rsidRPr="000536A7">
        <w:rPr>
          <w:rFonts w:asciiTheme="majorBidi" w:hAnsiTheme="majorBidi" w:cstheme="majorBidi"/>
          <w:szCs w:val="24"/>
        </w:rPr>
        <w:t xml:space="preserve">. Juriidiliste isikute süütegude eest vastutusele võtmisega on praktikas ilmnenud teatud probleeme. „Riigikohtu järjepideva praktika kohaselt on juriidilise isiku vastutus tuletatud ehk derivatiivne vastutus. Seda on järeldatud </w:t>
      </w:r>
      <w:proofErr w:type="spellStart"/>
      <w:r w:rsidRPr="000536A7">
        <w:rPr>
          <w:rFonts w:asciiTheme="majorBidi" w:hAnsiTheme="majorBidi" w:cstheme="majorBidi"/>
          <w:szCs w:val="24"/>
        </w:rPr>
        <w:t>KarS</w:t>
      </w:r>
      <w:proofErr w:type="spellEnd"/>
      <w:r w:rsidRPr="000536A7">
        <w:rPr>
          <w:rFonts w:asciiTheme="majorBidi" w:hAnsiTheme="majorBidi" w:cstheme="majorBidi"/>
          <w:szCs w:val="24"/>
        </w:rPr>
        <w:t xml:space="preserve"> § 14 lõike 1 tekstiosast „mis on toime pandud tema organi, selle liikme, juhtivtöötaja või pädeva esindaja poolt“. Riigikohus on selgitanud järgmist: „Juriidiline isik kui õiguslik abstraktsioon saab tegutseda vaid füüsilise isiku kaudu. See arusaam väljendub </w:t>
      </w:r>
      <w:proofErr w:type="spellStart"/>
      <w:r w:rsidRPr="000536A7">
        <w:rPr>
          <w:rFonts w:asciiTheme="majorBidi" w:hAnsiTheme="majorBidi" w:cstheme="majorBidi"/>
          <w:szCs w:val="24"/>
        </w:rPr>
        <w:t>KarS</w:t>
      </w:r>
      <w:proofErr w:type="spellEnd"/>
      <w:r w:rsidRPr="000536A7">
        <w:rPr>
          <w:rFonts w:asciiTheme="majorBidi" w:hAnsiTheme="majorBidi" w:cstheme="majorBidi"/>
          <w:szCs w:val="24"/>
        </w:rPr>
        <w:t xml:space="preserve"> § 14 lõikes 1 sätestatud derivatiivse vastutuse põhimõttes.“</w:t>
      </w:r>
      <w:r w:rsidRPr="000536A7">
        <w:rPr>
          <w:rStyle w:val="Allmrkuseviide"/>
          <w:rFonts w:asciiTheme="majorBidi" w:hAnsiTheme="majorBidi" w:cstheme="majorBidi"/>
          <w:szCs w:val="24"/>
        </w:rPr>
        <w:footnoteReference w:id="135"/>
      </w:r>
      <w:r w:rsidRPr="000536A7">
        <w:rPr>
          <w:rFonts w:asciiTheme="majorBidi" w:hAnsiTheme="majorBidi" w:cstheme="majorBidi"/>
          <w:szCs w:val="24"/>
        </w:rPr>
        <w:t xml:space="preserve"> Range derivatiivsusnõue </w:t>
      </w:r>
      <w:r w:rsidR="00374882">
        <w:rPr>
          <w:rFonts w:asciiTheme="majorBidi" w:hAnsiTheme="majorBidi" w:cstheme="majorBidi"/>
          <w:szCs w:val="24"/>
        </w:rPr>
        <w:t xml:space="preserve">ehk </w:t>
      </w:r>
      <w:r w:rsidRPr="000536A7">
        <w:rPr>
          <w:rFonts w:asciiTheme="majorBidi" w:hAnsiTheme="majorBidi" w:cstheme="majorBidi"/>
          <w:szCs w:val="24"/>
        </w:rPr>
        <w:t>igakordselt konkreetse füüsilise isiku tuvastamine, kelle käitumises on süüteo elemendid, on aga osutunud oluliseks probleemiks finantsvaldkonna väärteomenetlustes</w:t>
      </w:r>
      <w:r w:rsidR="00374882">
        <w:rPr>
          <w:rFonts w:asciiTheme="majorBidi" w:hAnsiTheme="majorBidi" w:cstheme="majorBidi"/>
          <w:szCs w:val="24"/>
        </w:rPr>
        <w:t>. Seda seetõttu, et</w:t>
      </w:r>
      <w:r w:rsidRPr="000536A7">
        <w:rPr>
          <w:rFonts w:asciiTheme="majorBidi" w:hAnsiTheme="majorBidi" w:cstheme="majorBidi"/>
          <w:szCs w:val="24"/>
        </w:rPr>
        <w:t xml:space="preserve"> õigusnormid kehtestavad käitumis</w:t>
      </w:r>
      <w:r w:rsidR="00374882">
        <w:rPr>
          <w:rFonts w:asciiTheme="majorBidi" w:hAnsiTheme="majorBidi" w:cstheme="majorBidi"/>
          <w:szCs w:val="24"/>
        </w:rPr>
        <w:t>juhised</w:t>
      </w:r>
      <w:r w:rsidRPr="000536A7">
        <w:rPr>
          <w:rFonts w:asciiTheme="majorBidi" w:hAnsiTheme="majorBidi" w:cstheme="majorBidi"/>
          <w:szCs w:val="24"/>
        </w:rPr>
        <w:t xml:space="preserve"> finantssektori ettevõtjale (nt täitma kapitalinõudeid), kuid samasisulist kohustust ei olegi võimalik ühelegi füüsilisele isikule</w:t>
      </w:r>
      <w:r w:rsidR="00374882">
        <w:rPr>
          <w:rFonts w:asciiTheme="majorBidi" w:hAnsiTheme="majorBidi" w:cstheme="majorBidi"/>
          <w:szCs w:val="24"/>
        </w:rPr>
        <w:t xml:space="preserve"> panna</w:t>
      </w:r>
      <w:r w:rsidRPr="000536A7">
        <w:rPr>
          <w:rFonts w:asciiTheme="majorBidi" w:hAnsiTheme="majorBidi" w:cstheme="majorBidi"/>
          <w:szCs w:val="24"/>
        </w:rPr>
        <w:t xml:space="preserve"> või ei ole samasisulist kohustust asetatud ühelegi füüsilisele isikule (nt </w:t>
      </w:r>
      <w:proofErr w:type="spellStart"/>
      <w:r w:rsidRPr="000536A7">
        <w:rPr>
          <w:rFonts w:asciiTheme="majorBidi" w:hAnsiTheme="majorBidi" w:cstheme="majorBidi"/>
          <w:szCs w:val="24"/>
        </w:rPr>
        <w:t>järelevalvelise</w:t>
      </w:r>
      <w:proofErr w:type="spellEnd"/>
      <w:r w:rsidRPr="000536A7">
        <w:rPr>
          <w:rFonts w:asciiTheme="majorBidi" w:hAnsiTheme="majorBidi" w:cstheme="majorBidi"/>
          <w:szCs w:val="24"/>
        </w:rPr>
        <w:t xml:space="preserve"> aruandluse esitamise kohustus on ettevõtjal). </w:t>
      </w:r>
    </w:p>
    <w:p w14:paraId="32A9A8F2" w14:textId="77777777" w:rsidR="00374882" w:rsidRDefault="00374882" w:rsidP="00DF3708">
      <w:pPr>
        <w:spacing w:after="0" w:line="240" w:lineRule="auto"/>
        <w:jc w:val="both"/>
        <w:rPr>
          <w:rFonts w:asciiTheme="majorBidi" w:hAnsiTheme="majorBidi" w:cstheme="majorBidi"/>
          <w:szCs w:val="24"/>
        </w:rPr>
      </w:pPr>
    </w:p>
    <w:p w14:paraId="21703418" w14:textId="5F89711D" w:rsidR="00994113" w:rsidRPr="000536A7" w:rsidRDefault="00994113" w:rsidP="00DF3708">
      <w:pPr>
        <w:spacing w:after="0" w:line="240" w:lineRule="auto"/>
        <w:jc w:val="both"/>
        <w:rPr>
          <w:rFonts w:asciiTheme="majorBidi" w:hAnsiTheme="majorBidi" w:cstheme="majorBidi"/>
          <w:szCs w:val="24"/>
        </w:rPr>
      </w:pPr>
      <w:proofErr w:type="spellStart"/>
      <w:r w:rsidRPr="000536A7">
        <w:rPr>
          <w:rFonts w:asciiTheme="majorBidi" w:hAnsiTheme="majorBidi" w:cstheme="majorBidi"/>
          <w:szCs w:val="24"/>
        </w:rPr>
        <w:t>KarS</w:t>
      </w:r>
      <w:proofErr w:type="spellEnd"/>
      <w:r w:rsidRPr="000536A7">
        <w:rPr>
          <w:rFonts w:asciiTheme="majorBidi" w:hAnsiTheme="majorBidi" w:cstheme="majorBidi"/>
          <w:szCs w:val="24"/>
        </w:rPr>
        <w:t xml:space="preserve"> § 14 lõike 2 muudatustega nähakse ette täiendav vastutuse omistamise alus tegevusetuse korral, mille kohaselt vastutab juriidiline isik </w:t>
      </w:r>
      <w:proofErr w:type="spellStart"/>
      <w:r w:rsidRPr="000536A7">
        <w:rPr>
          <w:rFonts w:asciiTheme="majorBidi" w:hAnsiTheme="majorBidi" w:cstheme="majorBidi"/>
          <w:szCs w:val="24"/>
        </w:rPr>
        <w:t>KarS</w:t>
      </w:r>
      <w:proofErr w:type="spellEnd"/>
      <w:r w:rsidRPr="000536A7">
        <w:rPr>
          <w:rFonts w:asciiTheme="majorBidi" w:hAnsiTheme="majorBidi" w:cstheme="majorBidi"/>
          <w:szCs w:val="24"/>
        </w:rPr>
        <w:t xml:space="preserve"> § 14 l</w:t>
      </w:r>
      <w:r w:rsidR="006C32E8">
        <w:rPr>
          <w:rFonts w:asciiTheme="majorBidi" w:hAnsiTheme="majorBidi" w:cstheme="majorBidi"/>
          <w:szCs w:val="24"/>
        </w:rPr>
        <w:t>õike</w:t>
      </w:r>
      <w:r w:rsidRPr="000536A7">
        <w:rPr>
          <w:rFonts w:asciiTheme="majorBidi" w:hAnsiTheme="majorBidi" w:cstheme="majorBidi"/>
          <w:szCs w:val="24"/>
        </w:rPr>
        <w:t>s 1 sätestatud alustel tegevusetuse eest sõltumata sellest, kas juriidilise isiku kõrval on õiguslikult kohustatud tegutsema ka vastav organ või isik. Seadusesse lisati täiendavaid organisatsioonilise vastutuse elemente, s</w:t>
      </w:r>
      <w:r w:rsidR="006C32E8">
        <w:rPr>
          <w:rFonts w:asciiTheme="majorBidi" w:hAnsiTheme="majorBidi" w:cstheme="majorBidi"/>
          <w:szCs w:val="24"/>
        </w:rPr>
        <w:t>t</w:t>
      </w:r>
      <w:r w:rsidRPr="000536A7">
        <w:rPr>
          <w:rFonts w:asciiTheme="majorBidi" w:hAnsiTheme="majorBidi" w:cstheme="majorBidi"/>
          <w:szCs w:val="24"/>
        </w:rPr>
        <w:t xml:space="preserve"> karistusõiguslik etteheide seisneb organisatsioonilistes puudustes, mis võimaldasid õigusvastast tegu.</w:t>
      </w:r>
      <w:r w:rsidRPr="000536A7">
        <w:rPr>
          <w:rStyle w:val="Allmrkuseviide"/>
          <w:rFonts w:asciiTheme="majorBidi" w:hAnsiTheme="majorBidi" w:cstheme="majorBidi"/>
          <w:szCs w:val="24"/>
        </w:rPr>
        <w:footnoteReference w:id="136"/>
      </w:r>
      <w:r w:rsidRPr="000536A7">
        <w:rPr>
          <w:rFonts w:asciiTheme="majorBidi" w:hAnsiTheme="majorBidi" w:cstheme="majorBidi"/>
          <w:szCs w:val="24"/>
        </w:rPr>
        <w:t xml:space="preserve"> See muudab menetluse märksa kiiremaks ja paindlikumaks. Juriidilise isiku süüteovastutus saab aga endiselt järgneda üksnes koosseisupärase, õigusvastase ja süülise teo korral, kuid deliktistruktuuri elemente ei pea alati tuvastama ühe füüsilise isiku põhjal. Juriidilise isiku huvides teo toimepanemine ei tähenda üksnes varalise kasu saamist. Teatud valdkonnaspetsiifilisi tegutsemiskohustusi (nt finantsvaldkonnas) võib olla keeruline näidata, et konkreetse nõude täitmata jätmine oli juriidilise isiku huvides. Juhul kui regulatsioon on mõeldud kohalduma just juriidilise isiku tegevusele, peaks nõuete rikkumine olema juriidilisele isikule omistatav ka siis, kui see ei olnud tema huvides selle sõna </w:t>
      </w:r>
      <w:proofErr w:type="spellStart"/>
      <w:r w:rsidRPr="000536A7">
        <w:rPr>
          <w:rFonts w:asciiTheme="majorBidi" w:hAnsiTheme="majorBidi" w:cstheme="majorBidi"/>
          <w:szCs w:val="24"/>
        </w:rPr>
        <w:t>üldkeelelises</w:t>
      </w:r>
      <w:proofErr w:type="spellEnd"/>
      <w:r w:rsidRPr="000536A7">
        <w:rPr>
          <w:rFonts w:asciiTheme="majorBidi" w:hAnsiTheme="majorBidi" w:cstheme="majorBidi"/>
          <w:szCs w:val="24"/>
        </w:rPr>
        <w:t xml:space="preserve"> tähenduses. Karistusõiguslik etteheide on õigustatud seetõttu, et nõudeid rikkudes jäeti üles näitamata antud valdkonnas ettevõtjalt käibes nõutav hoolsus (nt finantsvaldkonnas nõutav kõrgendatud hoolsuskohustus) ja ohustati seetõttu kaitstavat õigushüve. </w:t>
      </w:r>
      <w:proofErr w:type="spellStart"/>
      <w:r w:rsidRPr="000536A7">
        <w:rPr>
          <w:rFonts w:asciiTheme="majorBidi" w:hAnsiTheme="majorBidi" w:cstheme="majorBidi"/>
          <w:szCs w:val="24"/>
        </w:rPr>
        <w:t>KarS</w:t>
      </w:r>
      <w:proofErr w:type="spellEnd"/>
      <w:r w:rsidRPr="000536A7">
        <w:rPr>
          <w:rFonts w:asciiTheme="majorBidi" w:hAnsiTheme="majorBidi" w:cstheme="majorBidi"/>
          <w:szCs w:val="24"/>
        </w:rPr>
        <w:t xml:space="preserve"> § 14 uue redaktsiooni kohaselt vastutab juriidiline isik ka siis, kui süütegu pannakse tema huvides või tema õiguslikke kohustusi rikkudes toime mistahes isiku poolt juriidilise isiku organi, selle liikme, juhtivtöötaja või pädeva esindaja korraldusel või kui rikkumine sai võimalikuks juriidilise isiku puuduliku töökorralduse või järelevalve tõttu. </w:t>
      </w:r>
    </w:p>
    <w:p w14:paraId="42B3207F" w14:textId="77777777" w:rsidR="006C32E8" w:rsidRDefault="006C32E8" w:rsidP="00DF3708">
      <w:pPr>
        <w:spacing w:after="0" w:line="240" w:lineRule="auto"/>
        <w:jc w:val="both"/>
        <w:rPr>
          <w:rFonts w:asciiTheme="majorBidi" w:hAnsiTheme="majorBidi" w:cstheme="majorBidi"/>
          <w:szCs w:val="24"/>
        </w:rPr>
      </w:pPr>
    </w:p>
    <w:p w14:paraId="688B2F5E" w14:textId="6CF27F93" w:rsidR="00994113" w:rsidRDefault="00994113"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Lisaks eeltoodule pikendati väärteoasjade aegumistähtaegu. </w:t>
      </w:r>
      <w:proofErr w:type="spellStart"/>
      <w:r w:rsidRPr="000536A7">
        <w:rPr>
          <w:rFonts w:asciiTheme="majorBidi" w:hAnsiTheme="majorBidi" w:cstheme="majorBidi"/>
          <w:szCs w:val="24"/>
        </w:rPr>
        <w:t>KarS</w:t>
      </w:r>
      <w:proofErr w:type="spellEnd"/>
      <w:r w:rsidRPr="000536A7">
        <w:rPr>
          <w:rFonts w:asciiTheme="majorBidi" w:hAnsiTheme="majorBidi" w:cstheme="majorBidi"/>
          <w:szCs w:val="24"/>
        </w:rPr>
        <w:t xml:space="preserve"> § 81 lg 3 kohaselt on alates </w:t>
      </w:r>
      <w:r w:rsidR="006C32E8">
        <w:rPr>
          <w:rFonts w:asciiTheme="majorBidi" w:hAnsiTheme="majorBidi" w:cstheme="majorBidi"/>
          <w:szCs w:val="24"/>
        </w:rPr>
        <w:t>0</w:t>
      </w:r>
      <w:r w:rsidRPr="000536A7">
        <w:rPr>
          <w:rFonts w:asciiTheme="majorBidi" w:hAnsiTheme="majorBidi" w:cstheme="majorBidi"/>
          <w:szCs w:val="24"/>
        </w:rPr>
        <w:t>1.11.2023.a. väärtegu aegunud, kui selle lõpuleviimisest kuni selle kohta tehtud otsuse jõustumiseni on möödunud kaks aastat, kui seadus ei näe selle eest ette kuni viieaastast aegumistähtaega.</w:t>
      </w:r>
    </w:p>
    <w:p w14:paraId="7CEAEFCF" w14:textId="77777777" w:rsidR="006C32E8" w:rsidRPr="000536A7" w:rsidRDefault="006C32E8" w:rsidP="00DF3708">
      <w:pPr>
        <w:spacing w:after="0" w:line="240" w:lineRule="auto"/>
        <w:jc w:val="both"/>
        <w:rPr>
          <w:rFonts w:asciiTheme="majorBidi" w:hAnsiTheme="majorBidi" w:cstheme="majorBidi"/>
          <w:szCs w:val="24"/>
        </w:rPr>
      </w:pPr>
    </w:p>
    <w:p w14:paraId="3EA52142" w14:textId="77777777" w:rsidR="00994113" w:rsidRPr="006C32E8" w:rsidRDefault="00994113" w:rsidP="00DF3708">
      <w:pPr>
        <w:spacing w:after="0" w:line="240" w:lineRule="auto"/>
        <w:jc w:val="both"/>
        <w:rPr>
          <w:rFonts w:asciiTheme="majorBidi" w:hAnsiTheme="majorBidi" w:cstheme="majorBidi"/>
          <w:bCs/>
          <w:szCs w:val="24"/>
          <w:u w:val="single"/>
        </w:rPr>
      </w:pPr>
      <w:r w:rsidRPr="006C32E8">
        <w:rPr>
          <w:rFonts w:asciiTheme="majorBidi" w:hAnsiTheme="majorBidi" w:cstheme="majorBidi"/>
          <w:bCs/>
          <w:szCs w:val="24"/>
          <w:u w:val="single"/>
        </w:rPr>
        <w:t xml:space="preserve">Väärteotrahvide tõstmine finantssektori eriseadustes, sh käesolevas eelnõus </w:t>
      </w:r>
    </w:p>
    <w:p w14:paraId="5FF9C155" w14:textId="1F35573D" w:rsidR="00994113" w:rsidRPr="000536A7" w:rsidRDefault="00994113"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Finantsjärelevalve peamine ülesanne on finantsturul ennetada võimalikke liigseid riske ja õigusrikkumisi. Seetõttu eelistatakse probleemide edasise süvenemise ja suurema kahju ärahoidmiseks kasutada pigem ennetavaid </w:t>
      </w:r>
      <w:proofErr w:type="spellStart"/>
      <w:r w:rsidRPr="000536A7">
        <w:rPr>
          <w:rFonts w:asciiTheme="majorBidi" w:hAnsiTheme="majorBidi" w:cstheme="majorBidi"/>
          <w:szCs w:val="24"/>
        </w:rPr>
        <w:t>mittekaristuslikke</w:t>
      </w:r>
      <w:proofErr w:type="spellEnd"/>
      <w:r w:rsidRPr="000536A7">
        <w:rPr>
          <w:rFonts w:asciiTheme="majorBidi" w:hAnsiTheme="majorBidi" w:cstheme="majorBidi"/>
          <w:szCs w:val="24"/>
        </w:rPr>
        <w:t xml:space="preserve"> meetmeid – haldusmeetmeid (nt tähelepanu juhtimine märgukirjaga, ettekirjutuse tegemine ja sunniraha sissenõudmine). Väärteomenetluse algatamise võimalus on vajalik eelkõige olukorras, kus rikkumine on toimunud ja kahjulik tagajärg saabunud, s</w:t>
      </w:r>
      <w:r w:rsidR="006C32E8">
        <w:rPr>
          <w:rFonts w:asciiTheme="majorBidi" w:hAnsiTheme="majorBidi" w:cstheme="majorBidi"/>
          <w:szCs w:val="24"/>
        </w:rPr>
        <w:t>o</w:t>
      </w:r>
      <w:r w:rsidRPr="000536A7">
        <w:rPr>
          <w:rFonts w:asciiTheme="majorBidi" w:hAnsiTheme="majorBidi" w:cstheme="majorBidi"/>
          <w:szCs w:val="24"/>
        </w:rPr>
        <w:t xml:space="preserve"> ennetavaid meetmeid ei ole võimalik kasutada.</w:t>
      </w:r>
    </w:p>
    <w:p w14:paraId="0B7ACA5A" w14:textId="77777777" w:rsidR="00994113" w:rsidRPr="000536A7" w:rsidRDefault="00994113"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Finantsvahenduses ja seega ka finantsteenuste pakkumisel on kõige olulisem ressurss raha, s.h. avalikkuselt või konkreetsetelt kreeditoridelt kaasatud rahalised vahendid.</w:t>
      </w:r>
    </w:p>
    <w:p w14:paraId="7DF1E82A" w14:textId="77777777" w:rsidR="006C32E8" w:rsidRDefault="006C32E8" w:rsidP="00DF3708">
      <w:pPr>
        <w:spacing w:after="0" w:line="240" w:lineRule="auto"/>
        <w:jc w:val="both"/>
        <w:rPr>
          <w:rFonts w:asciiTheme="majorBidi" w:hAnsiTheme="majorBidi" w:cstheme="majorBidi"/>
          <w:szCs w:val="24"/>
        </w:rPr>
      </w:pPr>
    </w:p>
    <w:p w14:paraId="00B18477" w14:textId="3200929D" w:rsidR="00994113" w:rsidRPr="000536A7" w:rsidRDefault="00994113"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E</w:t>
      </w:r>
      <w:r w:rsidR="006C32E8">
        <w:rPr>
          <w:rFonts w:asciiTheme="majorBidi" w:hAnsiTheme="majorBidi" w:cstheme="majorBidi"/>
          <w:szCs w:val="24"/>
        </w:rPr>
        <w:t xml:space="preserve">uroopa </w:t>
      </w:r>
      <w:r w:rsidRPr="000536A7">
        <w:rPr>
          <w:rFonts w:asciiTheme="majorBidi" w:hAnsiTheme="majorBidi" w:cstheme="majorBidi"/>
          <w:szCs w:val="24"/>
        </w:rPr>
        <w:t>L</w:t>
      </w:r>
      <w:r w:rsidR="006C32E8">
        <w:rPr>
          <w:rFonts w:asciiTheme="majorBidi" w:hAnsiTheme="majorBidi" w:cstheme="majorBidi"/>
          <w:szCs w:val="24"/>
        </w:rPr>
        <w:t>iidu</w:t>
      </w:r>
      <w:r w:rsidRPr="000536A7">
        <w:rPr>
          <w:rFonts w:asciiTheme="majorBidi" w:hAnsiTheme="majorBidi" w:cstheme="majorBidi"/>
          <w:szCs w:val="24"/>
        </w:rPr>
        <w:t xml:space="preserve"> õigus näeb ette, et finantssektori rikkumistele sekkutakse ning seda läbi trahvi, mis peab olema efektiivne, proportsionaalne ning hoiatav. Pädeva järelevalveasutuse määratavad trahvid peavad olema piisavalt suured, et balansseerida loodetavat kasu. Trahvisumma suurus peaks olema heidutava mõjuga ka kõige suurema käibega finantsturuosalisele. </w:t>
      </w:r>
    </w:p>
    <w:p w14:paraId="7E482D58" w14:textId="77777777" w:rsidR="006C32E8" w:rsidRDefault="006C32E8" w:rsidP="00DF3708">
      <w:pPr>
        <w:spacing w:after="0" w:line="240" w:lineRule="auto"/>
        <w:jc w:val="both"/>
        <w:rPr>
          <w:rFonts w:asciiTheme="majorBidi" w:hAnsiTheme="majorBidi" w:cstheme="majorBidi"/>
          <w:szCs w:val="24"/>
        </w:rPr>
      </w:pPr>
    </w:p>
    <w:p w14:paraId="35336B53" w14:textId="46D66198" w:rsidR="00994113" w:rsidRPr="000536A7" w:rsidRDefault="00994113"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Seega finantsvaldkonnas ei taga madalad rahatrahvid vajalikul määral turu sujuvat ja usaldusväärset toimimist ega finantsteenuste tarbijate ja teiste klientide huvide kaitset. Näiteks on tõenäoline, et finantssektori kontekstis suhteliselt madal rahatrahvi ülemmäär ei võimalda alati kinni pidada põhimõttest, et õigusrikkumise toimepanemine ei tohi anda võimalust tulu teenimiseks. Madalad trahvimäärad ei taga ka </w:t>
      </w:r>
      <w:proofErr w:type="spellStart"/>
      <w:r w:rsidRPr="000536A7">
        <w:rPr>
          <w:rFonts w:asciiTheme="majorBidi" w:hAnsiTheme="majorBidi" w:cstheme="majorBidi"/>
          <w:szCs w:val="24"/>
        </w:rPr>
        <w:t>üldpreventiivsete</w:t>
      </w:r>
      <w:proofErr w:type="spellEnd"/>
      <w:r w:rsidRPr="000536A7">
        <w:rPr>
          <w:rFonts w:asciiTheme="majorBidi" w:hAnsiTheme="majorBidi" w:cstheme="majorBidi"/>
          <w:szCs w:val="24"/>
        </w:rPr>
        <w:t xml:space="preserve"> eesmärkide saavutamist. Trahvisumma suurusel peaks olema turuosalistele hoiatav mõju, sest vastasel juhul oleks nö õiguskorda rikkuda odavam kui trahvi tasuda. Madalad trahvimäärad võivad soodustada samuti regulatiivset arbitraaži erinevate liikmesriikide vahel. Kuna vähese õiguskuulekusega isik valib suure tõenäosusega oma tegevuseks E</w:t>
      </w:r>
      <w:r w:rsidR="006C32E8">
        <w:rPr>
          <w:rFonts w:asciiTheme="majorBidi" w:hAnsiTheme="majorBidi" w:cstheme="majorBidi"/>
          <w:szCs w:val="24"/>
        </w:rPr>
        <w:t>uroopa Liidu</w:t>
      </w:r>
      <w:r w:rsidRPr="000536A7">
        <w:rPr>
          <w:rFonts w:asciiTheme="majorBidi" w:hAnsiTheme="majorBidi" w:cstheme="majorBidi"/>
          <w:szCs w:val="24"/>
        </w:rPr>
        <w:t xml:space="preserve"> liikmesriigi, kus kehtivad leebemad nõuded ja madalamad karistusmäärad ning see võib omakorda mõjutada ebasobivas suunas konkurentsiolukorda finantsturul või tuua kaasa muid negatiivseid arenguid.</w:t>
      </w:r>
    </w:p>
    <w:p w14:paraId="79BF6698" w14:textId="77777777" w:rsidR="006C32E8" w:rsidRDefault="006C32E8" w:rsidP="00DF3708">
      <w:pPr>
        <w:spacing w:after="0" w:line="240" w:lineRule="auto"/>
        <w:jc w:val="both"/>
        <w:rPr>
          <w:rFonts w:asciiTheme="majorBidi" w:hAnsiTheme="majorBidi" w:cstheme="majorBidi"/>
          <w:szCs w:val="24"/>
        </w:rPr>
      </w:pPr>
    </w:p>
    <w:p w14:paraId="10A91B6F" w14:textId="30B88BFE" w:rsidR="00994113" w:rsidRPr="000536A7" w:rsidRDefault="00994113"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Lisaks eelnimetatud </w:t>
      </w:r>
      <w:proofErr w:type="spellStart"/>
      <w:r w:rsidRPr="000536A7">
        <w:rPr>
          <w:rFonts w:asciiTheme="majorBidi" w:hAnsiTheme="majorBidi" w:cstheme="majorBidi"/>
          <w:szCs w:val="24"/>
        </w:rPr>
        <w:t>KarSi</w:t>
      </w:r>
      <w:proofErr w:type="spellEnd"/>
      <w:r w:rsidRPr="000536A7">
        <w:rPr>
          <w:rFonts w:asciiTheme="majorBidi" w:hAnsiTheme="majorBidi" w:cstheme="majorBidi"/>
          <w:szCs w:val="24"/>
        </w:rPr>
        <w:t xml:space="preserve"> muudatusele </w:t>
      </w:r>
      <w:r w:rsidR="006C32E8">
        <w:rPr>
          <w:rFonts w:asciiTheme="majorBidi" w:hAnsiTheme="majorBidi" w:cstheme="majorBidi"/>
          <w:szCs w:val="24"/>
        </w:rPr>
        <w:t>jõustusid</w:t>
      </w:r>
      <w:r w:rsidRPr="000536A7">
        <w:rPr>
          <w:rFonts w:asciiTheme="majorBidi" w:hAnsiTheme="majorBidi" w:cstheme="majorBidi"/>
          <w:szCs w:val="24"/>
        </w:rPr>
        <w:t xml:space="preserve"> </w:t>
      </w:r>
      <w:r w:rsidR="006C32E8">
        <w:rPr>
          <w:rFonts w:asciiTheme="majorBidi" w:hAnsiTheme="majorBidi" w:cstheme="majorBidi"/>
          <w:szCs w:val="24"/>
        </w:rPr>
        <w:t>01.11.</w:t>
      </w:r>
      <w:r w:rsidRPr="000536A7">
        <w:rPr>
          <w:rFonts w:asciiTheme="majorBidi" w:hAnsiTheme="majorBidi" w:cstheme="majorBidi"/>
          <w:szCs w:val="24"/>
        </w:rPr>
        <w:t>2023.a ka audiitortegevuse seaduse, finantskriisi ennetamise ja lahendamise seaduse ning teiste seaduste muutmise seadus (finantsvaldkonna väärteokaristuste reform, EL-i õigusest tulenevad karistused)</w:t>
      </w:r>
      <w:r w:rsidRPr="000536A7">
        <w:rPr>
          <w:rStyle w:val="Allmrkuseviide"/>
          <w:rFonts w:asciiTheme="majorBidi" w:hAnsiTheme="majorBidi" w:cstheme="majorBidi"/>
          <w:szCs w:val="24"/>
        </w:rPr>
        <w:footnoteReference w:id="137"/>
      </w:r>
      <w:r w:rsidRPr="000536A7">
        <w:rPr>
          <w:rFonts w:asciiTheme="majorBidi" w:hAnsiTheme="majorBidi" w:cstheme="majorBidi"/>
          <w:szCs w:val="24"/>
        </w:rPr>
        <w:t>, millega tõsteti olulisel määral finantsvaldkonnas toime pandud õigusrikkumiste eest määratavaid väärteokaristusmäärasid sisuliselt kõikides finantssektori eriseadustes. Näiteks aruande või muu teabe avalikustamata jätmise või Finantsinspektsioonile esitamata jätmise eest võidakse väärteomenetluses karistada asjaga seotud füüsilisi isikuid rahatrahviga kuni 5</w:t>
      </w:r>
      <w:r w:rsidR="006C32E8">
        <w:rPr>
          <w:rFonts w:asciiTheme="majorBidi" w:hAnsiTheme="majorBidi" w:cstheme="majorBidi"/>
          <w:szCs w:val="24"/>
        </w:rPr>
        <w:t> 000 000</w:t>
      </w:r>
      <w:r w:rsidRPr="000536A7">
        <w:rPr>
          <w:rFonts w:asciiTheme="majorBidi" w:hAnsiTheme="majorBidi" w:cstheme="majorBidi"/>
          <w:szCs w:val="24"/>
        </w:rPr>
        <w:t xml:space="preserve"> eurot või kuni kahekordses väärteo tulemusel teenitud kasule või ära hoitud kahjule vastavas summas. Samuti võidakse karistada näiteks krediidiasutust, makseasutust või investeerimisühingut rahatrahviga kuni 10 protsenti juriidilise isiku või tema konsolideerimisgrupi konsolideeritud käibest. Seega tõusid finantsvaldkonnas väärteo eest määratavad karistusmäärad olulisel määral ja uued määrad on nüüd rohkem kooskõlas ka </w:t>
      </w:r>
      <w:r w:rsidR="006C32E8">
        <w:rPr>
          <w:rFonts w:asciiTheme="majorBidi" w:hAnsiTheme="majorBidi" w:cstheme="majorBidi"/>
          <w:szCs w:val="24"/>
        </w:rPr>
        <w:t>Euroopa Liidu</w:t>
      </w:r>
      <w:r w:rsidRPr="000536A7">
        <w:rPr>
          <w:rFonts w:asciiTheme="majorBidi" w:hAnsiTheme="majorBidi" w:cstheme="majorBidi"/>
          <w:szCs w:val="24"/>
        </w:rPr>
        <w:t xml:space="preserve"> õigusega. </w:t>
      </w:r>
    </w:p>
    <w:p w14:paraId="395D6CB6" w14:textId="77777777" w:rsidR="00BE3A9D" w:rsidRDefault="00BE3A9D" w:rsidP="00DF3708">
      <w:pPr>
        <w:spacing w:after="0" w:line="240" w:lineRule="auto"/>
        <w:jc w:val="both"/>
        <w:rPr>
          <w:rFonts w:asciiTheme="majorBidi" w:hAnsiTheme="majorBidi" w:cstheme="majorBidi"/>
          <w:szCs w:val="24"/>
        </w:rPr>
      </w:pPr>
    </w:p>
    <w:p w14:paraId="1C64917F" w14:textId="4686B869" w:rsidR="006C32E8" w:rsidRPr="006C32E8" w:rsidRDefault="006C32E8" w:rsidP="00DF3708">
      <w:pPr>
        <w:spacing w:after="0" w:line="240" w:lineRule="auto"/>
        <w:jc w:val="both"/>
        <w:rPr>
          <w:rFonts w:asciiTheme="majorBidi" w:hAnsiTheme="majorBidi" w:cstheme="majorBidi"/>
          <w:szCs w:val="24"/>
        </w:rPr>
      </w:pPr>
      <w:r>
        <w:rPr>
          <w:rFonts w:asciiTheme="majorBidi" w:hAnsiTheme="majorBidi" w:cstheme="majorBidi"/>
          <w:szCs w:val="24"/>
        </w:rPr>
        <w:t>Registripidaja</w:t>
      </w:r>
      <w:r w:rsidRPr="006C32E8">
        <w:rPr>
          <w:rFonts w:asciiTheme="majorBidi" w:hAnsiTheme="majorBidi" w:cstheme="majorBidi"/>
          <w:szCs w:val="24"/>
        </w:rPr>
        <w:t xml:space="preserve"> toime pandud teokoosseisude ja karistusmäärade sätestamisel on seega arvestatud </w:t>
      </w:r>
      <w:proofErr w:type="spellStart"/>
      <w:r>
        <w:rPr>
          <w:rFonts w:asciiTheme="majorBidi" w:hAnsiTheme="majorBidi" w:cstheme="majorBidi"/>
          <w:szCs w:val="24"/>
        </w:rPr>
        <w:t>KarS-i</w:t>
      </w:r>
      <w:proofErr w:type="spellEnd"/>
      <w:r w:rsidRPr="006C32E8">
        <w:rPr>
          <w:rFonts w:asciiTheme="majorBidi" w:hAnsiTheme="majorBidi" w:cstheme="majorBidi"/>
          <w:szCs w:val="24"/>
        </w:rPr>
        <w:t xml:space="preserve"> ja ka finantsvaldkonna seaduste muudatusi. </w:t>
      </w:r>
    </w:p>
    <w:p w14:paraId="483E90E7" w14:textId="77777777" w:rsidR="00BE3A9D" w:rsidRDefault="00BE3A9D" w:rsidP="00DF3708">
      <w:pPr>
        <w:spacing w:after="0" w:line="240" w:lineRule="auto"/>
        <w:jc w:val="both"/>
        <w:rPr>
          <w:rFonts w:asciiTheme="majorBidi" w:hAnsiTheme="majorBidi" w:cstheme="majorBidi"/>
          <w:b/>
          <w:szCs w:val="24"/>
        </w:rPr>
      </w:pPr>
    </w:p>
    <w:p w14:paraId="6C3A5727" w14:textId="56CD5D9D" w:rsidR="00BE3A9D" w:rsidRDefault="00BE3A9D" w:rsidP="00DF3708">
      <w:pPr>
        <w:spacing w:after="0" w:line="240" w:lineRule="auto"/>
        <w:jc w:val="both"/>
        <w:rPr>
          <w:rFonts w:asciiTheme="majorBidi" w:hAnsiTheme="majorBidi" w:cstheme="majorBidi"/>
          <w:b/>
          <w:szCs w:val="24"/>
        </w:rPr>
      </w:pPr>
      <w:r w:rsidRPr="000536A7">
        <w:rPr>
          <w:rFonts w:asciiTheme="majorBidi" w:hAnsiTheme="majorBidi" w:cstheme="majorBidi"/>
          <w:b/>
          <w:szCs w:val="24"/>
        </w:rPr>
        <w:t xml:space="preserve">Paragrahv </w:t>
      </w:r>
      <w:r>
        <w:rPr>
          <w:rFonts w:asciiTheme="majorBidi" w:hAnsiTheme="majorBidi" w:cstheme="majorBidi"/>
          <w:b/>
          <w:szCs w:val="24"/>
        </w:rPr>
        <w:t>5</w:t>
      </w:r>
      <w:r w:rsidR="00FA7BA9">
        <w:rPr>
          <w:rFonts w:asciiTheme="majorBidi" w:hAnsiTheme="majorBidi" w:cstheme="majorBidi"/>
          <w:b/>
          <w:szCs w:val="24"/>
        </w:rPr>
        <w:t>2</w:t>
      </w:r>
      <w:r>
        <w:rPr>
          <w:rFonts w:asciiTheme="majorBidi" w:hAnsiTheme="majorBidi" w:cstheme="majorBidi"/>
          <w:b/>
          <w:szCs w:val="24"/>
        </w:rPr>
        <w:t xml:space="preserve"> – registripidaja</w:t>
      </w:r>
      <w:r w:rsidRPr="000536A7">
        <w:rPr>
          <w:rFonts w:asciiTheme="majorBidi" w:hAnsiTheme="majorBidi" w:cstheme="majorBidi"/>
          <w:b/>
          <w:szCs w:val="24"/>
        </w:rPr>
        <w:t xml:space="preserve"> </w:t>
      </w:r>
      <w:proofErr w:type="spellStart"/>
      <w:r w:rsidRPr="000536A7">
        <w:rPr>
          <w:rFonts w:asciiTheme="majorBidi" w:hAnsiTheme="majorBidi" w:cstheme="majorBidi"/>
          <w:b/>
          <w:szCs w:val="24"/>
        </w:rPr>
        <w:t>sise</w:t>
      </w:r>
      <w:proofErr w:type="spellEnd"/>
      <w:r w:rsidRPr="000536A7">
        <w:rPr>
          <w:rFonts w:asciiTheme="majorBidi" w:hAnsiTheme="majorBidi" w:cstheme="majorBidi"/>
          <w:b/>
          <w:szCs w:val="24"/>
        </w:rPr>
        <w:t>-eeskirjade nõuete rikkumine</w:t>
      </w:r>
    </w:p>
    <w:p w14:paraId="79AD3029" w14:textId="04ED0398" w:rsidR="00BE3A9D" w:rsidRPr="00711EAF" w:rsidRDefault="00BE3A9D" w:rsidP="00DF3708">
      <w:pPr>
        <w:spacing w:after="0" w:line="240" w:lineRule="auto"/>
        <w:jc w:val="both"/>
        <w:rPr>
          <w:rFonts w:asciiTheme="majorBidi" w:hAnsiTheme="majorBidi" w:cstheme="majorBidi"/>
          <w:szCs w:val="24"/>
        </w:rPr>
      </w:pPr>
      <w:r>
        <w:rPr>
          <w:rFonts w:asciiTheme="majorBidi" w:hAnsiTheme="majorBidi" w:cstheme="majorBidi"/>
          <w:szCs w:val="24"/>
        </w:rPr>
        <w:t>Norm</w:t>
      </w:r>
      <w:r w:rsidRPr="000536A7">
        <w:rPr>
          <w:rFonts w:asciiTheme="majorBidi" w:hAnsiTheme="majorBidi" w:cstheme="majorBidi"/>
          <w:szCs w:val="24"/>
        </w:rPr>
        <w:t xml:space="preserve"> </w:t>
      </w:r>
      <w:r w:rsidRPr="000536A7">
        <w:rPr>
          <w:rFonts w:asciiTheme="majorBidi" w:hAnsiTheme="majorBidi" w:cstheme="majorBidi"/>
          <w:bCs/>
          <w:szCs w:val="24"/>
        </w:rPr>
        <w:t>sätestab</w:t>
      </w:r>
      <w:r w:rsidRPr="000536A7">
        <w:rPr>
          <w:rFonts w:asciiTheme="majorBidi" w:hAnsiTheme="majorBidi" w:cstheme="majorBidi"/>
          <w:szCs w:val="24"/>
        </w:rPr>
        <w:t xml:space="preserve"> </w:t>
      </w:r>
      <w:r>
        <w:rPr>
          <w:rFonts w:asciiTheme="majorBidi" w:hAnsiTheme="majorBidi" w:cstheme="majorBidi"/>
          <w:szCs w:val="24"/>
        </w:rPr>
        <w:t>registripidaja</w:t>
      </w:r>
      <w:r w:rsidRPr="000536A7">
        <w:rPr>
          <w:rFonts w:asciiTheme="majorBidi" w:hAnsiTheme="majorBidi" w:cstheme="majorBidi"/>
          <w:szCs w:val="24"/>
        </w:rPr>
        <w:t xml:space="preserve"> vastutuse </w:t>
      </w:r>
      <w:proofErr w:type="spellStart"/>
      <w:r w:rsidRPr="000536A7">
        <w:rPr>
          <w:rFonts w:asciiTheme="majorBidi" w:hAnsiTheme="majorBidi" w:cstheme="majorBidi"/>
          <w:szCs w:val="24"/>
        </w:rPr>
        <w:t>sise</w:t>
      </w:r>
      <w:proofErr w:type="spellEnd"/>
      <w:r w:rsidRPr="000536A7">
        <w:rPr>
          <w:rFonts w:asciiTheme="majorBidi" w:hAnsiTheme="majorBidi" w:cstheme="majorBidi"/>
          <w:szCs w:val="24"/>
        </w:rPr>
        <w:t xml:space="preserve">-eeskirjade kehtestamisega seotud nõuete rikkumise eest. </w:t>
      </w:r>
      <w:proofErr w:type="spellStart"/>
      <w:r w:rsidR="00711EAF">
        <w:rPr>
          <w:rFonts w:asciiTheme="majorBidi" w:hAnsiTheme="majorBidi" w:cstheme="majorBidi"/>
          <w:szCs w:val="24"/>
        </w:rPr>
        <w:t>Eelnüu</w:t>
      </w:r>
      <w:proofErr w:type="spellEnd"/>
      <w:r w:rsidRPr="000536A7">
        <w:rPr>
          <w:rFonts w:asciiTheme="majorBidi" w:hAnsiTheme="majorBidi" w:cstheme="majorBidi"/>
          <w:szCs w:val="24"/>
        </w:rPr>
        <w:t xml:space="preserve"> sätestab üksikasjalised nõuded </w:t>
      </w:r>
      <w:r w:rsidR="00711EAF">
        <w:rPr>
          <w:rFonts w:asciiTheme="majorBidi" w:hAnsiTheme="majorBidi" w:cstheme="majorBidi"/>
          <w:szCs w:val="24"/>
        </w:rPr>
        <w:t>registripidaja</w:t>
      </w:r>
      <w:r w:rsidR="00711EAF" w:rsidRPr="000536A7">
        <w:rPr>
          <w:rFonts w:asciiTheme="majorBidi" w:hAnsiTheme="majorBidi" w:cstheme="majorBidi"/>
          <w:szCs w:val="24"/>
        </w:rPr>
        <w:t xml:space="preserve"> </w:t>
      </w:r>
      <w:proofErr w:type="spellStart"/>
      <w:r w:rsidRPr="000536A7">
        <w:rPr>
          <w:rFonts w:asciiTheme="majorBidi" w:hAnsiTheme="majorBidi" w:cstheme="majorBidi"/>
          <w:szCs w:val="24"/>
        </w:rPr>
        <w:t>sise</w:t>
      </w:r>
      <w:proofErr w:type="spellEnd"/>
      <w:r w:rsidRPr="000536A7">
        <w:rPr>
          <w:rFonts w:asciiTheme="majorBidi" w:hAnsiTheme="majorBidi" w:cstheme="majorBidi"/>
          <w:szCs w:val="24"/>
        </w:rPr>
        <w:t xml:space="preserve">-eeskirjadele. </w:t>
      </w:r>
      <w:r w:rsidR="00711EAF">
        <w:rPr>
          <w:rFonts w:asciiTheme="majorBidi" w:hAnsiTheme="majorBidi" w:cstheme="majorBidi"/>
          <w:szCs w:val="24"/>
        </w:rPr>
        <w:t>Registripidaja</w:t>
      </w:r>
      <w:r w:rsidR="00711EAF" w:rsidRPr="000536A7">
        <w:rPr>
          <w:rFonts w:asciiTheme="majorBidi" w:hAnsiTheme="majorBidi" w:cstheme="majorBidi"/>
          <w:szCs w:val="24"/>
        </w:rPr>
        <w:t xml:space="preserve"> </w:t>
      </w:r>
      <w:r w:rsidRPr="000536A7">
        <w:rPr>
          <w:rFonts w:asciiTheme="majorBidi" w:hAnsiTheme="majorBidi" w:cstheme="majorBidi"/>
          <w:szCs w:val="24"/>
        </w:rPr>
        <w:t xml:space="preserve">juhatus on kohustatud kehtestama asjakohased </w:t>
      </w:r>
      <w:proofErr w:type="spellStart"/>
      <w:r w:rsidRPr="000536A7">
        <w:rPr>
          <w:rFonts w:asciiTheme="majorBidi" w:hAnsiTheme="majorBidi" w:cstheme="majorBidi"/>
          <w:szCs w:val="24"/>
        </w:rPr>
        <w:t>sise</w:t>
      </w:r>
      <w:proofErr w:type="spellEnd"/>
      <w:r w:rsidRPr="000536A7">
        <w:rPr>
          <w:rFonts w:asciiTheme="majorBidi" w:hAnsiTheme="majorBidi" w:cstheme="majorBidi"/>
          <w:szCs w:val="24"/>
        </w:rPr>
        <w:t xml:space="preserve">-eeskirjad ja menetlused, et tagada </w:t>
      </w:r>
      <w:r w:rsidR="00711EAF">
        <w:rPr>
          <w:rFonts w:asciiTheme="majorBidi" w:hAnsiTheme="majorBidi" w:cstheme="majorBidi"/>
          <w:szCs w:val="24"/>
        </w:rPr>
        <w:t>registripidaja</w:t>
      </w:r>
      <w:r w:rsidR="00711EAF" w:rsidRPr="000536A7">
        <w:rPr>
          <w:rFonts w:asciiTheme="majorBidi" w:hAnsiTheme="majorBidi" w:cstheme="majorBidi"/>
          <w:szCs w:val="24"/>
        </w:rPr>
        <w:t xml:space="preserve"> </w:t>
      </w:r>
      <w:r w:rsidRPr="000536A7">
        <w:rPr>
          <w:rFonts w:asciiTheme="majorBidi" w:hAnsiTheme="majorBidi" w:cstheme="majorBidi"/>
          <w:szCs w:val="24"/>
        </w:rPr>
        <w:t xml:space="preserve">tegevust reguleerivate õigusaktide ja </w:t>
      </w:r>
      <w:r w:rsidR="00711EAF">
        <w:rPr>
          <w:rFonts w:asciiTheme="majorBidi" w:hAnsiTheme="majorBidi" w:cstheme="majorBidi"/>
          <w:szCs w:val="24"/>
        </w:rPr>
        <w:t>registripidaja</w:t>
      </w:r>
      <w:r w:rsidR="00711EAF" w:rsidRPr="000536A7">
        <w:rPr>
          <w:rFonts w:asciiTheme="majorBidi" w:hAnsiTheme="majorBidi" w:cstheme="majorBidi"/>
          <w:szCs w:val="24"/>
        </w:rPr>
        <w:t xml:space="preserve"> </w:t>
      </w:r>
      <w:r w:rsidRPr="000536A7">
        <w:rPr>
          <w:rFonts w:asciiTheme="majorBidi" w:hAnsiTheme="majorBidi" w:cstheme="majorBidi"/>
          <w:szCs w:val="24"/>
        </w:rPr>
        <w:t>juhtide otsuste täitmise, samuti teenuste õigus- ja korrapärase osutamise. Väärteokoosseis on kohaldatav nii füüsilisele isikule (s</w:t>
      </w:r>
      <w:r w:rsidR="00711EAF">
        <w:rPr>
          <w:rFonts w:asciiTheme="majorBidi" w:hAnsiTheme="majorBidi" w:cstheme="majorBidi"/>
          <w:szCs w:val="24"/>
        </w:rPr>
        <w:t>o</w:t>
      </w:r>
      <w:r w:rsidRPr="000536A7">
        <w:rPr>
          <w:rFonts w:asciiTheme="majorBidi" w:hAnsiTheme="majorBidi" w:cstheme="majorBidi"/>
          <w:szCs w:val="24"/>
        </w:rPr>
        <w:t xml:space="preserve"> </w:t>
      </w:r>
      <w:r w:rsidR="00DC464F">
        <w:rPr>
          <w:rFonts w:asciiTheme="majorBidi" w:hAnsiTheme="majorBidi" w:cstheme="majorBidi"/>
          <w:szCs w:val="24"/>
        </w:rPr>
        <w:t>registripidaja</w:t>
      </w:r>
      <w:r w:rsidRPr="000536A7">
        <w:rPr>
          <w:rFonts w:asciiTheme="majorBidi" w:hAnsiTheme="majorBidi" w:cstheme="majorBidi"/>
          <w:szCs w:val="24"/>
        </w:rPr>
        <w:t xml:space="preserve"> juhid ja töötajad) või/ja </w:t>
      </w:r>
      <w:r w:rsidR="00711EAF">
        <w:rPr>
          <w:rFonts w:asciiTheme="majorBidi" w:hAnsiTheme="majorBidi" w:cstheme="majorBidi"/>
          <w:szCs w:val="24"/>
        </w:rPr>
        <w:t>registripidaja</w:t>
      </w:r>
      <w:r w:rsidR="00711EAF" w:rsidRPr="000536A7">
        <w:rPr>
          <w:rFonts w:asciiTheme="majorBidi" w:hAnsiTheme="majorBidi" w:cstheme="majorBidi"/>
          <w:szCs w:val="24"/>
        </w:rPr>
        <w:t xml:space="preserve"> </w:t>
      </w:r>
      <w:r w:rsidRPr="000536A7">
        <w:rPr>
          <w:rFonts w:asciiTheme="majorBidi" w:hAnsiTheme="majorBidi" w:cstheme="majorBidi"/>
          <w:szCs w:val="24"/>
        </w:rPr>
        <w:t xml:space="preserve">kui juriidilise isiku suhtes. </w:t>
      </w:r>
      <w:r w:rsidR="00711EAF">
        <w:rPr>
          <w:rFonts w:asciiTheme="majorBidi" w:hAnsiTheme="majorBidi" w:cstheme="majorBidi"/>
          <w:szCs w:val="24"/>
        </w:rPr>
        <w:t>P</w:t>
      </w:r>
      <w:r w:rsidRPr="000536A7">
        <w:rPr>
          <w:rFonts w:asciiTheme="majorBidi" w:hAnsiTheme="majorBidi" w:cstheme="majorBidi"/>
          <w:szCs w:val="24"/>
        </w:rPr>
        <w:t xml:space="preserve">uudulikku töökorraldust või järelevalvet </w:t>
      </w:r>
      <w:r w:rsidR="00711EAF" w:rsidRPr="000536A7">
        <w:rPr>
          <w:rFonts w:asciiTheme="majorBidi" w:hAnsiTheme="majorBidi" w:cstheme="majorBidi"/>
          <w:szCs w:val="24"/>
        </w:rPr>
        <w:t xml:space="preserve">tuleb </w:t>
      </w:r>
      <w:r w:rsidRPr="000536A7">
        <w:rPr>
          <w:rFonts w:asciiTheme="majorBidi" w:hAnsiTheme="majorBidi" w:cstheme="majorBidi"/>
          <w:szCs w:val="24"/>
        </w:rPr>
        <w:t>sisustada finantsvaldkonna spetsiifilistest kõrgendatud hoolsuse nõuetest lähtuvalt.</w:t>
      </w:r>
    </w:p>
    <w:p w14:paraId="20B5EBFE" w14:textId="77777777" w:rsidR="00711EAF" w:rsidRDefault="00711EAF" w:rsidP="00DF3708">
      <w:pPr>
        <w:spacing w:after="0" w:line="240" w:lineRule="auto"/>
        <w:jc w:val="both"/>
        <w:rPr>
          <w:rFonts w:asciiTheme="majorBidi" w:hAnsiTheme="majorBidi" w:cstheme="majorBidi"/>
          <w:szCs w:val="24"/>
        </w:rPr>
      </w:pPr>
    </w:p>
    <w:p w14:paraId="041D7CE6" w14:textId="5BF74259" w:rsidR="00BE3A9D" w:rsidRPr="000536A7" w:rsidRDefault="00BE3A9D"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Teokoosseisu võib kuuluda nii tegevusetus (nt kui jäetakse </w:t>
      </w:r>
      <w:proofErr w:type="spellStart"/>
      <w:r w:rsidRPr="000536A7">
        <w:rPr>
          <w:rFonts w:asciiTheme="majorBidi" w:hAnsiTheme="majorBidi" w:cstheme="majorBidi"/>
          <w:szCs w:val="24"/>
        </w:rPr>
        <w:t>sise</w:t>
      </w:r>
      <w:proofErr w:type="spellEnd"/>
      <w:r w:rsidRPr="000536A7">
        <w:rPr>
          <w:rFonts w:asciiTheme="majorBidi" w:hAnsiTheme="majorBidi" w:cstheme="majorBidi"/>
          <w:szCs w:val="24"/>
        </w:rPr>
        <w:t xml:space="preserve">-eeskirjad täielikult või osaliselt kehtestamata) või kehtestatud </w:t>
      </w:r>
      <w:proofErr w:type="spellStart"/>
      <w:r w:rsidRPr="000536A7">
        <w:rPr>
          <w:rFonts w:asciiTheme="majorBidi" w:hAnsiTheme="majorBidi" w:cstheme="majorBidi"/>
          <w:szCs w:val="24"/>
        </w:rPr>
        <w:t>sise</w:t>
      </w:r>
      <w:proofErr w:type="spellEnd"/>
      <w:r w:rsidRPr="000536A7">
        <w:rPr>
          <w:rFonts w:asciiTheme="majorBidi" w:hAnsiTheme="majorBidi" w:cstheme="majorBidi"/>
          <w:szCs w:val="24"/>
        </w:rPr>
        <w:t xml:space="preserve">-eeskirjad ei vasta seaduse nõuetele (nt kui juhatuse poolt kinnitatud </w:t>
      </w:r>
      <w:proofErr w:type="spellStart"/>
      <w:r w:rsidRPr="000536A7">
        <w:rPr>
          <w:rFonts w:asciiTheme="majorBidi" w:hAnsiTheme="majorBidi" w:cstheme="majorBidi"/>
          <w:szCs w:val="24"/>
        </w:rPr>
        <w:t>sise</w:t>
      </w:r>
      <w:proofErr w:type="spellEnd"/>
      <w:r w:rsidRPr="000536A7">
        <w:rPr>
          <w:rFonts w:asciiTheme="majorBidi" w:hAnsiTheme="majorBidi" w:cstheme="majorBidi"/>
          <w:szCs w:val="24"/>
        </w:rPr>
        <w:t xml:space="preserve">-eeskiri ei vasta nõuetele – kui ilmselgelt ei taga need krediidisaajate kaitset, õiglast ja hoolsat kohtlemist. </w:t>
      </w:r>
    </w:p>
    <w:p w14:paraId="54F2B2E6" w14:textId="77777777" w:rsidR="00711EAF" w:rsidRDefault="00711EAF" w:rsidP="00DF3708">
      <w:pPr>
        <w:spacing w:after="0" w:line="240" w:lineRule="auto"/>
        <w:jc w:val="both"/>
        <w:rPr>
          <w:rFonts w:asciiTheme="majorBidi" w:hAnsiTheme="majorBidi" w:cstheme="majorBidi"/>
          <w:szCs w:val="24"/>
        </w:rPr>
      </w:pPr>
    </w:p>
    <w:p w14:paraId="7A4D3B86" w14:textId="78F2F8CB" w:rsidR="00BE3A9D" w:rsidRPr="000536A7" w:rsidRDefault="00BE3A9D"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Eelnimetatud nõuete rikkumise eest võidakse </w:t>
      </w:r>
      <w:r w:rsidR="00711EAF">
        <w:rPr>
          <w:rFonts w:asciiTheme="majorBidi" w:hAnsiTheme="majorBidi" w:cstheme="majorBidi"/>
          <w:szCs w:val="24"/>
        </w:rPr>
        <w:t>registripidaja</w:t>
      </w:r>
      <w:r w:rsidR="00711EAF" w:rsidRPr="000536A7">
        <w:rPr>
          <w:rFonts w:asciiTheme="majorBidi" w:hAnsiTheme="majorBidi" w:cstheme="majorBidi"/>
          <w:szCs w:val="24"/>
        </w:rPr>
        <w:t xml:space="preserve"> </w:t>
      </w:r>
      <w:r w:rsidRPr="000536A7">
        <w:rPr>
          <w:rFonts w:asciiTheme="majorBidi" w:hAnsiTheme="majorBidi" w:cstheme="majorBidi"/>
          <w:szCs w:val="24"/>
        </w:rPr>
        <w:t xml:space="preserve">juhti või töötajat karistada rahatrahviga kuni </w:t>
      </w:r>
      <w:r w:rsidR="0001731C">
        <w:rPr>
          <w:rFonts w:asciiTheme="majorBidi" w:hAnsiTheme="majorBidi" w:cstheme="majorBidi"/>
          <w:szCs w:val="24"/>
        </w:rPr>
        <w:t>1</w:t>
      </w:r>
      <w:r w:rsidRPr="000536A7">
        <w:rPr>
          <w:rFonts w:asciiTheme="majorBidi" w:hAnsiTheme="majorBidi" w:cstheme="majorBidi"/>
          <w:szCs w:val="24"/>
        </w:rPr>
        <w:t xml:space="preserve">00 000 eurot. Kui sama teo on toime pannud </w:t>
      </w:r>
      <w:r w:rsidR="00711EAF">
        <w:rPr>
          <w:rFonts w:asciiTheme="majorBidi" w:hAnsiTheme="majorBidi" w:cstheme="majorBidi"/>
          <w:szCs w:val="24"/>
        </w:rPr>
        <w:t>registripidaja</w:t>
      </w:r>
      <w:r w:rsidRPr="000536A7">
        <w:rPr>
          <w:rFonts w:asciiTheme="majorBidi" w:hAnsiTheme="majorBidi" w:cstheme="majorBidi"/>
          <w:szCs w:val="24"/>
        </w:rPr>
        <w:t xml:space="preserve">, võidakse juriidilist isikut karistada rahatrahviga kuni </w:t>
      </w:r>
      <w:r w:rsidR="0001731C">
        <w:rPr>
          <w:rFonts w:asciiTheme="majorBidi" w:hAnsiTheme="majorBidi" w:cstheme="majorBidi"/>
          <w:szCs w:val="24"/>
        </w:rPr>
        <w:t>1</w:t>
      </w:r>
      <w:r w:rsidR="00711EAF">
        <w:rPr>
          <w:rFonts w:asciiTheme="majorBidi" w:hAnsiTheme="majorBidi" w:cstheme="majorBidi"/>
          <w:szCs w:val="24"/>
        </w:rPr>
        <w:t> 000 000</w:t>
      </w:r>
      <w:r w:rsidRPr="000536A7">
        <w:rPr>
          <w:rFonts w:asciiTheme="majorBidi" w:hAnsiTheme="majorBidi" w:cstheme="majorBidi"/>
          <w:szCs w:val="24"/>
        </w:rPr>
        <w:t xml:space="preserve"> eurot või kuni 10 protsenti </w:t>
      </w:r>
      <w:r w:rsidR="00711EAF">
        <w:rPr>
          <w:rFonts w:asciiTheme="majorBidi" w:hAnsiTheme="majorBidi" w:cstheme="majorBidi"/>
          <w:szCs w:val="24"/>
        </w:rPr>
        <w:t>registripidaja</w:t>
      </w:r>
      <w:r w:rsidR="00711EAF" w:rsidRPr="000536A7">
        <w:rPr>
          <w:rFonts w:asciiTheme="majorBidi" w:hAnsiTheme="majorBidi" w:cstheme="majorBidi"/>
          <w:szCs w:val="24"/>
        </w:rPr>
        <w:t xml:space="preserve"> </w:t>
      </w:r>
      <w:r w:rsidRPr="000536A7">
        <w:rPr>
          <w:rFonts w:asciiTheme="majorBidi" w:hAnsiTheme="majorBidi" w:cstheme="majorBidi"/>
          <w:szCs w:val="24"/>
        </w:rPr>
        <w:t xml:space="preserve">aastasest netokäibest. Trahvisumma suuruse määratlemisel on arvestatud </w:t>
      </w:r>
      <w:proofErr w:type="spellStart"/>
      <w:r w:rsidRPr="000536A7">
        <w:rPr>
          <w:rFonts w:asciiTheme="majorBidi" w:hAnsiTheme="majorBidi" w:cstheme="majorBidi"/>
          <w:szCs w:val="24"/>
        </w:rPr>
        <w:t>üldpreventiivsete</w:t>
      </w:r>
      <w:proofErr w:type="spellEnd"/>
      <w:r w:rsidRPr="000536A7">
        <w:rPr>
          <w:rFonts w:asciiTheme="majorBidi" w:hAnsiTheme="majorBidi" w:cstheme="majorBidi"/>
          <w:szCs w:val="24"/>
        </w:rPr>
        <w:t xml:space="preserve"> eesmärkide saavutamise vajadust. Trahvisumma suurusel peaks olema kõigile turuosalistele, sh nende juhtidele ja töötajatele hoiatav mõju.</w:t>
      </w:r>
    </w:p>
    <w:p w14:paraId="7275BC9B" w14:textId="77777777" w:rsidR="0001731C" w:rsidRDefault="0001731C" w:rsidP="00DF3708">
      <w:pPr>
        <w:spacing w:after="0" w:line="240" w:lineRule="auto"/>
        <w:jc w:val="both"/>
        <w:rPr>
          <w:rFonts w:asciiTheme="majorBidi" w:hAnsiTheme="majorBidi" w:cstheme="majorBidi"/>
          <w:b/>
          <w:szCs w:val="24"/>
        </w:rPr>
      </w:pPr>
    </w:p>
    <w:p w14:paraId="2863ADA1" w14:textId="071EB5F2" w:rsidR="0001731C" w:rsidRDefault="0001731C" w:rsidP="00DF3708">
      <w:pPr>
        <w:spacing w:after="0" w:line="240" w:lineRule="auto"/>
        <w:jc w:val="both"/>
        <w:rPr>
          <w:rFonts w:asciiTheme="majorBidi" w:hAnsiTheme="majorBidi" w:cstheme="majorBidi"/>
          <w:b/>
          <w:szCs w:val="24"/>
        </w:rPr>
      </w:pPr>
      <w:r w:rsidRPr="000536A7">
        <w:rPr>
          <w:rFonts w:asciiTheme="majorBidi" w:hAnsiTheme="majorBidi" w:cstheme="majorBidi"/>
          <w:b/>
          <w:szCs w:val="24"/>
        </w:rPr>
        <w:t xml:space="preserve">Paragrahv </w:t>
      </w:r>
      <w:r w:rsidR="003C2DFF">
        <w:rPr>
          <w:rFonts w:asciiTheme="majorBidi" w:hAnsiTheme="majorBidi" w:cstheme="majorBidi"/>
          <w:b/>
          <w:szCs w:val="24"/>
        </w:rPr>
        <w:t>5</w:t>
      </w:r>
      <w:r w:rsidR="00FA7BA9">
        <w:rPr>
          <w:rFonts w:asciiTheme="majorBidi" w:hAnsiTheme="majorBidi" w:cstheme="majorBidi"/>
          <w:b/>
          <w:szCs w:val="24"/>
        </w:rPr>
        <w:t>3</w:t>
      </w:r>
      <w:r>
        <w:rPr>
          <w:rFonts w:asciiTheme="majorBidi" w:hAnsiTheme="majorBidi" w:cstheme="majorBidi"/>
          <w:b/>
          <w:szCs w:val="24"/>
        </w:rPr>
        <w:t xml:space="preserve"> –</w:t>
      </w:r>
      <w:r w:rsidRPr="000536A7">
        <w:rPr>
          <w:rFonts w:asciiTheme="majorBidi" w:hAnsiTheme="majorBidi" w:cstheme="majorBidi"/>
          <w:b/>
          <w:szCs w:val="24"/>
        </w:rPr>
        <w:t xml:space="preserve"> </w:t>
      </w:r>
      <w:r>
        <w:rPr>
          <w:rFonts w:asciiTheme="majorBidi" w:hAnsiTheme="majorBidi" w:cstheme="majorBidi"/>
          <w:b/>
          <w:szCs w:val="24"/>
        </w:rPr>
        <w:t>registripidaja</w:t>
      </w:r>
      <w:r w:rsidRPr="000536A7">
        <w:rPr>
          <w:rFonts w:asciiTheme="majorBidi" w:hAnsiTheme="majorBidi" w:cstheme="majorBidi"/>
          <w:b/>
          <w:szCs w:val="24"/>
        </w:rPr>
        <w:t xml:space="preserve"> sisekontrolli nõuete rikkumine</w:t>
      </w:r>
    </w:p>
    <w:p w14:paraId="33896267" w14:textId="33579910" w:rsidR="0001731C" w:rsidRPr="0001731C" w:rsidRDefault="0001731C" w:rsidP="00DF3708">
      <w:pPr>
        <w:spacing w:after="0" w:line="240" w:lineRule="auto"/>
        <w:jc w:val="both"/>
        <w:rPr>
          <w:rFonts w:asciiTheme="majorBidi" w:hAnsiTheme="majorBidi" w:cstheme="majorBidi"/>
          <w:b/>
          <w:szCs w:val="24"/>
        </w:rPr>
      </w:pPr>
      <w:r w:rsidRPr="0001731C">
        <w:rPr>
          <w:rFonts w:asciiTheme="majorBidi" w:hAnsiTheme="majorBidi" w:cstheme="majorBidi"/>
          <w:bCs/>
          <w:szCs w:val="24"/>
        </w:rPr>
        <w:t>Norm</w:t>
      </w:r>
      <w:r>
        <w:rPr>
          <w:rFonts w:asciiTheme="majorBidi" w:hAnsiTheme="majorBidi" w:cstheme="majorBidi"/>
          <w:bCs/>
          <w:szCs w:val="24"/>
        </w:rPr>
        <w:t>iga</w:t>
      </w:r>
      <w:r w:rsidRPr="0001731C">
        <w:rPr>
          <w:rFonts w:asciiTheme="majorBidi" w:hAnsiTheme="majorBidi" w:cstheme="majorBidi"/>
          <w:bCs/>
          <w:szCs w:val="24"/>
        </w:rPr>
        <w:t xml:space="preserve"> </w:t>
      </w:r>
      <w:r>
        <w:rPr>
          <w:rFonts w:asciiTheme="majorBidi" w:hAnsiTheme="majorBidi" w:cstheme="majorBidi"/>
          <w:bCs/>
          <w:szCs w:val="24"/>
        </w:rPr>
        <w:t>kehtestatakse</w:t>
      </w:r>
      <w:r w:rsidRPr="000536A7">
        <w:rPr>
          <w:rFonts w:asciiTheme="majorBidi" w:hAnsiTheme="majorBidi" w:cstheme="majorBidi"/>
          <w:bCs/>
          <w:szCs w:val="24"/>
        </w:rPr>
        <w:t xml:space="preserve"> vastutuse </w:t>
      </w:r>
      <w:r>
        <w:rPr>
          <w:rFonts w:asciiTheme="majorBidi" w:hAnsiTheme="majorBidi" w:cstheme="majorBidi"/>
          <w:bCs/>
          <w:szCs w:val="24"/>
        </w:rPr>
        <w:t>eelnõu</w:t>
      </w:r>
      <w:r w:rsidRPr="000536A7">
        <w:rPr>
          <w:rFonts w:asciiTheme="majorBidi" w:hAnsiTheme="majorBidi" w:cstheme="majorBidi"/>
          <w:bCs/>
          <w:szCs w:val="24"/>
        </w:rPr>
        <w:t xml:space="preserve"> §-s </w:t>
      </w:r>
      <w:r>
        <w:rPr>
          <w:rFonts w:asciiTheme="majorBidi" w:hAnsiTheme="majorBidi" w:cstheme="majorBidi"/>
          <w:bCs/>
          <w:szCs w:val="24"/>
        </w:rPr>
        <w:t>34 sätestatud</w:t>
      </w:r>
      <w:r w:rsidRPr="000536A7">
        <w:rPr>
          <w:rFonts w:asciiTheme="majorBidi" w:hAnsiTheme="majorBidi" w:cstheme="majorBidi"/>
          <w:bCs/>
          <w:szCs w:val="24"/>
        </w:rPr>
        <w:t xml:space="preserve"> sisekontrolli nõuete rikkumise eest.</w:t>
      </w:r>
      <w:r w:rsidRPr="000536A7">
        <w:rPr>
          <w:rFonts w:asciiTheme="majorBidi" w:hAnsiTheme="majorBidi" w:cstheme="majorBidi"/>
          <w:b/>
          <w:szCs w:val="24"/>
        </w:rPr>
        <w:t xml:space="preserve"> </w:t>
      </w:r>
      <w:r>
        <w:rPr>
          <w:rFonts w:asciiTheme="majorBidi" w:hAnsiTheme="majorBidi" w:cstheme="majorBidi"/>
          <w:szCs w:val="24"/>
        </w:rPr>
        <w:t>Registripidajas</w:t>
      </w:r>
      <w:r w:rsidRPr="000536A7">
        <w:rPr>
          <w:rFonts w:asciiTheme="majorBidi" w:hAnsiTheme="majorBidi" w:cstheme="majorBidi"/>
          <w:szCs w:val="24"/>
        </w:rPr>
        <w:t xml:space="preserve"> peab olema loodud ja rakendatud piisav sisekontrolli süsteem, mille eesmärk on tagada </w:t>
      </w:r>
      <w:r>
        <w:rPr>
          <w:rFonts w:asciiTheme="majorBidi" w:hAnsiTheme="majorBidi" w:cstheme="majorBidi"/>
          <w:szCs w:val="24"/>
        </w:rPr>
        <w:t>registripidaja</w:t>
      </w:r>
      <w:r w:rsidRPr="000536A7">
        <w:rPr>
          <w:rFonts w:asciiTheme="majorBidi" w:hAnsiTheme="majorBidi" w:cstheme="majorBidi"/>
          <w:szCs w:val="24"/>
        </w:rPr>
        <w:t xml:space="preserve"> tegevuse vastavus kehtivatele </w:t>
      </w:r>
      <w:proofErr w:type="spellStart"/>
      <w:r w:rsidRPr="000536A7">
        <w:rPr>
          <w:rFonts w:asciiTheme="majorBidi" w:hAnsiTheme="majorBidi" w:cstheme="majorBidi"/>
          <w:szCs w:val="24"/>
        </w:rPr>
        <w:t>sise</w:t>
      </w:r>
      <w:proofErr w:type="spellEnd"/>
      <w:r w:rsidRPr="000536A7">
        <w:rPr>
          <w:rFonts w:asciiTheme="majorBidi" w:hAnsiTheme="majorBidi" w:cstheme="majorBidi"/>
          <w:szCs w:val="24"/>
        </w:rPr>
        <w:t xml:space="preserve">-eeskirjadele, õigusaktidele ja vastuvõetud otsustele </w:t>
      </w:r>
      <w:r>
        <w:rPr>
          <w:rFonts w:asciiTheme="majorBidi" w:hAnsiTheme="majorBidi" w:cstheme="majorBidi"/>
          <w:szCs w:val="24"/>
        </w:rPr>
        <w:t>registripidaja</w:t>
      </w:r>
      <w:r w:rsidRPr="000536A7">
        <w:rPr>
          <w:rFonts w:asciiTheme="majorBidi" w:hAnsiTheme="majorBidi" w:cstheme="majorBidi"/>
          <w:szCs w:val="24"/>
        </w:rPr>
        <w:t xml:space="preserve"> kõigil juhtimis- ja tegevustasanditel ja mille toimimise eest vast</w:t>
      </w:r>
      <w:r>
        <w:rPr>
          <w:rFonts w:asciiTheme="majorBidi" w:hAnsiTheme="majorBidi" w:cstheme="majorBidi"/>
          <w:szCs w:val="24"/>
        </w:rPr>
        <w:t>utab</w:t>
      </w:r>
      <w:r w:rsidRPr="000536A7">
        <w:rPr>
          <w:rFonts w:asciiTheme="majorBidi" w:hAnsiTheme="majorBidi" w:cstheme="majorBidi"/>
          <w:szCs w:val="24"/>
        </w:rPr>
        <w:t xml:space="preserve"> </w:t>
      </w:r>
      <w:r>
        <w:rPr>
          <w:rFonts w:asciiTheme="majorBidi" w:hAnsiTheme="majorBidi" w:cstheme="majorBidi"/>
          <w:szCs w:val="24"/>
        </w:rPr>
        <w:t>registripidaja</w:t>
      </w:r>
      <w:r w:rsidRPr="000536A7">
        <w:rPr>
          <w:rFonts w:asciiTheme="majorBidi" w:hAnsiTheme="majorBidi" w:cstheme="majorBidi"/>
          <w:szCs w:val="24"/>
        </w:rPr>
        <w:t xml:space="preserve"> juh</w:t>
      </w:r>
      <w:r>
        <w:rPr>
          <w:rFonts w:asciiTheme="majorBidi" w:hAnsiTheme="majorBidi" w:cstheme="majorBidi"/>
          <w:szCs w:val="24"/>
        </w:rPr>
        <w:t>t</w:t>
      </w:r>
      <w:r w:rsidRPr="000536A7">
        <w:rPr>
          <w:rFonts w:asciiTheme="majorBidi" w:hAnsiTheme="majorBidi" w:cstheme="majorBidi"/>
          <w:szCs w:val="24"/>
        </w:rPr>
        <w:t xml:space="preserve">. Väärteokoosseis on kohaldatav nii füüsilisele isikule (s.o. </w:t>
      </w:r>
      <w:r>
        <w:rPr>
          <w:rFonts w:asciiTheme="majorBidi" w:hAnsiTheme="majorBidi" w:cstheme="majorBidi"/>
          <w:szCs w:val="24"/>
        </w:rPr>
        <w:t>registripidaja</w:t>
      </w:r>
      <w:r w:rsidRPr="000536A7">
        <w:rPr>
          <w:rFonts w:asciiTheme="majorBidi" w:hAnsiTheme="majorBidi" w:cstheme="majorBidi"/>
          <w:szCs w:val="24"/>
        </w:rPr>
        <w:t xml:space="preserve"> juh</w:t>
      </w:r>
      <w:r>
        <w:rPr>
          <w:rFonts w:asciiTheme="majorBidi" w:hAnsiTheme="majorBidi" w:cstheme="majorBidi"/>
          <w:szCs w:val="24"/>
        </w:rPr>
        <w:t>t</w:t>
      </w:r>
      <w:r w:rsidRPr="000536A7">
        <w:rPr>
          <w:rFonts w:asciiTheme="majorBidi" w:hAnsiTheme="majorBidi" w:cstheme="majorBidi"/>
          <w:szCs w:val="24"/>
        </w:rPr>
        <w:t xml:space="preserve"> ja töötajad) või/ja </w:t>
      </w:r>
      <w:r>
        <w:rPr>
          <w:rFonts w:asciiTheme="majorBidi" w:hAnsiTheme="majorBidi" w:cstheme="majorBidi"/>
          <w:szCs w:val="24"/>
        </w:rPr>
        <w:t>registripidaja</w:t>
      </w:r>
      <w:r w:rsidRPr="000536A7">
        <w:rPr>
          <w:rFonts w:asciiTheme="majorBidi" w:hAnsiTheme="majorBidi" w:cstheme="majorBidi"/>
          <w:szCs w:val="24"/>
        </w:rPr>
        <w:t xml:space="preserve"> kui juriidilise isiku suhtes. </w:t>
      </w:r>
    </w:p>
    <w:p w14:paraId="043177CD" w14:textId="77777777" w:rsidR="0001731C" w:rsidRDefault="0001731C" w:rsidP="00DF3708">
      <w:pPr>
        <w:spacing w:after="0" w:line="240" w:lineRule="auto"/>
        <w:jc w:val="both"/>
        <w:rPr>
          <w:rFonts w:asciiTheme="majorBidi" w:hAnsiTheme="majorBidi" w:cstheme="majorBidi"/>
          <w:szCs w:val="24"/>
        </w:rPr>
      </w:pPr>
    </w:p>
    <w:p w14:paraId="3890CCDB" w14:textId="53D3795F" w:rsidR="0001731C" w:rsidRPr="000536A7" w:rsidRDefault="0001731C"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 xml:space="preserve">Sisekontrolli nõuete rikkumise eest võidakse </w:t>
      </w:r>
      <w:r>
        <w:rPr>
          <w:rFonts w:asciiTheme="majorBidi" w:hAnsiTheme="majorBidi" w:cstheme="majorBidi"/>
          <w:szCs w:val="24"/>
        </w:rPr>
        <w:t>registripidaja</w:t>
      </w:r>
      <w:r w:rsidRPr="000536A7">
        <w:rPr>
          <w:rFonts w:asciiTheme="majorBidi" w:hAnsiTheme="majorBidi" w:cstheme="majorBidi"/>
          <w:szCs w:val="24"/>
        </w:rPr>
        <w:t xml:space="preserve"> juhti või töötajat karistada rahatrahviga kuni </w:t>
      </w:r>
      <w:r>
        <w:rPr>
          <w:rFonts w:asciiTheme="majorBidi" w:hAnsiTheme="majorBidi" w:cstheme="majorBidi"/>
          <w:szCs w:val="24"/>
        </w:rPr>
        <w:t>1</w:t>
      </w:r>
      <w:r w:rsidRPr="000536A7">
        <w:rPr>
          <w:rFonts w:asciiTheme="majorBidi" w:hAnsiTheme="majorBidi" w:cstheme="majorBidi"/>
          <w:szCs w:val="24"/>
        </w:rPr>
        <w:t xml:space="preserve">00 000 eurot. Kui sama teo on toime pannud </w:t>
      </w:r>
      <w:r>
        <w:rPr>
          <w:rFonts w:asciiTheme="majorBidi" w:hAnsiTheme="majorBidi" w:cstheme="majorBidi"/>
          <w:szCs w:val="24"/>
        </w:rPr>
        <w:t>registripidaja</w:t>
      </w:r>
      <w:r w:rsidRPr="000536A7">
        <w:rPr>
          <w:rFonts w:asciiTheme="majorBidi" w:hAnsiTheme="majorBidi" w:cstheme="majorBidi"/>
          <w:szCs w:val="24"/>
        </w:rPr>
        <w:t xml:space="preserve">, võidakse juriidilist isikut karistada rahatrahviga kuni </w:t>
      </w:r>
      <w:r>
        <w:rPr>
          <w:rFonts w:asciiTheme="majorBidi" w:hAnsiTheme="majorBidi" w:cstheme="majorBidi"/>
          <w:szCs w:val="24"/>
        </w:rPr>
        <w:t>1 000 000</w:t>
      </w:r>
      <w:r w:rsidRPr="000536A7">
        <w:rPr>
          <w:rFonts w:asciiTheme="majorBidi" w:hAnsiTheme="majorBidi" w:cstheme="majorBidi"/>
          <w:szCs w:val="24"/>
        </w:rPr>
        <w:t xml:space="preserve"> eurot või kuni 10 protsenti </w:t>
      </w:r>
      <w:r>
        <w:rPr>
          <w:rFonts w:asciiTheme="majorBidi" w:hAnsiTheme="majorBidi" w:cstheme="majorBidi"/>
          <w:szCs w:val="24"/>
        </w:rPr>
        <w:t>registripidaja</w:t>
      </w:r>
      <w:r w:rsidRPr="000536A7">
        <w:rPr>
          <w:rFonts w:asciiTheme="majorBidi" w:hAnsiTheme="majorBidi" w:cstheme="majorBidi"/>
          <w:szCs w:val="24"/>
        </w:rPr>
        <w:t xml:space="preserve"> aastasest netokäibest. Trahvisumma suuruse määratlemisel on arvestatud </w:t>
      </w:r>
      <w:proofErr w:type="spellStart"/>
      <w:r w:rsidRPr="000536A7">
        <w:rPr>
          <w:rFonts w:asciiTheme="majorBidi" w:hAnsiTheme="majorBidi" w:cstheme="majorBidi"/>
          <w:szCs w:val="24"/>
        </w:rPr>
        <w:t>üldpreventiivsete</w:t>
      </w:r>
      <w:proofErr w:type="spellEnd"/>
      <w:r w:rsidRPr="000536A7">
        <w:rPr>
          <w:rFonts w:asciiTheme="majorBidi" w:hAnsiTheme="majorBidi" w:cstheme="majorBidi"/>
          <w:szCs w:val="24"/>
        </w:rPr>
        <w:t xml:space="preserve"> eesmärkide saavutamise vajadust. Trahvisumma suurusel peaks olema kõigile turuosalistele, nende juhtidele ja töötajatele hoiatav mõju.</w:t>
      </w:r>
    </w:p>
    <w:p w14:paraId="3CC2543A" w14:textId="77777777" w:rsidR="003C2DFF" w:rsidRDefault="003C2DFF" w:rsidP="00DF3708">
      <w:pPr>
        <w:spacing w:after="0" w:line="240" w:lineRule="auto"/>
        <w:jc w:val="both"/>
        <w:rPr>
          <w:rFonts w:asciiTheme="majorBidi" w:hAnsiTheme="majorBidi" w:cstheme="majorBidi"/>
          <w:b/>
          <w:szCs w:val="24"/>
        </w:rPr>
      </w:pPr>
    </w:p>
    <w:p w14:paraId="36EFEF77" w14:textId="0E01E95E" w:rsidR="00737D9A" w:rsidRDefault="003C2DFF" w:rsidP="00DF3708">
      <w:pPr>
        <w:spacing w:after="0" w:line="240" w:lineRule="auto"/>
        <w:jc w:val="both"/>
        <w:rPr>
          <w:rFonts w:asciiTheme="majorBidi" w:hAnsiTheme="majorBidi" w:cstheme="majorBidi"/>
          <w:b/>
          <w:szCs w:val="24"/>
        </w:rPr>
      </w:pPr>
      <w:r w:rsidRPr="000536A7">
        <w:rPr>
          <w:rFonts w:asciiTheme="majorBidi" w:hAnsiTheme="majorBidi" w:cstheme="majorBidi"/>
          <w:b/>
          <w:szCs w:val="24"/>
        </w:rPr>
        <w:t xml:space="preserve">Paragrahv </w:t>
      </w:r>
      <w:r>
        <w:rPr>
          <w:rFonts w:asciiTheme="majorBidi" w:hAnsiTheme="majorBidi" w:cstheme="majorBidi"/>
          <w:b/>
          <w:szCs w:val="24"/>
        </w:rPr>
        <w:t>5</w:t>
      </w:r>
      <w:r w:rsidR="00FA7BA9">
        <w:rPr>
          <w:rFonts w:asciiTheme="majorBidi" w:hAnsiTheme="majorBidi" w:cstheme="majorBidi"/>
          <w:b/>
          <w:szCs w:val="24"/>
        </w:rPr>
        <w:t>4</w:t>
      </w:r>
      <w:r>
        <w:rPr>
          <w:rFonts w:asciiTheme="majorBidi" w:hAnsiTheme="majorBidi" w:cstheme="majorBidi"/>
          <w:b/>
          <w:szCs w:val="24"/>
        </w:rPr>
        <w:t xml:space="preserve"> – teabe esitamata jätmine</w:t>
      </w:r>
    </w:p>
    <w:p w14:paraId="5F97334F" w14:textId="107D624D" w:rsidR="00731914" w:rsidRPr="000536A7" w:rsidRDefault="00731914" w:rsidP="00DF3708">
      <w:pPr>
        <w:spacing w:after="0" w:line="240" w:lineRule="auto"/>
        <w:jc w:val="both"/>
        <w:rPr>
          <w:rFonts w:asciiTheme="majorBidi" w:hAnsiTheme="majorBidi" w:cstheme="majorBidi"/>
          <w:szCs w:val="24"/>
        </w:rPr>
      </w:pPr>
      <w:r>
        <w:rPr>
          <w:rFonts w:asciiTheme="majorBidi" w:hAnsiTheme="majorBidi" w:cstheme="majorBidi"/>
          <w:bCs/>
          <w:szCs w:val="24"/>
        </w:rPr>
        <w:t xml:space="preserve">Paragrahv </w:t>
      </w:r>
      <w:r w:rsidRPr="000536A7">
        <w:rPr>
          <w:rFonts w:asciiTheme="majorBidi" w:hAnsiTheme="majorBidi" w:cstheme="majorBidi"/>
          <w:bCs/>
          <w:szCs w:val="24"/>
        </w:rPr>
        <w:t xml:space="preserve">sätestab </w:t>
      </w:r>
      <w:r w:rsidRPr="000536A7">
        <w:rPr>
          <w:rFonts w:asciiTheme="majorBidi" w:hAnsiTheme="majorBidi" w:cstheme="majorBidi"/>
          <w:szCs w:val="24"/>
        </w:rPr>
        <w:t xml:space="preserve">vastutuse </w:t>
      </w:r>
      <w:r>
        <w:rPr>
          <w:rFonts w:asciiTheme="majorBidi" w:hAnsiTheme="majorBidi" w:cstheme="majorBidi"/>
          <w:szCs w:val="24"/>
        </w:rPr>
        <w:t>eelnõus</w:t>
      </w:r>
      <w:r w:rsidRPr="000536A7">
        <w:rPr>
          <w:rFonts w:asciiTheme="majorBidi" w:hAnsiTheme="majorBidi" w:cstheme="majorBidi"/>
          <w:szCs w:val="24"/>
        </w:rPr>
        <w:t xml:space="preserve"> sätestatud teabe Finantsinspektsioonile esitamata jätmise eest. </w:t>
      </w:r>
      <w:r>
        <w:rPr>
          <w:rFonts w:asciiTheme="majorBidi" w:hAnsiTheme="majorBidi" w:cstheme="majorBidi"/>
          <w:szCs w:val="24"/>
        </w:rPr>
        <w:t>Eelnõuga kohustatakse</w:t>
      </w:r>
      <w:r w:rsidRPr="000536A7">
        <w:rPr>
          <w:rFonts w:asciiTheme="majorBidi" w:hAnsiTheme="majorBidi" w:cstheme="majorBidi"/>
          <w:szCs w:val="24"/>
        </w:rPr>
        <w:t xml:space="preserve"> </w:t>
      </w:r>
      <w:r>
        <w:rPr>
          <w:rFonts w:asciiTheme="majorBidi" w:hAnsiTheme="majorBidi" w:cstheme="majorBidi"/>
          <w:szCs w:val="24"/>
        </w:rPr>
        <w:t>registripidajat</w:t>
      </w:r>
      <w:r w:rsidRPr="000536A7">
        <w:rPr>
          <w:rFonts w:asciiTheme="majorBidi" w:hAnsiTheme="majorBidi" w:cstheme="majorBidi"/>
          <w:szCs w:val="24"/>
        </w:rPr>
        <w:t xml:space="preserve"> edasta</w:t>
      </w:r>
      <w:r>
        <w:rPr>
          <w:rFonts w:asciiTheme="majorBidi" w:hAnsiTheme="majorBidi" w:cstheme="majorBidi"/>
          <w:szCs w:val="24"/>
        </w:rPr>
        <w:t>m</w:t>
      </w:r>
      <w:r w:rsidRPr="000536A7">
        <w:rPr>
          <w:rFonts w:asciiTheme="majorBidi" w:hAnsiTheme="majorBidi" w:cstheme="majorBidi"/>
          <w:szCs w:val="24"/>
        </w:rPr>
        <w:t>a Finantsinspektsioonile aruandeid, teavet, dokument</w:t>
      </w:r>
      <w:r>
        <w:rPr>
          <w:rFonts w:asciiTheme="majorBidi" w:hAnsiTheme="majorBidi" w:cstheme="majorBidi"/>
          <w:szCs w:val="24"/>
        </w:rPr>
        <w:t>e</w:t>
      </w:r>
      <w:r w:rsidRPr="000536A7">
        <w:rPr>
          <w:rFonts w:asciiTheme="majorBidi" w:hAnsiTheme="majorBidi" w:cstheme="majorBidi"/>
          <w:szCs w:val="24"/>
        </w:rPr>
        <w:t>. Tulenevalt finantsvaldkonna</w:t>
      </w:r>
      <w:r>
        <w:rPr>
          <w:rFonts w:asciiTheme="majorBidi" w:hAnsiTheme="majorBidi" w:cstheme="majorBidi"/>
          <w:szCs w:val="24"/>
        </w:rPr>
        <w:t xml:space="preserve"> spetsiifikas</w:t>
      </w:r>
      <w:r w:rsidRPr="000536A7">
        <w:rPr>
          <w:rFonts w:asciiTheme="majorBidi" w:hAnsiTheme="majorBidi" w:cstheme="majorBidi"/>
          <w:szCs w:val="24"/>
        </w:rPr>
        <w:t>t on teabe edastamise, mitt</w:t>
      </w:r>
      <w:r>
        <w:rPr>
          <w:rFonts w:asciiTheme="majorBidi" w:hAnsiTheme="majorBidi" w:cstheme="majorBidi"/>
          <w:szCs w:val="24"/>
        </w:rPr>
        <w:t>e</w:t>
      </w:r>
      <w:r w:rsidRPr="000536A7">
        <w:rPr>
          <w:rFonts w:asciiTheme="majorBidi" w:hAnsiTheme="majorBidi" w:cstheme="majorBidi"/>
          <w:szCs w:val="24"/>
        </w:rPr>
        <w:t>edastamise, vale teabe jmt teabega seotud õigusrikkumised eriti ohtlikud. Sellised õigusrikkumised võivad kaasa tuua rasked tagajärjed avalikele huvidele, s</w:t>
      </w:r>
      <w:r w:rsidR="00E41748">
        <w:rPr>
          <w:rFonts w:asciiTheme="majorBidi" w:hAnsiTheme="majorBidi" w:cstheme="majorBidi"/>
          <w:szCs w:val="24"/>
        </w:rPr>
        <w:t>h</w:t>
      </w:r>
      <w:r w:rsidRPr="000536A7">
        <w:rPr>
          <w:rFonts w:asciiTheme="majorBidi" w:hAnsiTheme="majorBidi" w:cstheme="majorBidi"/>
          <w:szCs w:val="24"/>
        </w:rPr>
        <w:t xml:space="preserve"> kahjustada finantsturu usaldusväärsust ja selle sujuvat toimimist. Kahjustada võivad saada mh krediidisaajate olulised huvid ja teabe esitamise kohustuse rikkumine takistab efektiivset finantsjärelevalvet. Kui </w:t>
      </w:r>
      <w:r w:rsidR="00E41748">
        <w:rPr>
          <w:rFonts w:asciiTheme="majorBidi" w:hAnsiTheme="majorBidi" w:cstheme="majorBidi"/>
          <w:szCs w:val="24"/>
        </w:rPr>
        <w:t>registripidaja</w:t>
      </w:r>
      <w:r w:rsidRPr="000536A7">
        <w:rPr>
          <w:rFonts w:asciiTheme="majorBidi" w:hAnsiTheme="majorBidi" w:cstheme="majorBidi"/>
          <w:szCs w:val="24"/>
        </w:rPr>
        <w:t xml:space="preserve"> ei esita aruannet või muud teavet, siis on teokoosseis täidetud tegevusetusega. </w:t>
      </w:r>
      <w:r w:rsidR="00E41748">
        <w:rPr>
          <w:rFonts w:asciiTheme="majorBidi" w:hAnsiTheme="majorBidi" w:cstheme="majorBidi"/>
          <w:szCs w:val="24"/>
        </w:rPr>
        <w:t xml:space="preserve">Eelnõus </w:t>
      </w:r>
      <w:r w:rsidRPr="000536A7">
        <w:rPr>
          <w:rFonts w:asciiTheme="majorBidi" w:hAnsiTheme="majorBidi" w:cstheme="majorBidi"/>
          <w:szCs w:val="24"/>
        </w:rPr>
        <w:t xml:space="preserve">sätestatud aruande, dokumendi, selgituse või muu teabe või andmete avalikustamata jätmise või Finantsinspektsioonile esitamata jätmise, mitteõigeaegse esitamise või ebaõige, puuduliku või eksitava teabe esitamise või avalikustamise eest või andmete esitamise eest sellisel kujul, mis ei võimalda järelevalve teostamist, võidakse </w:t>
      </w:r>
      <w:r w:rsidR="00DC464F">
        <w:rPr>
          <w:rFonts w:asciiTheme="majorBidi" w:hAnsiTheme="majorBidi" w:cstheme="majorBidi"/>
          <w:szCs w:val="24"/>
        </w:rPr>
        <w:t>registripidaja</w:t>
      </w:r>
      <w:r w:rsidRPr="000536A7">
        <w:rPr>
          <w:rFonts w:asciiTheme="majorBidi" w:hAnsiTheme="majorBidi" w:cstheme="majorBidi"/>
          <w:szCs w:val="24"/>
        </w:rPr>
        <w:t xml:space="preserve"> juhti või töötajat karistada rahatrahviga kuni </w:t>
      </w:r>
      <w:r w:rsidR="00E41748">
        <w:rPr>
          <w:rFonts w:asciiTheme="majorBidi" w:hAnsiTheme="majorBidi" w:cstheme="majorBidi"/>
          <w:szCs w:val="24"/>
        </w:rPr>
        <w:t>1</w:t>
      </w:r>
      <w:r w:rsidRPr="000536A7">
        <w:rPr>
          <w:rFonts w:asciiTheme="majorBidi" w:hAnsiTheme="majorBidi" w:cstheme="majorBidi"/>
          <w:szCs w:val="24"/>
        </w:rPr>
        <w:t xml:space="preserve">00 000 eurot. Kui sama teo on toime pannud </w:t>
      </w:r>
      <w:r w:rsidR="00DC464F">
        <w:rPr>
          <w:rFonts w:asciiTheme="majorBidi" w:hAnsiTheme="majorBidi" w:cstheme="majorBidi"/>
          <w:szCs w:val="24"/>
        </w:rPr>
        <w:t>registripidaja</w:t>
      </w:r>
      <w:r w:rsidRPr="000536A7">
        <w:rPr>
          <w:rFonts w:asciiTheme="majorBidi" w:hAnsiTheme="majorBidi" w:cstheme="majorBidi"/>
          <w:szCs w:val="24"/>
        </w:rPr>
        <w:t xml:space="preserve">, võidakse juriidilist isikut karistada rahatrahviga kuni </w:t>
      </w:r>
      <w:r w:rsidR="00E41748">
        <w:rPr>
          <w:rFonts w:asciiTheme="majorBidi" w:hAnsiTheme="majorBidi" w:cstheme="majorBidi"/>
          <w:szCs w:val="24"/>
        </w:rPr>
        <w:t>1 000 000</w:t>
      </w:r>
      <w:r w:rsidRPr="000536A7">
        <w:rPr>
          <w:rFonts w:asciiTheme="majorBidi" w:hAnsiTheme="majorBidi" w:cstheme="majorBidi"/>
          <w:szCs w:val="24"/>
        </w:rPr>
        <w:t xml:space="preserve"> eurot või kuni 10 protsendiga </w:t>
      </w:r>
      <w:r w:rsidR="00E41748">
        <w:rPr>
          <w:rFonts w:asciiTheme="majorBidi" w:hAnsiTheme="majorBidi" w:cstheme="majorBidi"/>
          <w:szCs w:val="24"/>
        </w:rPr>
        <w:t>regis</w:t>
      </w:r>
      <w:r w:rsidR="00F60058">
        <w:rPr>
          <w:rFonts w:asciiTheme="majorBidi" w:hAnsiTheme="majorBidi" w:cstheme="majorBidi"/>
          <w:szCs w:val="24"/>
        </w:rPr>
        <w:t>t</w:t>
      </w:r>
      <w:r w:rsidR="00E41748">
        <w:rPr>
          <w:rFonts w:asciiTheme="majorBidi" w:hAnsiTheme="majorBidi" w:cstheme="majorBidi"/>
          <w:szCs w:val="24"/>
        </w:rPr>
        <w:t>ripidaja</w:t>
      </w:r>
      <w:r w:rsidRPr="000536A7">
        <w:rPr>
          <w:rFonts w:asciiTheme="majorBidi" w:hAnsiTheme="majorBidi" w:cstheme="majorBidi"/>
          <w:szCs w:val="24"/>
        </w:rPr>
        <w:t xml:space="preserve"> aastasest netokäibest. Trahvisumma suuruse määratlemisel on arvestatud </w:t>
      </w:r>
      <w:proofErr w:type="spellStart"/>
      <w:r w:rsidRPr="000536A7">
        <w:rPr>
          <w:rFonts w:asciiTheme="majorBidi" w:hAnsiTheme="majorBidi" w:cstheme="majorBidi"/>
          <w:szCs w:val="24"/>
        </w:rPr>
        <w:t>üldpreventiivsete</w:t>
      </w:r>
      <w:proofErr w:type="spellEnd"/>
      <w:r w:rsidRPr="000536A7">
        <w:rPr>
          <w:rFonts w:asciiTheme="majorBidi" w:hAnsiTheme="majorBidi" w:cstheme="majorBidi"/>
          <w:szCs w:val="24"/>
        </w:rPr>
        <w:t xml:space="preserve"> eesmärkide saavutamise vajadust. Trahvisumma suurusel peaks olema kõigile turuosalistele, nende juhtidele ja töötajatele hoiatav mõju.</w:t>
      </w:r>
    </w:p>
    <w:p w14:paraId="03AE83A2" w14:textId="77777777" w:rsidR="00F41B6C" w:rsidRDefault="00F41B6C" w:rsidP="00DF3708">
      <w:pPr>
        <w:spacing w:after="0" w:line="240" w:lineRule="auto"/>
        <w:jc w:val="both"/>
        <w:rPr>
          <w:rFonts w:asciiTheme="majorBidi" w:hAnsiTheme="majorBidi" w:cstheme="majorBidi"/>
          <w:b/>
          <w:szCs w:val="24"/>
        </w:rPr>
      </w:pPr>
    </w:p>
    <w:p w14:paraId="052411F5" w14:textId="2BF8D048" w:rsidR="002666DA" w:rsidRDefault="00F60058" w:rsidP="00DF3708">
      <w:pPr>
        <w:spacing w:after="0" w:line="240" w:lineRule="auto"/>
        <w:jc w:val="both"/>
        <w:rPr>
          <w:rFonts w:asciiTheme="majorBidi" w:hAnsiTheme="majorBidi" w:cstheme="majorBidi"/>
          <w:bCs/>
          <w:szCs w:val="24"/>
        </w:rPr>
      </w:pPr>
      <w:r w:rsidRPr="000536A7">
        <w:rPr>
          <w:rFonts w:asciiTheme="majorBidi" w:hAnsiTheme="majorBidi" w:cstheme="majorBidi"/>
          <w:b/>
          <w:szCs w:val="24"/>
        </w:rPr>
        <w:t xml:space="preserve">Paragrahv </w:t>
      </w:r>
      <w:r>
        <w:rPr>
          <w:rFonts w:asciiTheme="majorBidi" w:hAnsiTheme="majorBidi" w:cstheme="majorBidi"/>
          <w:b/>
          <w:szCs w:val="24"/>
        </w:rPr>
        <w:t>5</w:t>
      </w:r>
      <w:r w:rsidR="00FA7BA9">
        <w:rPr>
          <w:rFonts w:asciiTheme="majorBidi" w:hAnsiTheme="majorBidi" w:cstheme="majorBidi"/>
          <w:b/>
          <w:szCs w:val="24"/>
        </w:rPr>
        <w:t>5</w:t>
      </w:r>
      <w:r>
        <w:rPr>
          <w:rFonts w:asciiTheme="majorBidi" w:hAnsiTheme="majorBidi" w:cstheme="majorBidi"/>
          <w:b/>
          <w:szCs w:val="24"/>
        </w:rPr>
        <w:t xml:space="preserve"> –</w:t>
      </w:r>
      <w:r w:rsidRPr="00F60058">
        <w:t xml:space="preserve"> </w:t>
      </w:r>
      <w:r>
        <w:rPr>
          <w:b/>
          <w:bCs/>
        </w:rPr>
        <w:t>r</w:t>
      </w:r>
      <w:r w:rsidRPr="00F60058">
        <w:rPr>
          <w:b/>
          <w:bCs/>
        </w:rPr>
        <w:t>egistripidajas olulise osaluse omandamise korra rikkumine</w:t>
      </w:r>
    </w:p>
    <w:p w14:paraId="4B494CF9" w14:textId="69348C41" w:rsidR="00F41B6C" w:rsidRPr="000536A7" w:rsidRDefault="00F41B6C" w:rsidP="00DF3708">
      <w:pPr>
        <w:spacing w:after="0" w:line="240" w:lineRule="auto"/>
        <w:jc w:val="both"/>
        <w:rPr>
          <w:rFonts w:asciiTheme="majorBidi" w:hAnsiTheme="majorBidi" w:cstheme="majorBidi"/>
          <w:szCs w:val="24"/>
        </w:rPr>
      </w:pPr>
      <w:r>
        <w:rPr>
          <w:rFonts w:asciiTheme="majorBidi" w:hAnsiTheme="majorBidi" w:cstheme="majorBidi"/>
          <w:bCs/>
          <w:szCs w:val="24"/>
        </w:rPr>
        <w:t>Normiga sätestatakse</w:t>
      </w:r>
      <w:r w:rsidRPr="000536A7">
        <w:rPr>
          <w:rFonts w:asciiTheme="majorBidi" w:hAnsiTheme="majorBidi" w:cstheme="majorBidi"/>
          <w:b/>
          <w:szCs w:val="24"/>
        </w:rPr>
        <w:t xml:space="preserve"> </w:t>
      </w:r>
      <w:r w:rsidRPr="000536A7">
        <w:rPr>
          <w:rFonts w:asciiTheme="majorBidi" w:hAnsiTheme="majorBidi" w:cstheme="majorBidi"/>
          <w:szCs w:val="24"/>
        </w:rPr>
        <w:t xml:space="preserve">vastutus </w:t>
      </w:r>
      <w:r>
        <w:rPr>
          <w:rFonts w:asciiTheme="majorBidi" w:hAnsiTheme="majorBidi" w:cstheme="majorBidi"/>
          <w:szCs w:val="24"/>
        </w:rPr>
        <w:t>registripidajas</w:t>
      </w:r>
      <w:r w:rsidRPr="000536A7">
        <w:rPr>
          <w:rFonts w:asciiTheme="majorBidi" w:hAnsiTheme="majorBidi" w:cstheme="majorBidi"/>
          <w:szCs w:val="24"/>
        </w:rPr>
        <w:t xml:space="preserve"> olulise osaluse omandamise korra rikkumise eest. Olulise osaluse omandamise reeglistik on üldjuhul kõikides finantsvaldkonna seadustes sarnane</w:t>
      </w:r>
      <w:r>
        <w:rPr>
          <w:rFonts w:asciiTheme="majorBidi" w:hAnsiTheme="majorBidi" w:cstheme="majorBidi"/>
          <w:szCs w:val="24"/>
        </w:rPr>
        <w:t xml:space="preserve">. </w:t>
      </w:r>
      <w:r w:rsidRPr="000536A7">
        <w:rPr>
          <w:rFonts w:asciiTheme="majorBidi" w:hAnsiTheme="majorBidi" w:cstheme="majorBidi"/>
          <w:szCs w:val="24"/>
        </w:rPr>
        <w:t>Nõuete eesmärgiks on tagada, et asutatava või omandatava ettevõtja juhtimine on usaldusväärne, arvestades suuraktsionäri või suurosaniku tõenäolist mõju ettevõtja juhtimise kvaliteedile. Rahvusvaheliste aktsepteeritavate põhimõtete ja E</w:t>
      </w:r>
      <w:r>
        <w:rPr>
          <w:rFonts w:asciiTheme="majorBidi" w:hAnsiTheme="majorBidi" w:cstheme="majorBidi"/>
          <w:szCs w:val="24"/>
        </w:rPr>
        <w:t xml:space="preserve">uroopa </w:t>
      </w:r>
      <w:r w:rsidRPr="000536A7">
        <w:rPr>
          <w:rFonts w:asciiTheme="majorBidi" w:hAnsiTheme="majorBidi" w:cstheme="majorBidi"/>
          <w:szCs w:val="24"/>
        </w:rPr>
        <w:t>L</w:t>
      </w:r>
      <w:r>
        <w:rPr>
          <w:rFonts w:asciiTheme="majorBidi" w:hAnsiTheme="majorBidi" w:cstheme="majorBidi"/>
          <w:szCs w:val="24"/>
        </w:rPr>
        <w:t>iidu</w:t>
      </w:r>
      <w:r w:rsidRPr="000536A7">
        <w:rPr>
          <w:rFonts w:asciiTheme="majorBidi" w:hAnsiTheme="majorBidi" w:cstheme="majorBidi"/>
          <w:szCs w:val="24"/>
        </w:rPr>
        <w:t xml:space="preserve"> õiguse kohaselt peab finantsvaldkonnas tegutseva ettevõtja aktsionäride või osanike ring olema läbipaistev igal ajahetkel. </w:t>
      </w:r>
      <w:r>
        <w:rPr>
          <w:rFonts w:asciiTheme="majorBidi" w:hAnsiTheme="majorBidi" w:cstheme="majorBidi"/>
          <w:szCs w:val="24"/>
        </w:rPr>
        <w:t>Eelnõu</w:t>
      </w:r>
      <w:r w:rsidRPr="000536A7">
        <w:rPr>
          <w:rFonts w:asciiTheme="majorBidi" w:hAnsiTheme="majorBidi" w:cstheme="majorBidi"/>
          <w:szCs w:val="24"/>
        </w:rPr>
        <w:t xml:space="preserve"> kohaselt Finantsinspektsioonile eelnevalt teatamata või </w:t>
      </w:r>
      <w:r>
        <w:rPr>
          <w:rFonts w:asciiTheme="majorBidi" w:hAnsiTheme="majorBidi" w:cstheme="majorBidi"/>
          <w:szCs w:val="24"/>
        </w:rPr>
        <w:t xml:space="preserve">eelnõu </w:t>
      </w:r>
      <w:r w:rsidRPr="000536A7">
        <w:rPr>
          <w:rFonts w:asciiTheme="majorBidi" w:hAnsiTheme="majorBidi" w:cstheme="majorBidi"/>
          <w:szCs w:val="24"/>
        </w:rPr>
        <w:t xml:space="preserve">§-s </w:t>
      </w:r>
      <w:r>
        <w:rPr>
          <w:rFonts w:asciiTheme="majorBidi" w:hAnsiTheme="majorBidi" w:cstheme="majorBidi"/>
          <w:szCs w:val="24"/>
        </w:rPr>
        <w:t>2</w:t>
      </w:r>
      <w:r w:rsidRPr="000536A7">
        <w:rPr>
          <w:rFonts w:asciiTheme="majorBidi" w:hAnsiTheme="majorBidi" w:cstheme="majorBidi"/>
          <w:szCs w:val="24"/>
        </w:rPr>
        <w:t xml:space="preserve">2 nimetatud ettekirjutuse vastaselt </w:t>
      </w:r>
      <w:r w:rsidR="00DC464F">
        <w:rPr>
          <w:rFonts w:asciiTheme="majorBidi" w:hAnsiTheme="majorBidi" w:cstheme="majorBidi"/>
          <w:szCs w:val="24"/>
        </w:rPr>
        <w:t>registripidaja</w:t>
      </w:r>
      <w:r w:rsidRPr="000536A7">
        <w:rPr>
          <w:rFonts w:asciiTheme="majorBidi" w:hAnsiTheme="majorBidi" w:cstheme="majorBidi"/>
          <w:szCs w:val="24"/>
        </w:rPr>
        <w:t xml:space="preserve"> osaluse omandamise, selle võõrandamise või </w:t>
      </w:r>
      <w:r>
        <w:rPr>
          <w:rFonts w:asciiTheme="majorBidi" w:hAnsiTheme="majorBidi" w:cstheme="majorBidi"/>
          <w:szCs w:val="24"/>
        </w:rPr>
        <w:t>registripidajas</w:t>
      </w:r>
      <w:r w:rsidRPr="000536A7">
        <w:rPr>
          <w:rFonts w:asciiTheme="majorBidi" w:hAnsiTheme="majorBidi" w:cstheme="majorBidi"/>
          <w:szCs w:val="24"/>
        </w:rPr>
        <w:t xml:space="preserve"> kontrollitavaks äriühinguks muutmise eest, samuti Finantsinspektsiooni ettekirjutuse vastaselt </w:t>
      </w:r>
      <w:r>
        <w:rPr>
          <w:rFonts w:asciiTheme="majorBidi" w:hAnsiTheme="majorBidi" w:cstheme="majorBidi"/>
          <w:szCs w:val="24"/>
        </w:rPr>
        <w:t>registripidajas</w:t>
      </w:r>
      <w:r w:rsidRPr="000536A7">
        <w:rPr>
          <w:rFonts w:asciiTheme="majorBidi" w:hAnsiTheme="majorBidi" w:cstheme="majorBidi"/>
          <w:szCs w:val="24"/>
        </w:rPr>
        <w:t xml:space="preserve"> hääleõiguse või muude kontrolli võimaldavate õiguste teostamise eest võidakse </w:t>
      </w:r>
      <w:r>
        <w:rPr>
          <w:rFonts w:asciiTheme="majorBidi" w:hAnsiTheme="majorBidi" w:cstheme="majorBidi"/>
          <w:szCs w:val="24"/>
        </w:rPr>
        <w:t>registripidaja</w:t>
      </w:r>
      <w:r w:rsidRPr="000536A7">
        <w:rPr>
          <w:rFonts w:asciiTheme="majorBidi" w:hAnsiTheme="majorBidi" w:cstheme="majorBidi"/>
          <w:szCs w:val="24"/>
        </w:rPr>
        <w:t xml:space="preserve"> juhti või töötajat karistada rahatrahviga kuni </w:t>
      </w:r>
      <w:r>
        <w:rPr>
          <w:rFonts w:asciiTheme="majorBidi" w:hAnsiTheme="majorBidi" w:cstheme="majorBidi"/>
          <w:szCs w:val="24"/>
        </w:rPr>
        <w:t>1</w:t>
      </w:r>
      <w:r w:rsidRPr="000536A7">
        <w:rPr>
          <w:rFonts w:asciiTheme="majorBidi" w:hAnsiTheme="majorBidi" w:cstheme="majorBidi"/>
          <w:szCs w:val="24"/>
        </w:rPr>
        <w:t xml:space="preserve">00 000 eurot. Kui sama teo on toime pannud </w:t>
      </w:r>
      <w:r>
        <w:rPr>
          <w:rFonts w:asciiTheme="majorBidi" w:hAnsiTheme="majorBidi" w:cstheme="majorBidi"/>
          <w:szCs w:val="24"/>
        </w:rPr>
        <w:t>registripidaja</w:t>
      </w:r>
      <w:r w:rsidRPr="000536A7">
        <w:rPr>
          <w:rFonts w:asciiTheme="majorBidi" w:hAnsiTheme="majorBidi" w:cstheme="majorBidi"/>
          <w:szCs w:val="24"/>
        </w:rPr>
        <w:t xml:space="preserve">, võidakse juriidilist isikut karistada rahatrahviga kuni </w:t>
      </w:r>
      <w:r>
        <w:rPr>
          <w:rFonts w:asciiTheme="majorBidi" w:hAnsiTheme="majorBidi" w:cstheme="majorBidi"/>
          <w:szCs w:val="24"/>
        </w:rPr>
        <w:t>1 000 000</w:t>
      </w:r>
      <w:r w:rsidRPr="000536A7">
        <w:rPr>
          <w:rFonts w:asciiTheme="majorBidi" w:hAnsiTheme="majorBidi" w:cstheme="majorBidi"/>
          <w:szCs w:val="24"/>
        </w:rPr>
        <w:t xml:space="preserve"> mln eurot või kuni 10 protsenti aastasest netokäibest. Trahvisumma suuruse määratlemisel on arvestatud </w:t>
      </w:r>
      <w:proofErr w:type="spellStart"/>
      <w:r w:rsidRPr="000536A7">
        <w:rPr>
          <w:rFonts w:asciiTheme="majorBidi" w:hAnsiTheme="majorBidi" w:cstheme="majorBidi"/>
          <w:szCs w:val="24"/>
        </w:rPr>
        <w:t>üldpreventiivsete</w:t>
      </w:r>
      <w:proofErr w:type="spellEnd"/>
      <w:r w:rsidRPr="000536A7">
        <w:rPr>
          <w:rFonts w:asciiTheme="majorBidi" w:hAnsiTheme="majorBidi" w:cstheme="majorBidi"/>
          <w:szCs w:val="24"/>
        </w:rPr>
        <w:t xml:space="preserve"> eesmärkide saavutamise vajadust. Trahvisumma suurusel peaks olema kõigile turuosalistele, nende juhtidele ja töötajatele hoiatav mõju.</w:t>
      </w:r>
    </w:p>
    <w:p w14:paraId="3EB771B2" w14:textId="77777777" w:rsidR="001C35DF" w:rsidRDefault="001C35DF" w:rsidP="00DF3708">
      <w:pPr>
        <w:spacing w:after="0" w:line="240" w:lineRule="auto"/>
        <w:jc w:val="both"/>
        <w:rPr>
          <w:rFonts w:asciiTheme="majorBidi" w:hAnsiTheme="majorBidi" w:cstheme="majorBidi"/>
          <w:b/>
          <w:szCs w:val="24"/>
        </w:rPr>
      </w:pPr>
    </w:p>
    <w:p w14:paraId="2B092532" w14:textId="5D090DC1" w:rsidR="001C35DF" w:rsidRDefault="001C35DF" w:rsidP="00DF3708">
      <w:pPr>
        <w:spacing w:after="0" w:line="240" w:lineRule="auto"/>
        <w:jc w:val="both"/>
        <w:rPr>
          <w:rFonts w:asciiTheme="majorBidi" w:hAnsiTheme="majorBidi" w:cstheme="majorBidi"/>
          <w:b/>
          <w:szCs w:val="24"/>
        </w:rPr>
      </w:pPr>
      <w:r w:rsidRPr="000536A7">
        <w:rPr>
          <w:rFonts w:asciiTheme="majorBidi" w:hAnsiTheme="majorBidi" w:cstheme="majorBidi"/>
          <w:b/>
          <w:szCs w:val="24"/>
        </w:rPr>
        <w:t xml:space="preserve">Paragrahv </w:t>
      </w:r>
      <w:r>
        <w:rPr>
          <w:rFonts w:asciiTheme="majorBidi" w:hAnsiTheme="majorBidi" w:cstheme="majorBidi"/>
          <w:b/>
          <w:szCs w:val="24"/>
        </w:rPr>
        <w:t>5</w:t>
      </w:r>
      <w:r w:rsidR="00FA7BA9">
        <w:rPr>
          <w:rFonts w:asciiTheme="majorBidi" w:hAnsiTheme="majorBidi" w:cstheme="majorBidi"/>
          <w:b/>
          <w:szCs w:val="24"/>
        </w:rPr>
        <w:t>6</w:t>
      </w:r>
      <w:r>
        <w:rPr>
          <w:rFonts w:asciiTheme="majorBidi" w:hAnsiTheme="majorBidi" w:cstheme="majorBidi"/>
          <w:b/>
          <w:szCs w:val="24"/>
        </w:rPr>
        <w:t xml:space="preserve"> – menetlus</w:t>
      </w:r>
    </w:p>
    <w:p w14:paraId="12E225F7" w14:textId="77777777" w:rsidR="0036787A" w:rsidRDefault="001C35DF" w:rsidP="00DF3708">
      <w:pPr>
        <w:spacing w:after="0" w:line="240" w:lineRule="auto"/>
        <w:jc w:val="both"/>
        <w:rPr>
          <w:rFonts w:asciiTheme="majorBidi" w:hAnsiTheme="majorBidi" w:cstheme="majorBidi"/>
          <w:szCs w:val="24"/>
        </w:rPr>
      </w:pPr>
      <w:r>
        <w:rPr>
          <w:rFonts w:asciiTheme="majorBidi" w:hAnsiTheme="majorBidi" w:cstheme="majorBidi"/>
          <w:b/>
          <w:szCs w:val="24"/>
        </w:rPr>
        <w:t>L</w:t>
      </w:r>
      <w:r w:rsidRPr="000536A7">
        <w:rPr>
          <w:rFonts w:asciiTheme="majorBidi" w:hAnsiTheme="majorBidi" w:cstheme="majorBidi"/>
          <w:b/>
          <w:szCs w:val="24"/>
        </w:rPr>
        <w:t xml:space="preserve">õige 1 </w:t>
      </w:r>
      <w:r w:rsidRPr="000536A7">
        <w:rPr>
          <w:rFonts w:asciiTheme="majorBidi" w:hAnsiTheme="majorBidi" w:cstheme="majorBidi"/>
          <w:bCs/>
          <w:szCs w:val="24"/>
        </w:rPr>
        <w:t xml:space="preserve">sätestab </w:t>
      </w:r>
      <w:r>
        <w:rPr>
          <w:rFonts w:asciiTheme="majorBidi" w:hAnsiTheme="majorBidi" w:cstheme="majorBidi"/>
          <w:szCs w:val="24"/>
        </w:rPr>
        <w:t>väärtegude</w:t>
      </w:r>
      <w:r w:rsidRPr="000536A7">
        <w:rPr>
          <w:rFonts w:asciiTheme="majorBidi" w:hAnsiTheme="majorBidi" w:cstheme="majorBidi"/>
          <w:szCs w:val="24"/>
        </w:rPr>
        <w:t xml:space="preserve"> aegumistähtaja. </w:t>
      </w:r>
      <w:proofErr w:type="spellStart"/>
      <w:r w:rsidRPr="000536A7">
        <w:rPr>
          <w:rFonts w:asciiTheme="majorBidi" w:hAnsiTheme="majorBidi" w:cstheme="majorBidi"/>
          <w:szCs w:val="24"/>
        </w:rPr>
        <w:t>KarS</w:t>
      </w:r>
      <w:proofErr w:type="spellEnd"/>
      <w:r w:rsidRPr="000536A7">
        <w:rPr>
          <w:rFonts w:asciiTheme="majorBidi" w:hAnsiTheme="majorBidi" w:cstheme="majorBidi"/>
          <w:szCs w:val="24"/>
        </w:rPr>
        <w:t xml:space="preserve"> § 81 lõike 3 kohaselt on üldreegliks 2 aastane aegumistähtaeg</w:t>
      </w:r>
      <w:r w:rsidR="0036787A">
        <w:rPr>
          <w:rFonts w:asciiTheme="majorBidi" w:hAnsiTheme="majorBidi" w:cstheme="majorBidi"/>
          <w:szCs w:val="24"/>
        </w:rPr>
        <w:t>, eriseaduses sätestatud juhul võib aegumistähtajaks sätestada maksimaalselt viis aastat.</w:t>
      </w:r>
      <w:r w:rsidRPr="000536A7">
        <w:rPr>
          <w:rFonts w:asciiTheme="majorBidi" w:hAnsiTheme="majorBidi" w:cstheme="majorBidi"/>
          <w:szCs w:val="24"/>
        </w:rPr>
        <w:t xml:space="preserve"> </w:t>
      </w:r>
    </w:p>
    <w:p w14:paraId="3FD55A72" w14:textId="77777777" w:rsidR="0036787A" w:rsidRDefault="0036787A" w:rsidP="00DF3708">
      <w:pPr>
        <w:spacing w:after="0" w:line="240" w:lineRule="auto"/>
        <w:jc w:val="both"/>
        <w:rPr>
          <w:rFonts w:asciiTheme="majorBidi" w:hAnsiTheme="majorBidi" w:cstheme="majorBidi"/>
          <w:szCs w:val="24"/>
        </w:rPr>
      </w:pPr>
    </w:p>
    <w:p w14:paraId="0414F191" w14:textId="485B8266" w:rsidR="003240D5" w:rsidRDefault="001C35DF" w:rsidP="00DF3708">
      <w:pPr>
        <w:spacing w:after="0" w:line="240" w:lineRule="auto"/>
        <w:jc w:val="both"/>
        <w:rPr>
          <w:rFonts w:asciiTheme="majorBidi" w:hAnsiTheme="majorBidi" w:cstheme="majorBidi"/>
          <w:szCs w:val="24"/>
        </w:rPr>
      </w:pPr>
      <w:r w:rsidRPr="000536A7">
        <w:rPr>
          <w:rFonts w:asciiTheme="majorBidi" w:hAnsiTheme="majorBidi" w:cstheme="majorBidi"/>
          <w:szCs w:val="24"/>
        </w:rPr>
        <w:t>Arvestades finantsvaldkonna spetsiifikat, siis on õigustatud</w:t>
      </w:r>
      <w:r w:rsidR="0036787A">
        <w:rPr>
          <w:rFonts w:asciiTheme="majorBidi" w:hAnsiTheme="majorBidi" w:cstheme="majorBidi"/>
          <w:szCs w:val="24"/>
        </w:rPr>
        <w:t xml:space="preserve"> üldreeglist kaks aastat</w:t>
      </w:r>
      <w:r w:rsidRPr="000536A7">
        <w:rPr>
          <w:rFonts w:asciiTheme="majorBidi" w:hAnsiTheme="majorBidi" w:cstheme="majorBidi"/>
          <w:szCs w:val="24"/>
        </w:rPr>
        <w:t xml:space="preserve"> pikema aegumistähtaja sätestamine. </w:t>
      </w:r>
      <w:r w:rsidR="003240D5">
        <w:rPr>
          <w:rFonts w:asciiTheme="majorBidi" w:hAnsiTheme="majorBidi" w:cstheme="majorBidi"/>
          <w:szCs w:val="24"/>
        </w:rPr>
        <w:t>Väärteomenetlus peab olema</w:t>
      </w:r>
      <w:r w:rsidR="003240D5" w:rsidRPr="000536A7">
        <w:rPr>
          <w:rFonts w:asciiTheme="majorBidi" w:hAnsiTheme="majorBidi" w:cstheme="majorBidi"/>
          <w:szCs w:val="24"/>
        </w:rPr>
        <w:t xml:space="preserve"> mõjus ja efektiivne</w:t>
      </w:r>
      <w:r w:rsidR="003240D5">
        <w:rPr>
          <w:rFonts w:asciiTheme="majorBidi" w:hAnsiTheme="majorBidi" w:cstheme="majorBidi"/>
          <w:szCs w:val="24"/>
        </w:rPr>
        <w:t>. See tähendab muu hulgas seda,</w:t>
      </w:r>
      <w:r w:rsidR="003240D5" w:rsidRPr="000536A7">
        <w:rPr>
          <w:rFonts w:asciiTheme="majorBidi" w:hAnsiTheme="majorBidi" w:cstheme="majorBidi"/>
          <w:szCs w:val="24"/>
        </w:rPr>
        <w:t xml:space="preserve"> kui </w:t>
      </w:r>
      <w:r w:rsidR="003240D5">
        <w:rPr>
          <w:rFonts w:asciiTheme="majorBidi" w:hAnsiTheme="majorBidi" w:cstheme="majorBidi"/>
          <w:szCs w:val="24"/>
        </w:rPr>
        <w:t>menetlemine ei võta</w:t>
      </w:r>
      <w:r w:rsidR="003240D5" w:rsidRPr="000536A7">
        <w:rPr>
          <w:rFonts w:asciiTheme="majorBidi" w:hAnsiTheme="majorBidi" w:cstheme="majorBidi"/>
          <w:szCs w:val="24"/>
        </w:rPr>
        <w:t xml:space="preserve"> aega aastaid ning seejuures on tegemist küllaltki lihtsa menetlusega arvestades valdkonna eripärasid. Trahvid on mõjusad ja hoiatavad, kui nad on piisavalt suured arvestades ettevõtja majandustegevuste mahtu ja organisatsiooni. Väärteotrahvi puhul saab rääkida hoiatava mõju olemasolust juhul, kui on kehtestatud piisavalt pikk aegumistähtaeg, et pädev asutus suudaks üleüldse tuvastada rikkumise ning läbi viia vastava menetluse. Seda ilma, et oleks oht, et rikkumine on avastamise hetkeks juba aegunud või kohe-kohe aegumas. Ja samuti aitab see vältida võimalust, et ettevõtja võtab riski rikkuda seadust, teades, et rikkumine avastatakse alles siis, kui süütegu on juba aegunud või kohe aegumas.</w:t>
      </w:r>
    </w:p>
    <w:p w14:paraId="0B77E228" w14:textId="77777777" w:rsidR="003240D5" w:rsidRDefault="003240D5" w:rsidP="00DF3708">
      <w:pPr>
        <w:spacing w:after="0" w:line="240" w:lineRule="auto"/>
        <w:jc w:val="both"/>
        <w:rPr>
          <w:rFonts w:asciiTheme="majorBidi" w:hAnsiTheme="majorBidi" w:cstheme="majorBidi"/>
          <w:szCs w:val="24"/>
        </w:rPr>
      </w:pPr>
    </w:p>
    <w:p w14:paraId="240CDF45" w14:textId="3283F5C2" w:rsidR="001C35DF" w:rsidRPr="000536A7" w:rsidRDefault="0036787A" w:rsidP="00DF3708">
      <w:pPr>
        <w:spacing w:after="0" w:line="240" w:lineRule="auto"/>
        <w:jc w:val="both"/>
        <w:rPr>
          <w:rFonts w:asciiTheme="majorBidi" w:hAnsiTheme="majorBidi" w:cstheme="majorBidi"/>
          <w:szCs w:val="24"/>
        </w:rPr>
      </w:pPr>
      <w:r>
        <w:rPr>
          <w:rFonts w:asciiTheme="majorBidi" w:hAnsiTheme="majorBidi" w:cstheme="majorBidi"/>
          <w:szCs w:val="24"/>
        </w:rPr>
        <w:t>Eelnõus</w:t>
      </w:r>
      <w:r w:rsidR="001C35DF" w:rsidRPr="000536A7">
        <w:rPr>
          <w:rFonts w:asciiTheme="majorBidi" w:hAnsiTheme="majorBidi" w:cstheme="majorBidi"/>
          <w:szCs w:val="24"/>
        </w:rPr>
        <w:t xml:space="preserve"> sätest</w:t>
      </w:r>
      <w:r>
        <w:rPr>
          <w:rFonts w:asciiTheme="majorBidi" w:hAnsiTheme="majorBidi" w:cstheme="majorBidi"/>
          <w:szCs w:val="24"/>
        </w:rPr>
        <w:t>atakse</w:t>
      </w:r>
      <w:r w:rsidR="001C35DF" w:rsidRPr="000536A7">
        <w:rPr>
          <w:rFonts w:asciiTheme="majorBidi" w:hAnsiTheme="majorBidi" w:cstheme="majorBidi"/>
          <w:szCs w:val="24"/>
        </w:rPr>
        <w:t xml:space="preserve"> väärtegude aegumistähta</w:t>
      </w:r>
      <w:r>
        <w:rPr>
          <w:rFonts w:asciiTheme="majorBidi" w:hAnsiTheme="majorBidi" w:cstheme="majorBidi"/>
          <w:szCs w:val="24"/>
        </w:rPr>
        <w:t>jaks</w:t>
      </w:r>
      <w:r w:rsidR="001C35DF" w:rsidRPr="000536A7">
        <w:rPr>
          <w:rFonts w:asciiTheme="majorBidi" w:hAnsiTheme="majorBidi" w:cstheme="majorBidi"/>
          <w:szCs w:val="24"/>
        </w:rPr>
        <w:t xml:space="preserve"> kolm aastat. Finantsvaldkonnas võib olla tegemist väga keeruliste kaasustega</w:t>
      </w:r>
      <w:r>
        <w:rPr>
          <w:rFonts w:asciiTheme="majorBidi" w:hAnsiTheme="majorBidi" w:cstheme="majorBidi"/>
          <w:szCs w:val="24"/>
        </w:rPr>
        <w:t xml:space="preserve"> ja seetõttu võtab </w:t>
      </w:r>
      <w:r w:rsidR="001C35DF" w:rsidRPr="000536A7">
        <w:rPr>
          <w:rFonts w:asciiTheme="majorBidi" w:hAnsiTheme="majorBidi" w:cstheme="majorBidi"/>
          <w:szCs w:val="24"/>
        </w:rPr>
        <w:t xml:space="preserve">selliste süütegude menetlemine </w:t>
      </w:r>
      <w:r>
        <w:rPr>
          <w:rFonts w:asciiTheme="majorBidi" w:hAnsiTheme="majorBidi" w:cstheme="majorBidi"/>
          <w:szCs w:val="24"/>
        </w:rPr>
        <w:t>tavapärasest</w:t>
      </w:r>
      <w:r w:rsidR="001C35DF" w:rsidRPr="000536A7">
        <w:rPr>
          <w:rFonts w:asciiTheme="majorBidi" w:hAnsiTheme="majorBidi" w:cstheme="majorBidi"/>
          <w:szCs w:val="24"/>
        </w:rPr>
        <w:t xml:space="preserve"> rohkem aega, on asjakohane näha ette ka </w:t>
      </w:r>
      <w:r>
        <w:rPr>
          <w:rFonts w:asciiTheme="majorBidi" w:hAnsiTheme="majorBidi" w:cstheme="majorBidi"/>
          <w:szCs w:val="24"/>
        </w:rPr>
        <w:t xml:space="preserve">krediiditeabe jagamisel toime pandud </w:t>
      </w:r>
      <w:r w:rsidR="001C35DF" w:rsidRPr="000536A7">
        <w:rPr>
          <w:rFonts w:asciiTheme="majorBidi" w:hAnsiTheme="majorBidi" w:cstheme="majorBidi"/>
          <w:szCs w:val="24"/>
        </w:rPr>
        <w:t xml:space="preserve">väärtegude puhul pikem aegumistähtaeg </w:t>
      </w:r>
      <w:r>
        <w:rPr>
          <w:rFonts w:asciiTheme="majorBidi" w:hAnsiTheme="majorBidi" w:cstheme="majorBidi"/>
          <w:szCs w:val="24"/>
        </w:rPr>
        <w:t>sarnaselt</w:t>
      </w:r>
      <w:r w:rsidR="001C35DF" w:rsidRPr="000536A7">
        <w:rPr>
          <w:rFonts w:asciiTheme="majorBidi" w:hAnsiTheme="majorBidi" w:cstheme="majorBidi"/>
          <w:szCs w:val="24"/>
        </w:rPr>
        <w:t xml:space="preserve"> muude finantsvaldkonna eriseaduste</w:t>
      </w:r>
      <w:r>
        <w:rPr>
          <w:rFonts w:asciiTheme="majorBidi" w:hAnsiTheme="majorBidi" w:cstheme="majorBidi"/>
          <w:szCs w:val="24"/>
        </w:rPr>
        <w:t>ga (vt nt KIOS § 93 lõige 1)</w:t>
      </w:r>
      <w:r w:rsidR="001C35DF" w:rsidRPr="000536A7">
        <w:rPr>
          <w:rFonts w:asciiTheme="majorBidi" w:hAnsiTheme="majorBidi" w:cstheme="majorBidi"/>
          <w:szCs w:val="24"/>
        </w:rPr>
        <w:t>.</w:t>
      </w:r>
    </w:p>
    <w:p w14:paraId="42F5B148" w14:textId="77777777" w:rsidR="0036787A" w:rsidRDefault="0036787A" w:rsidP="00DF3708">
      <w:pPr>
        <w:spacing w:after="0" w:line="240" w:lineRule="auto"/>
        <w:jc w:val="both"/>
        <w:rPr>
          <w:rFonts w:asciiTheme="majorBidi" w:hAnsiTheme="majorBidi" w:cstheme="majorBidi"/>
          <w:b/>
          <w:szCs w:val="24"/>
        </w:rPr>
      </w:pPr>
    </w:p>
    <w:p w14:paraId="1CDE32A2" w14:textId="781D9480" w:rsidR="001C35DF" w:rsidRPr="000536A7" w:rsidRDefault="001C35DF" w:rsidP="00DF3708">
      <w:pPr>
        <w:spacing w:after="0" w:line="240" w:lineRule="auto"/>
        <w:jc w:val="both"/>
        <w:rPr>
          <w:rFonts w:asciiTheme="majorBidi" w:hAnsiTheme="majorBidi" w:cstheme="majorBidi"/>
          <w:szCs w:val="24"/>
        </w:rPr>
      </w:pPr>
      <w:r w:rsidRPr="000536A7">
        <w:rPr>
          <w:rFonts w:asciiTheme="majorBidi" w:hAnsiTheme="majorBidi" w:cstheme="majorBidi"/>
          <w:b/>
          <w:szCs w:val="24"/>
        </w:rPr>
        <w:t xml:space="preserve">Lõige 2 </w:t>
      </w:r>
      <w:r w:rsidRPr="000536A7">
        <w:rPr>
          <w:rFonts w:asciiTheme="majorBidi" w:hAnsiTheme="majorBidi" w:cstheme="majorBidi"/>
          <w:bCs/>
          <w:szCs w:val="24"/>
        </w:rPr>
        <w:t>sätestab,</w:t>
      </w:r>
      <w:r w:rsidRPr="000536A7">
        <w:rPr>
          <w:rFonts w:asciiTheme="majorBidi" w:hAnsiTheme="majorBidi" w:cstheme="majorBidi"/>
          <w:szCs w:val="24"/>
        </w:rPr>
        <w:t xml:space="preserve"> et väärtegude kohtuväline </w:t>
      </w:r>
      <w:proofErr w:type="spellStart"/>
      <w:r w:rsidRPr="000536A7">
        <w:rPr>
          <w:rFonts w:asciiTheme="majorBidi" w:hAnsiTheme="majorBidi" w:cstheme="majorBidi"/>
          <w:szCs w:val="24"/>
        </w:rPr>
        <w:t>menetleja</w:t>
      </w:r>
      <w:proofErr w:type="spellEnd"/>
      <w:r w:rsidRPr="000536A7">
        <w:rPr>
          <w:rFonts w:asciiTheme="majorBidi" w:hAnsiTheme="majorBidi" w:cstheme="majorBidi"/>
          <w:szCs w:val="24"/>
        </w:rPr>
        <w:t xml:space="preserve"> on Finantsinspektsioon. Kooskõlas FIS § 6 lõike 1 punktiga 4</w:t>
      </w:r>
      <w:r w:rsidRPr="000536A7">
        <w:rPr>
          <w:rFonts w:asciiTheme="majorBidi" w:hAnsiTheme="majorBidi" w:cstheme="majorBidi"/>
          <w:szCs w:val="24"/>
          <w:vertAlign w:val="superscript"/>
        </w:rPr>
        <w:t>1</w:t>
      </w:r>
      <w:r w:rsidRPr="000536A7">
        <w:rPr>
          <w:rFonts w:asciiTheme="majorBidi" w:hAnsiTheme="majorBidi" w:cstheme="majorBidi"/>
          <w:szCs w:val="24"/>
        </w:rPr>
        <w:t xml:space="preserve"> on Finantsinspektsiooni ülesandeks ning tal on volitused olla seadustes ettenähtud juhtudel ja korras väärtegude kohtuväline </w:t>
      </w:r>
      <w:proofErr w:type="spellStart"/>
      <w:r w:rsidRPr="000536A7">
        <w:rPr>
          <w:rFonts w:asciiTheme="majorBidi" w:hAnsiTheme="majorBidi" w:cstheme="majorBidi"/>
          <w:szCs w:val="24"/>
        </w:rPr>
        <w:t>menetleja</w:t>
      </w:r>
      <w:proofErr w:type="spellEnd"/>
      <w:r w:rsidRPr="000536A7">
        <w:rPr>
          <w:rFonts w:asciiTheme="majorBidi" w:hAnsiTheme="majorBidi" w:cstheme="majorBidi"/>
          <w:szCs w:val="24"/>
        </w:rPr>
        <w:t>.</w:t>
      </w:r>
    </w:p>
    <w:p w14:paraId="2BB86F54" w14:textId="77777777" w:rsidR="002666DA" w:rsidRDefault="002666DA" w:rsidP="00DF3708">
      <w:pPr>
        <w:spacing w:after="0" w:line="240" w:lineRule="auto"/>
        <w:jc w:val="both"/>
        <w:rPr>
          <w:rFonts w:asciiTheme="majorBidi" w:hAnsiTheme="majorBidi" w:cstheme="majorBidi"/>
          <w:bCs/>
          <w:szCs w:val="24"/>
        </w:rPr>
      </w:pPr>
    </w:p>
    <w:p w14:paraId="4DBC7FF1" w14:textId="62FA2E61" w:rsidR="004E14C2" w:rsidRPr="004E14C2" w:rsidRDefault="004E14C2" w:rsidP="00DF3708">
      <w:pPr>
        <w:spacing w:after="0" w:line="240" w:lineRule="auto"/>
        <w:jc w:val="both"/>
        <w:rPr>
          <w:b/>
          <w:bCs/>
        </w:rPr>
      </w:pPr>
      <w:r w:rsidRPr="004E14C2">
        <w:rPr>
          <w:b/>
          <w:bCs/>
        </w:rPr>
        <w:t>Rakendussätted</w:t>
      </w:r>
    </w:p>
    <w:p w14:paraId="705261C5" w14:textId="18128372" w:rsidR="004E14C2" w:rsidRPr="004E14C2" w:rsidRDefault="004E14C2" w:rsidP="00DF3708">
      <w:pPr>
        <w:spacing w:after="0" w:line="240" w:lineRule="auto"/>
        <w:jc w:val="both"/>
        <w:rPr>
          <w:b/>
          <w:bCs/>
        </w:rPr>
      </w:pPr>
      <w:r w:rsidRPr="004E14C2">
        <w:rPr>
          <w:b/>
          <w:bCs/>
        </w:rPr>
        <w:t>Paragrahv 5</w:t>
      </w:r>
      <w:r w:rsidR="009A38C3">
        <w:rPr>
          <w:b/>
          <w:bCs/>
        </w:rPr>
        <w:t>7</w:t>
      </w:r>
      <w:r w:rsidRPr="004E14C2">
        <w:rPr>
          <w:b/>
          <w:bCs/>
        </w:rPr>
        <w:t xml:space="preserve"> – </w:t>
      </w:r>
      <w:r>
        <w:rPr>
          <w:b/>
          <w:bCs/>
        </w:rPr>
        <w:t>s</w:t>
      </w:r>
      <w:r w:rsidRPr="004E14C2">
        <w:rPr>
          <w:rFonts w:cs="Times New Roman"/>
          <w:b/>
          <w:bCs/>
          <w:szCs w:val="24"/>
        </w:rPr>
        <w:t>eaduse rakendamine</w:t>
      </w:r>
    </w:p>
    <w:p w14:paraId="7B16D6B8" w14:textId="28B97636" w:rsidR="001B7155" w:rsidRDefault="001B7155" w:rsidP="00DF3708">
      <w:pPr>
        <w:spacing w:after="0" w:line="240" w:lineRule="auto"/>
        <w:jc w:val="both"/>
      </w:pPr>
      <w:r>
        <w:t>Tegemist on üleminekusättega, mis annab juhised enne krediiditeabe jagamise seaduse jõustumist sõlmitud</w:t>
      </w:r>
      <w:r w:rsidR="00FA7BA9">
        <w:t xml:space="preserve"> ja seaduse jõustumise hetkel kehtivate</w:t>
      </w:r>
      <w:r>
        <w:t xml:space="preserve"> tarbijakrediidilepingutest tulenevate andmete edastamisega registripidajale. Kuna krediiditeabe näol on tegemist isikuandmetega, siis tekib nende töötlemiseks</w:t>
      </w:r>
      <w:r w:rsidR="00961E1C">
        <w:t>, so registrisse kandmiseks</w:t>
      </w:r>
      <w:r>
        <w:t xml:space="preserve"> õiguslik al</w:t>
      </w:r>
      <w:r w:rsidR="00961E1C">
        <w:t>us seaduse jõustumisel. Eelnõuga nähakse ette, et seaduse jõustumise</w:t>
      </w:r>
      <w:r w:rsidR="00F85985">
        <w:t>st</w:t>
      </w:r>
      <w:r w:rsidR="00DA18BD">
        <w:t xml:space="preserve"> 01.01.2028</w:t>
      </w:r>
      <w:r w:rsidR="00F85985">
        <w:t xml:space="preserve"> </w:t>
      </w:r>
      <w:r w:rsidR="009A38C3">
        <w:t>viie</w:t>
      </w:r>
      <w:r w:rsidR="00F85985">
        <w:t xml:space="preserve"> kuu jooksul</w:t>
      </w:r>
      <w:r w:rsidR="00961E1C">
        <w:t xml:space="preserve"> peab </w:t>
      </w:r>
      <w:r w:rsidR="00961E1C">
        <w:rPr>
          <w:rFonts w:cs="Times New Roman"/>
          <w:szCs w:val="24"/>
        </w:rPr>
        <w:t>krediidiandja kõikidest kehtivatest tarbijakrediidilepingutest tuleneva krediiditeabe edastama</w:t>
      </w:r>
      <w:r>
        <w:rPr>
          <w:rFonts w:cs="Times New Roman"/>
          <w:szCs w:val="24"/>
        </w:rPr>
        <w:t xml:space="preserve"> </w:t>
      </w:r>
      <w:r>
        <w:t>registripidajale</w:t>
      </w:r>
      <w:r w:rsidRPr="005869E0">
        <w:t>.</w:t>
      </w:r>
      <w:r w:rsidR="00961E1C">
        <w:t xml:space="preserve"> </w:t>
      </w:r>
      <w:r w:rsidR="009A38C3">
        <w:t>Viis</w:t>
      </w:r>
      <w:r w:rsidR="00961E1C">
        <w:t xml:space="preserve"> kuud on piisav aeg, et tagada andmete migratsioon registrisse.</w:t>
      </w:r>
    </w:p>
    <w:p w14:paraId="37743BEB" w14:textId="6BC0CF2E" w:rsidR="004E14C2" w:rsidRDefault="004E14C2" w:rsidP="00DF3708">
      <w:pPr>
        <w:spacing w:after="0" w:line="240" w:lineRule="auto"/>
        <w:jc w:val="both"/>
      </w:pPr>
    </w:p>
    <w:p w14:paraId="68DE6C81" w14:textId="1F426065" w:rsidR="0056345A" w:rsidRDefault="0056345A" w:rsidP="00DF3708">
      <w:pPr>
        <w:spacing w:after="0" w:line="240" w:lineRule="auto"/>
        <w:jc w:val="both"/>
      </w:pPr>
      <w:r w:rsidRPr="004E14C2">
        <w:rPr>
          <w:b/>
          <w:bCs/>
        </w:rPr>
        <w:t xml:space="preserve">Paragrahv </w:t>
      </w:r>
      <w:r w:rsidR="001A1115">
        <w:rPr>
          <w:b/>
          <w:bCs/>
        </w:rPr>
        <w:t>5</w:t>
      </w:r>
      <w:r w:rsidR="009A38C3">
        <w:rPr>
          <w:b/>
          <w:bCs/>
        </w:rPr>
        <w:t>8</w:t>
      </w:r>
      <w:r w:rsidRPr="004E14C2">
        <w:rPr>
          <w:b/>
          <w:bCs/>
        </w:rPr>
        <w:t xml:space="preserve"> –</w:t>
      </w:r>
      <w:r w:rsidRPr="0056345A">
        <w:rPr>
          <w:rFonts w:asciiTheme="majorBidi" w:hAnsiTheme="majorBidi" w:cstheme="majorBidi"/>
          <w:b/>
          <w:bCs/>
          <w:szCs w:val="24"/>
        </w:rPr>
        <w:t xml:space="preserve"> </w:t>
      </w:r>
      <w:r w:rsidRPr="00E1732A">
        <w:rPr>
          <w:rFonts w:asciiTheme="majorBidi" w:hAnsiTheme="majorBidi" w:cstheme="majorBidi"/>
          <w:b/>
          <w:bCs/>
          <w:szCs w:val="24"/>
        </w:rPr>
        <w:t>Finantsinspektsiooni seaduse muutmine</w:t>
      </w:r>
    </w:p>
    <w:p w14:paraId="0B96D94B" w14:textId="585DBB96" w:rsidR="0056345A" w:rsidRPr="000536A7" w:rsidRDefault="00D0530E" w:rsidP="00DF3708">
      <w:pPr>
        <w:spacing w:after="0" w:line="240" w:lineRule="auto"/>
        <w:jc w:val="both"/>
        <w:rPr>
          <w:rFonts w:asciiTheme="majorBidi" w:hAnsiTheme="majorBidi" w:cstheme="majorBidi"/>
          <w:szCs w:val="24"/>
        </w:rPr>
      </w:pPr>
      <w:r w:rsidRPr="00DA18BD">
        <w:rPr>
          <w:rFonts w:asciiTheme="majorBidi" w:hAnsiTheme="majorBidi" w:cstheme="majorBidi"/>
          <w:szCs w:val="24"/>
          <w:u w:val="single"/>
        </w:rPr>
        <w:t>Paragrahvi</w:t>
      </w:r>
      <w:r w:rsidR="0056345A" w:rsidRPr="00DA18BD">
        <w:rPr>
          <w:rFonts w:asciiTheme="majorBidi" w:hAnsiTheme="majorBidi" w:cstheme="majorBidi"/>
          <w:szCs w:val="24"/>
          <w:u w:val="single"/>
        </w:rPr>
        <w:t xml:space="preserve"> 2 lõiget 1</w:t>
      </w:r>
      <w:r w:rsidR="009A38C3">
        <w:rPr>
          <w:rFonts w:asciiTheme="majorBidi" w:hAnsiTheme="majorBidi" w:cstheme="majorBidi"/>
          <w:szCs w:val="24"/>
          <w:u w:val="single"/>
        </w:rPr>
        <w:t xml:space="preserve"> ja § 38 lõike 2 1. lauset</w:t>
      </w:r>
      <w:r w:rsidR="0056345A" w:rsidRPr="000536A7">
        <w:rPr>
          <w:rFonts w:asciiTheme="majorBidi" w:hAnsiTheme="majorBidi" w:cstheme="majorBidi"/>
          <w:szCs w:val="24"/>
        </w:rPr>
        <w:t xml:space="preserve"> muudetakse selliselt, et </w:t>
      </w:r>
      <w:r w:rsidR="0056345A">
        <w:rPr>
          <w:rFonts w:asciiTheme="majorBidi" w:hAnsiTheme="majorBidi" w:cstheme="majorBidi"/>
          <w:szCs w:val="24"/>
        </w:rPr>
        <w:t>selles</w:t>
      </w:r>
      <w:r w:rsidR="0056345A" w:rsidRPr="000536A7">
        <w:rPr>
          <w:rFonts w:asciiTheme="majorBidi" w:hAnsiTheme="majorBidi" w:cstheme="majorBidi"/>
          <w:szCs w:val="24"/>
        </w:rPr>
        <w:t xml:space="preserve"> sätestatud seaduste loetletu täiendatakse </w:t>
      </w:r>
      <w:r w:rsidR="0056345A">
        <w:rPr>
          <w:rFonts w:asciiTheme="majorBidi" w:hAnsiTheme="majorBidi" w:cstheme="majorBidi"/>
          <w:szCs w:val="24"/>
        </w:rPr>
        <w:t xml:space="preserve">krediiditeabe jagamise seadusega. </w:t>
      </w:r>
    </w:p>
    <w:p w14:paraId="560DD890" w14:textId="77777777" w:rsidR="00BF0505" w:rsidRDefault="00BF0505" w:rsidP="00DF3708">
      <w:pPr>
        <w:spacing w:after="0" w:line="240" w:lineRule="auto"/>
        <w:jc w:val="both"/>
        <w:rPr>
          <w:rFonts w:asciiTheme="majorBidi" w:hAnsiTheme="majorBidi" w:cstheme="majorBidi"/>
          <w:b/>
          <w:bCs/>
          <w:szCs w:val="24"/>
        </w:rPr>
      </w:pPr>
    </w:p>
    <w:p w14:paraId="7C188AE0" w14:textId="19BC2B68" w:rsidR="0056345A" w:rsidRPr="000536A7" w:rsidRDefault="00D0530E" w:rsidP="00DF3708">
      <w:pPr>
        <w:spacing w:after="0" w:line="240" w:lineRule="auto"/>
        <w:jc w:val="both"/>
        <w:rPr>
          <w:rFonts w:asciiTheme="majorBidi" w:hAnsiTheme="majorBidi" w:cstheme="majorBidi"/>
          <w:szCs w:val="24"/>
        </w:rPr>
      </w:pPr>
      <w:r w:rsidRPr="00DA18BD">
        <w:rPr>
          <w:rFonts w:asciiTheme="majorBidi" w:hAnsiTheme="majorBidi" w:cstheme="majorBidi"/>
          <w:szCs w:val="24"/>
          <w:u w:val="single"/>
        </w:rPr>
        <w:t>Paragrahvi</w:t>
      </w:r>
      <w:r w:rsidR="0056345A" w:rsidRPr="00DA18BD">
        <w:rPr>
          <w:rFonts w:asciiTheme="majorBidi" w:hAnsiTheme="majorBidi" w:cstheme="majorBidi"/>
          <w:szCs w:val="24"/>
          <w:u w:val="single"/>
        </w:rPr>
        <w:t xml:space="preserve"> 38 lõige 2</w:t>
      </w:r>
      <w:r w:rsidR="0056345A" w:rsidRPr="000536A7">
        <w:rPr>
          <w:rFonts w:asciiTheme="majorBidi" w:hAnsiTheme="majorBidi" w:cstheme="majorBidi"/>
          <w:b/>
          <w:bCs/>
          <w:szCs w:val="24"/>
        </w:rPr>
        <w:t xml:space="preserve"> </w:t>
      </w:r>
      <w:r w:rsidR="0056345A">
        <w:rPr>
          <w:rFonts w:asciiTheme="majorBidi" w:hAnsiTheme="majorBidi" w:cstheme="majorBidi"/>
          <w:szCs w:val="24"/>
        </w:rPr>
        <w:t>sätestab järelevalve tasu võtmise alused ja määra.</w:t>
      </w:r>
      <w:r w:rsidR="0056345A" w:rsidRPr="000536A7">
        <w:rPr>
          <w:rFonts w:asciiTheme="majorBidi" w:hAnsiTheme="majorBidi" w:cstheme="majorBidi"/>
          <w:szCs w:val="24"/>
        </w:rPr>
        <w:t xml:space="preserve"> Finantsinspektsiooni järelevalvesubjekti järelevalvetasu koosneb FIS-is sätestatud (i) fikseeritud kapitaliosast (mida tulude prognoosimise ja planeerimise protsessis ei saa muuta); ja (ii) mahuosast, mis kehtestatakse kalendriaastaks protsendina seaduses etteantud (protsendi) vahemikest ning konkreetse subjekti liigi arvestusaluseks olevast näitajast (nt vara, preemiad, maksete mahud, krediidijääk jmt). Iga-aastase täpse kohaldamisele kuuluva mahuosa määra kehtestab rahandusminister oma määrusega 15 päeva jooksul pärast Finantsinspektsiooni eelarve kinnitamist Finantsinspektsiooni nõukogu poolt (FIS § 40 l</w:t>
      </w:r>
      <w:r w:rsidR="00C31C74">
        <w:rPr>
          <w:rFonts w:asciiTheme="majorBidi" w:hAnsiTheme="majorBidi" w:cstheme="majorBidi"/>
          <w:szCs w:val="24"/>
        </w:rPr>
        <w:t>õige</w:t>
      </w:r>
      <w:r w:rsidR="0056345A" w:rsidRPr="000536A7">
        <w:rPr>
          <w:rFonts w:asciiTheme="majorBidi" w:hAnsiTheme="majorBidi" w:cstheme="majorBidi"/>
          <w:szCs w:val="24"/>
        </w:rPr>
        <w:t xml:space="preserve"> 1). Muudatusega tagatakse, et </w:t>
      </w:r>
      <w:r w:rsidR="0056345A">
        <w:rPr>
          <w:rFonts w:asciiTheme="majorBidi" w:hAnsiTheme="majorBidi" w:cstheme="majorBidi"/>
          <w:szCs w:val="24"/>
        </w:rPr>
        <w:t>registripidaja</w:t>
      </w:r>
      <w:r w:rsidR="0056345A" w:rsidRPr="000536A7">
        <w:rPr>
          <w:rFonts w:asciiTheme="majorBidi" w:hAnsiTheme="majorBidi" w:cstheme="majorBidi"/>
          <w:szCs w:val="24"/>
        </w:rPr>
        <w:t xml:space="preserve"> maksa</w:t>
      </w:r>
      <w:r w:rsidR="0056345A">
        <w:rPr>
          <w:rFonts w:asciiTheme="majorBidi" w:hAnsiTheme="majorBidi" w:cstheme="majorBidi"/>
          <w:szCs w:val="24"/>
        </w:rPr>
        <w:t>b</w:t>
      </w:r>
      <w:r w:rsidR="0056345A" w:rsidRPr="000536A7">
        <w:rPr>
          <w:rFonts w:asciiTheme="majorBidi" w:hAnsiTheme="majorBidi" w:cstheme="majorBidi"/>
          <w:szCs w:val="24"/>
        </w:rPr>
        <w:t xml:space="preserve"> samuti järelevalvetasu kapitali- ja mahuosa.</w:t>
      </w:r>
    </w:p>
    <w:p w14:paraId="7CFC481F" w14:textId="77777777" w:rsidR="004E14C2" w:rsidRDefault="004E14C2" w:rsidP="00DF3708">
      <w:pPr>
        <w:spacing w:after="0" w:line="240" w:lineRule="auto"/>
        <w:jc w:val="both"/>
      </w:pPr>
    </w:p>
    <w:p w14:paraId="3FBE28A4" w14:textId="3596A56D" w:rsidR="00C31C74" w:rsidRPr="00B23132" w:rsidRDefault="00D0530E" w:rsidP="00DF3708">
      <w:pPr>
        <w:pStyle w:val="muutmisksk"/>
        <w:spacing w:before="0"/>
        <w:rPr>
          <w:shd w:val="clear" w:color="auto" w:fill="FFFFFF"/>
        </w:rPr>
      </w:pPr>
      <w:r w:rsidRPr="00DA18BD">
        <w:rPr>
          <w:rFonts w:asciiTheme="majorBidi" w:hAnsiTheme="majorBidi" w:cstheme="majorBidi"/>
          <w:u w:val="single"/>
        </w:rPr>
        <w:t>Paragrahvi</w:t>
      </w:r>
      <w:r w:rsidR="00C31C74" w:rsidRPr="00DA18BD">
        <w:rPr>
          <w:rFonts w:asciiTheme="majorBidi" w:hAnsiTheme="majorBidi" w:cstheme="majorBidi"/>
          <w:u w:val="single"/>
        </w:rPr>
        <w:t xml:space="preserve"> 39 lg 1 täiendamine punktiga 4</w:t>
      </w:r>
      <w:r w:rsidR="00C31C74" w:rsidRPr="00DA18BD">
        <w:rPr>
          <w:rFonts w:asciiTheme="majorBidi" w:hAnsiTheme="majorBidi" w:cstheme="majorBidi"/>
          <w:u w:val="single"/>
          <w:vertAlign w:val="superscript"/>
        </w:rPr>
        <w:t>1</w:t>
      </w:r>
      <w:r w:rsidR="00C31C74">
        <w:rPr>
          <w:rFonts w:asciiTheme="majorBidi" w:hAnsiTheme="majorBidi" w:cstheme="majorBidi"/>
          <w:b/>
          <w:bCs/>
          <w:vertAlign w:val="superscript"/>
        </w:rPr>
        <w:t xml:space="preserve"> </w:t>
      </w:r>
      <w:r w:rsidR="00C31C74" w:rsidRPr="000536A7">
        <w:rPr>
          <w:rFonts w:asciiTheme="majorBidi" w:hAnsiTheme="majorBidi" w:cstheme="majorBidi"/>
        </w:rPr>
        <w:t xml:space="preserve">– selle kohaselt on </w:t>
      </w:r>
      <w:r w:rsidR="00DC464F">
        <w:rPr>
          <w:rFonts w:asciiTheme="majorBidi" w:hAnsiTheme="majorBidi" w:cstheme="majorBidi"/>
        </w:rPr>
        <w:t>registripidaja</w:t>
      </w:r>
      <w:r w:rsidR="00C31C74" w:rsidRPr="000536A7">
        <w:rPr>
          <w:rFonts w:asciiTheme="majorBidi" w:hAnsiTheme="majorBidi" w:cstheme="majorBidi"/>
        </w:rPr>
        <w:t xml:space="preserve"> järelevalvetasu kapitaliosa summa, mis võrdub</w:t>
      </w:r>
      <w:r w:rsidR="00C31C74">
        <w:rPr>
          <w:rFonts w:asciiTheme="majorBidi" w:hAnsiTheme="majorBidi" w:cstheme="majorBidi"/>
        </w:rPr>
        <w:t xml:space="preserve"> ühe protsendiga suurusest, mis on sätestatud eelnõu § 35 lõikes 2 (125 000 eurot). K</w:t>
      </w:r>
      <w:r w:rsidR="00C31C74" w:rsidRPr="000536A7">
        <w:rPr>
          <w:rFonts w:asciiTheme="majorBidi" w:hAnsiTheme="majorBidi" w:cstheme="majorBidi"/>
        </w:rPr>
        <w:t xml:space="preserve">apitaliosa summa </w:t>
      </w:r>
      <w:r w:rsidR="00C31C74">
        <w:rPr>
          <w:rFonts w:asciiTheme="majorBidi" w:hAnsiTheme="majorBidi" w:cstheme="majorBidi"/>
        </w:rPr>
        <w:t xml:space="preserve">seega </w:t>
      </w:r>
      <w:r w:rsidR="00C31C74" w:rsidRPr="000536A7">
        <w:rPr>
          <w:rFonts w:asciiTheme="majorBidi" w:hAnsiTheme="majorBidi" w:cstheme="majorBidi"/>
        </w:rPr>
        <w:t xml:space="preserve">1% x </w:t>
      </w:r>
      <w:r w:rsidR="00C31C74">
        <w:rPr>
          <w:rFonts w:asciiTheme="majorBidi" w:hAnsiTheme="majorBidi" w:cstheme="majorBidi"/>
        </w:rPr>
        <w:t>1</w:t>
      </w:r>
      <w:r w:rsidR="00C31C74" w:rsidRPr="000536A7">
        <w:rPr>
          <w:rFonts w:asciiTheme="majorBidi" w:hAnsiTheme="majorBidi" w:cstheme="majorBidi"/>
        </w:rPr>
        <w:t xml:space="preserve">25 000 eurot = </w:t>
      </w:r>
      <w:r w:rsidR="00C31C74">
        <w:rPr>
          <w:rFonts w:asciiTheme="majorBidi" w:hAnsiTheme="majorBidi" w:cstheme="majorBidi"/>
        </w:rPr>
        <w:t>1</w:t>
      </w:r>
      <w:r w:rsidR="00C31C74" w:rsidRPr="000536A7">
        <w:rPr>
          <w:rFonts w:asciiTheme="majorBidi" w:hAnsiTheme="majorBidi" w:cstheme="majorBidi"/>
        </w:rPr>
        <w:t>250 eurot</w:t>
      </w:r>
      <w:r w:rsidR="00DC464F">
        <w:rPr>
          <w:rFonts w:asciiTheme="majorBidi" w:hAnsiTheme="majorBidi" w:cstheme="majorBidi"/>
        </w:rPr>
        <w:t>.</w:t>
      </w:r>
    </w:p>
    <w:p w14:paraId="3ABE01EC" w14:textId="7D29F5A3" w:rsidR="00C31C74" w:rsidRDefault="00C31C74" w:rsidP="00DF3708">
      <w:pPr>
        <w:spacing w:after="0" w:line="240" w:lineRule="auto"/>
        <w:jc w:val="both"/>
        <w:rPr>
          <w:rFonts w:asciiTheme="majorBidi" w:hAnsiTheme="majorBidi" w:cstheme="majorBidi"/>
          <w:szCs w:val="24"/>
        </w:rPr>
      </w:pPr>
    </w:p>
    <w:p w14:paraId="52F8511F" w14:textId="5856652E" w:rsidR="00C31C74" w:rsidRPr="000536A7" w:rsidRDefault="006B7BF3" w:rsidP="00DF3708">
      <w:pPr>
        <w:spacing w:after="0" w:line="240" w:lineRule="auto"/>
        <w:jc w:val="both"/>
        <w:rPr>
          <w:rFonts w:asciiTheme="majorBidi" w:hAnsiTheme="majorBidi" w:cstheme="majorBidi"/>
          <w:szCs w:val="24"/>
        </w:rPr>
      </w:pPr>
      <w:r w:rsidRPr="00DA18BD">
        <w:rPr>
          <w:rFonts w:asciiTheme="majorBidi" w:hAnsiTheme="majorBidi" w:cstheme="majorBidi"/>
          <w:szCs w:val="24"/>
          <w:u w:val="single"/>
        </w:rPr>
        <w:t>Paragrahvi</w:t>
      </w:r>
      <w:r w:rsidR="00C31C74" w:rsidRPr="00DA18BD">
        <w:rPr>
          <w:rFonts w:asciiTheme="majorBidi" w:hAnsiTheme="majorBidi" w:cstheme="majorBidi"/>
          <w:szCs w:val="24"/>
          <w:u w:val="single"/>
        </w:rPr>
        <w:t xml:space="preserve"> 39 lõiget 2 täiendatakse punktiga 1</w:t>
      </w:r>
      <w:r w:rsidR="00C31C74" w:rsidRPr="00DA18BD">
        <w:rPr>
          <w:rFonts w:asciiTheme="majorBidi" w:hAnsiTheme="majorBidi" w:cstheme="majorBidi"/>
          <w:szCs w:val="24"/>
          <w:u w:val="single"/>
          <w:vertAlign w:val="superscript"/>
        </w:rPr>
        <w:t>4</w:t>
      </w:r>
      <w:r w:rsidR="00C31C74" w:rsidRPr="00DA18BD">
        <w:rPr>
          <w:rFonts w:asciiTheme="majorBidi" w:hAnsiTheme="majorBidi" w:cstheme="majorBidi"/>
          <w:szCs w:val="24"/>
          <w:u w:val="single"/>
        </w:rPr>
        <w:t>,</w:t>
      </w:r>
      <w:r w:rsidR="00C31C74" w:rsidRPr="000536A7">
        <w:rPr>
          <w:rFonts w:asciiTheme="majorBidi" w:hAnsiTheme="majorBidi" w:cstheme="majorBidi"/>
          <w:szCs w:val="24"/>
        </w:rPr>
        <w:t xml:space="preserve"> mis näeb ette alused, kuidas arvutada </w:t>
      </w:r>
      <w:r w:rsidR="00C31C74">
        <w:rPr>
          <w:rFonts w:asciiTheme="majorBidi" w:hAnsiTheme="majorBidi" w:cstheme="majorBidi"/>
          <w:szCs w:val="24"/>
        </w:rPr>
        <w:t>registripidaja</w:t>
      </w:r>
      <w:r w:rsidR="00C31C74" w:rsidRPr="000536A7">
        <w:rPr>
          <w:rFonts w:asciiTheme="majorBidi" w:hAnsiTheme="majorBidi" w:cstheme="majorBidi"/>
          <w:szCs w:val="24"/>
        </w:rPr>
        <w:t xml:space="preserve"> mahuosa järelevalvetasu. Järelevalvetasu mahuosa määrade kehtestamisel erinevatele järelevalvesubjektide gruppidele tuleb arvestada nende tegevuse mahtusid ja kasumlikkust ja hinnata nende järelevalvele kuluvat ressurssi. Järelevalvetasu määramisel tuleb lähtuda eeldusest, et järelevalvetasu ei oleks subjekti jaoks ülemäära koormav. </w:t>
      </w:r>
    </w:p>
    <w:p w14:paraId="623A830A" w14:textId="77777777" w:rsidR="001A1115" w:rsidRDefault="001A1115" w:rsidP="00DF3708">
      <w:pPr>
        <w:spacing w:after="0" w:line="240" w:lineRule="auto"/>
        <w:jc w:val="both"/>
        <w:rPr>
          <w:rFonts w:asciiTheme="majorBidi" w:hAnsiTheme="majorBidi" w:cstheme="majorBidi"/>
          <w:szCs w:val="24"/>
        </w:rPr>
      </w:pPr>
    </w:p>
    <w:p w14:paraId="1B4CFE29" w14:textId="35F71056" w:rsidR="00C31C74" w:rsidRPr="000536A7" w:rsidRDefault="00C31C74" w:rsidP="00DF3708">
      <w:pPr>
        <w:spacing w:after="0" w:line="240" w:lineRule="auto"/>
        <w:jc w:val="both"/>
        <w:rPr>
          <w:rFonts w:asciiTheme="majorBidi" w:hAnsiTheme="majorBidi" w:cstheme="majorBidi"/>
          <w:szCs w:val="24"/>
        </w:rPr>
      </w:pPr>
      <w:r>
        <w:rPr>
          <w:rFonts w:asciiTheme="majorBidi" w:hAnsiTheme="majorBidi" w:cstheme="majorBidi"/>
          <w:szCs w:val="24"/>
        </w:rPr>
        <w:t>Eelnõuga nähakse ette, et registripidaja m</w:t>
      </w:r>
      <w:r w:rsidRPr="00C31C74">
        <w:rPr>
          <w:rFonts w:asciiTheme="majorBidi" w:hAnsiTheme="majorBidi" w:cstheme="majorBidi"/>
          <w:szCs w:val="24"/>
        </w:rPr>
        <w:t>ahuosa on summa, mis võrdub</w:t>
      </w:r>
      <w:r>
        <w:rPr>
          <w:rFonts w:asciiTheme="majorBidi" w:hAnsiTheme="majorBidi" w:cstheme="majorBidi"/>
          <w:szCs w:val="24"/>
        </w:rPr>
        <w:t xml:space="preserve"> </w:t>
      </w:r>
      <w:r w:rsidRPr="00954856">
        <w:rPr>
          <w:bCs/>
        </w:rPr>
        <w:t xml:space="preserve">0,1–0,7 protsendiga </w:t>
      </w:r>
      <w:r>
        <w:rPr>
          <w:bCs/>
        </w:rPr>
        <w:t xml:space="preserve">tema </w:t>
      </w:r>
      <w:r w:rsidRPr="00954856">
        <w:rPr>
          <w:bCs/>
        </w:rPr>
        <w:t>ärituludest</w:t>
      </w:r>
      <w:r w:rsidRPr="000536A7">
        <w:rPr>
          <w:rFonts w:asciiTheme="majorBidi" w:hAnsiTheme="majorBidi" w:cstheme="majorBidi"/>
          <w:szCs w:val="24"/>
        </w:rPr>
        <w:t xml:space="preserve">. Ehk miinimummäär saab olema 0,1% ja maksimaalne määr kuni </w:t>
      </w:r>
      <w:r>
        <w:rPr>
          <w:rFonts w:asciiTheme="majorBidi" w:hAnsiTheme="majorBidi" w:cstheme="majorBidi"/>
          <w:szCs w:val="24"/>
        </w:rPr>
        <w:t>0,7</w:t>
      </w:r>
      <w:r w:rsidRPr="000536A7">
        <w:rPr>
          <w:rFonts w:asciiTheme="majorBidi" w:hAnsiTheme="majorBidi" w:cstheme="majorBidi"/>
          <w:szCs w:val="24"/>
        </w:rPr>
        <w:t xml:space="preserve">%. </w:t>
      </w:r>
    </w:p>
    <w:p w14:paraId="7316F6D0" w14:textId="77777777" w:rsidR="00C31C74" w:rsidRDefault="00C31C74" w:rsidP="00DF3708">
      <w:pPr>
        <w:spacing w:after="0" w:line="240" w:lineRule="auto"/>
        <w:jc w:val="both"/>
        <w:rPr>
          <w:bCs/>
        </w:rPr>
      </w:pPr>
    </w:p>
    <w:p w14:paraId="540BB743" w14:textId="69E6E32E" w:rsidR="00FE4B5B" w:rsidRDefault="006B7BF3" w:rsidP="00DF3708">
      <w:pPr>
        <w:spacing w:after="0" w:line="240" w:lineRule="auto"/>
        <w:jc w:val="both"/>
        <w:rPr>
          <w:rFonts w:asciiTheme="majorBidi" w:hAnsiTheme="majorBidi" w:cstheme="majorBidi"/>
          <w:szCs w:val="24"/>
        </w:rPr>
      </w:pPr>
      <w:r w:rsidRPr="00DA18BD">
        <w:rPr>
          <w:rFonts w:asciiTheme="majorBidi" w:hAnsiTheme="majorBidi" w:cstheme="majorBidi"/>
          <w:szCs w:val="24"/>
          <w:u w:val="single"/>
        </w:rPr>
        <w:t>Paragrahvi</w:t>
      </w:r>
      <w:r w:rsidR="00FE4B5B" w:rsidRPr="00DA18BD">
        <w:rPr>
          <w:rFonts w:asciiTheme="majorBidi" w:hAnsiTheme="majorBidi" w:cstheme="majorBidi"/>
          <w:szCs w:val="24"/>
          <w:u w:val="single"/>
        </w:rPr>
        <w:t xml:space="preserve"> 41 täiendatakse uue lõikega 5</w:t>
      </w:r>
      <w:r w:rsidR="00FE4B5B" w:rsidRPr="00DA18BD">
        <w:rPr>
          <w:rFonts w:asciiTheme="majorBidi" w:hAnsiTheme="majorBidi" w:cstheme="majorBidi"/>
          <w:szCs w:val="24"/>
          <w:u w:val="single"/>
          <w:vertAlign w:val="superscript"/>
        </w:rPr>
        <w:t>8</w:t>
      </w:r>
      <w:r w:rsidR="00FE4B5B" w:rsidRPr="00DA18BD">
        <w:rPr>
          <w:rFonts w:asciiTheme="majorBidi" w:hAnsiTheme="majorBidi" w:cstheme="majorBidi"/>
          <w:szCs w:val="24"/>
          <w:u w:val="single"/>
        </w:rPr>
        <w:t>,</w:t>
      </w:r>
      <w:r w:rsidR="00FE4B5B" w:rsidRPr="000536A7">
        <w:rPr>
          <w:rFonts w:asciiTheme="majorBidi" w:hAnsiTheme="majorBidi" w:cstheme="majorBidi"/>
          <w:szCs w:val="24"/>
        </w:rPr>
        <w:t xml:space="preserve"> millega nähakse </w:t>
      </w:r>
      <w:r w:rsidR="00FE4B5B">
        <w:rPr>
          <w:rFonts w:asciiTheme="majorBidi" w:hAnsiTheme="majorBidi" w:cstheme="majorBidi"/>
          <w:szCs w:val="24"/>
        </w:rPr>
        <w:t xml:space="preserve">ette, et </w:t>
      </w:r>
      <w:r w:rsidR="00FE4B5B">
        <w:t>krediiditeaberegistri pidaja</w:t>
      </w:r>
      <w:r w:rsidR="00FE4B5B" w:rsidRPr="00B23132">
        <w:t xml:space="preserve"> järelevalvetasu mahuosa ettemakse arvutamisel võetakse aluseks</w:t>
      </w:r>
      <w:r w:rsidR="00FE4B5B">
        <w:t xml:space="preserve"> </w:t>
      </w:r>
      <w:r w:rsidR="00FE4B5B" w:rsidRPr="005869E0">
        <w:t>tema eelmise aasta kasumiaruandes kajastatud äritulu</w:t>
      </w:r>
      <w:r w:rsidR="00FE4B5B">
        <w:t>.</w:t>
      </w:r>
    </w:p>
    <w:p w14:paraId="03062AD9" w14:textId="77777777" w:rsidR="00FE4B5B" w:rsidRDefault="00FE4B5B" w:rsidP="00DF3708">
      <w:pPr>
        <w:spacing w:after="0" w:line="240" w:lineRule="auto"/>
        <w:jc w:val="both"/>
        <w:rPr>
          <w:rFonts w:asciiTheme="majorBidi" w:hAnsiTheme="majorBidi" w:cstheme="majorBidi"/>
          <w:szCs w:val="24"/>
        </w:rPr>
      </w:pPr>
    </w:p>
    <w:p w14:paraId="1ADF238B" w14:textId="4F4FBDEE" w:rsidR="00C31C74" w:rsidRDefault="00FE4B5B" w:rsidP="00DF3708">
      <w:pPr>
        <w:spacing w:after="0" w:line="240" w:lineRule="auto"/>
        <w:jc w:val="both"/>
        <w:rPr>
          <w:rFonts w:cs="Times New Roman"/>
          <w:szCs w:val="24"/>
        </w:rPr>
      </w:pPr>
      <w:r w:rsidRPr="000536A7">
        <w:rPr>
          <w:rFonts w:asciiTheme="majorBidi" w:hAnsiTheme="majorBidi" w:cstheme="majorBidi"/>
          <w:szCs w:val="24"/>
        </w:rPr>
        <w:t xml:space="preserve">Sarnaselt eelmisega tehakse samasisuline muudatus </w:t>
      </w:r>
      <w:r w:rsidRPr="000536A7">
        <w:rPr>
          <w:rFonts w:asciiTheme="majorBidi" w:hAnsiTheme="majorBidi" w:cstheme="majorBidi"/>
          <w:b/>
          <w:bCs/>
          <w:szCs w:val="24"/>
        </w:rPr>
        <w:t>§-s 42</w:t>
      </w:r>
      <w:r w:rsidRPr="000536A7">
        <w:rPr>
          <w:rFonts w:asciiTheme="majorBidi" w:hAnsiTheme="majorBidi" w:cstheme="majorBidi"/>
          <w:szCs w:val="24"/>
        </w:rPr>
        <w:t>, kuhu lisatakse samuti</w:t>
      </w:r>
      <w:r w:rsidRPr="000536A7">
        <w:rPr>
          <w:rFonts w:asciiTheme="majorBidi" w:hAnsiTheme="majorBidi" w:cstheme="majorBidi"/>
          <w:b/>
          <w:bCs/>
          <w:szCs w:val="24"/>
        </w:rPr>
        <w:t xml:space="preserve"> uus lõige 5</w:t>
      </w:r>
      <w:r w:rsidR="009A38C3">
        <w:rPr>
          <w:rFonts w:asciiTheme="majorBidi" w:hAnsiTheme="majorBidi" w:cstheme="majorBidi"/>
          <w:b/>
          <w:bCs/>
          <w:szCs w:val="24"/>
          <w:vertAlign w:val="superscript"/>
        </w:rPr>
        <w:t>9</w:t>
      </w:r>
      <w:r w:rsidRPr="000536A7">
        <w:rPr>
          <w:rFonts w:asciiTheme="majorBidi" w:hAnsiTheme="majorBidi" w:cstheme="majorBidi"/>
          <w:szCs w:val="24"/>
        </w:rPr>
        <w:t xml:space="preserve">, mis näeb ette, et </w:t>
      </w:r>
      <w:r>
        <w:t>k</w:t>
      </w:r>
      <w:r w:rsidRPr="005869E0">
        <w:t>rediiditeaberegistri järelevalvetasu mahuosa lõppmakse arvutamisel võetakse aluseks tema eelmise aasta kasumiaruandes kajastatud</w:t>
      </w:r>
      <w:r w:rsidRPr="00B23132">
        <w:t xml:space="preserve"> äritulu</w:t>
      </w:r>
      <w:r>
        <w:t>.</w:t>
      </w:r>
    </w:p>
    <w:p w14:paraId="64CF787B" w14:textId="77777777" w:rsidR="00C31C74" w:rsidRDefault="00C31C74" w:rsidP="00DF3708">
      <w:pPr>
        <w:spacing w:after="0" w:line="240" w:lineRule="auto"/>
        <w:jc w:val="both"/>
        <w:rPr>
          <w:rFonts w:cs="Times New Roman"/>
          <w:szCs w:val="24"/>
        </w:rPr>
      </w:pPr>
    </w:p>
    <w:p w14:paraId="395416AF" w14:textId="09A72A28" w:rsidR="009A38C3" w:rsidRDefault="009A38C3" w:rsidP="007178F6">
      <w:pPr>
        <w:autoSpaceDE w:val="0"/>
        <w:autoSpaceDN w:val="0"/>
        <w:adjustRightInd w:val="0"/>
        <w:spacing w:after="0" w:line="240" w:lineRule="auto"/>
        <w:jc w:val="both"/>
        <w:rPr>
          <w:rFonts w:cs="Times New Roman"/>
          <w:szCs w:val="24"/>
        </w:rPr>
      </w:pPr>
      <w:r w:rsidRPr="009A38C3">
        <w:rPr>
          <w:u w:val="single"/>
        </w:rPr>
        <w:t>Paragrahvi 54 lõiget 4 täiendatakse uue punktiga 14</w:t>
      </w:r>
      <w:r>
        <w:t xml:space="preserve"> – muudatusega tagatakse, et Finantsinspektsioonile jär</w:t>
      </w:r>
      <w:r w:rsidR="007178F6">
        <w:t>e</w:t>
      </w:r>
      <w:r>
        <w:t>levalvemenetluse käigus teatavaks saanud isikuandmete töötlemise nõuete rikkumisest saab teavitada Andmekaitse Inspektsiooni</w:t>
      </w:r>
      <w:r w:rsidR="007178F6">
        <w:t xml:space="preserve"> ja edastada inspektsioonile ka vajalikud andmed</w:t>
      </w:r>
      <w:r>
        <w:t xml:space="preserve"> </w:t>
      </w:r>
      <w:r w:rsidR="007178F6">
        <w:t xml:space="preserve">IKÜM-ist ja </w:t>
      </w:r>
      <w:proofErr w:type="spellStart"/>
      <w:r w:rsidR="007178F6">
        <w:t>IKS-ist</w:t>
      </w:r>
      <w:proofErr w:type="spellEnd"/>
      <w:r w:rsidRPr="00CD1EBE">
        <w:t xml:space="preserve"> tulenevate </w:t>
      </w:r>
      <w:r w:rsidR="007178F6">
        <w:t>järelevalve teostamiseks.</w:t>
      </w:r>
    </w:p>
    <w:p w14:paraId="44335A66" w14:textId="77777777" w:rsidR="009A38C3" w:rsidRDefault="009A38C3" w:rsidP="00DF3708">
      <w:pPr>
        <w:spacing w:after="0" w:line="240" w:lineRule="auto"/>
        <w:jc w:val="both"/>
        <w:rPr>
          <w:rFonts w:cs="Times New Roman"/>
          <w:szCs w:val="24"/>
        </w:rPr>
      </w:pPr>
    </w:p>
    <w:p w14:paraId="3AFA30B4" w14:textId="70CA66B5" w:rsidR="001A1115" w:rsidRDefault="00CA53A3" w:rsidP="00DF3708">
      <w:pPr>
        <w:spacing w:after="0" w:line="240" w:lineRule="auto"/>
        <w:jc w:val="both"/>
      </w:pPr>
      <w:r w:rsidRPr="00DA18BD">
        <w:rPr>
          <w:u w:val="single"/>
        </w:rPr>
        <w:t>Paragrahvi 64 täiendatakse uue lõikega 10</w:t>
      </w:r>
      <w:r>
        <w:t>. Tegemist on üleminekusättega, mis loob selgust</w:t>
      </w:r>
      <w:r w:rsidRPr="00CA53A3">
        <w:t xml:space="preserve"> </w:t>
      </w:r>
      <w:r>
        <w:t xml:space="preserve">järelevalvetasu </w:t>
      </w:r>
      <w:r w:rsidRPr="00400E2A">
        <w:t>rakenda</w:t>
      </w:r>
      <w:r w:rsidR="00B0682A">
        <w:t>mise osas. Krediiditeaberegistri pidaja</w:t>
      </w:r>
      <w:r w:rsidR="00B0682A" w:rsidRPr="00A774AB">
        <w:t xml:space="preserve"> kohustust tasuda järelevalvetasu mahuosa määra alusel ettemakset ja lõppmakset kohaldatakse alates 20</w:t>
      </w:r>
      <w:r w:rsidR="00B0682A">
        <w:t>29</w:t>
      </w:r>
      <w:r w:rsidR="00B0682A" w:rsidRPr="00A774AB">
        <w:t>. eelarveaastast</w:t>
      </w:r>
      <w:r w:rsidR="00B0682A">
        <w:t xml:space="preserve">. Kuna järelevalvetasu ettemakse ja lõppmakse arvutamisel võetakse aluseks registripidaja </w:t>
      </w:r>
      <w:r w:rsidR="00B0682A" w:rsidRPr="005869E0">
        <w:t>eelmise aasta kasumiaruandes kajastatud äritulu</w:t>
      </w:r>
      <w:r w:rsidR="00B0682A">
        <w:t xml:space="preserve">, ent eelnõu kohaselt saaks registripidaja täiemahulist teenust osutada alates 01.05.2028, siis </w:t>
      </w:r>
      <w:r w:rsidR="00960438">
        <w:t xml:space="preserve">ei ole järelevalvetasu arvutamine enne 2028.a </w:t>
      </w:r>
      <w:r w:rsidR="00DA18BD">
        <w:t>põhjendatud</w:t>
      </w:r>
      <w:r w:rsidR="00960438">
        <w:t>.</w:t>
      </w:r>
    </w:p>
    <w:p w14:paraId="27A87E6F" w14:textId="77777777" w:rsidR="00960438" w:rsidRDefault="00960438" w:rsidP="00DF3708">
      <w:pPr>
        <w:spacing w:after="0" w:line="240" w:lineRule="auto"/>
        <w:jc w:val="both"/>
      </w:pPr>
    </w:p>
    <w:p w14:paraId="771803D3" w14:textId="5BB4B266" w:rsidR="003120B7" w:rsidRPr="003120B7" w:rsidRDefault="003120B7" w:rsidP="00DF3708">
      <w:pPr>
        <w:spacing w:after="0" w:line="240" w:lineRule="auto"/>
        <w:jc w:val="both"/>
        <w:rPr>
          <w:b/>
          <w:bCs/>
        </w:rPr>
      </w:pPr>
      <w:r w:rsidRPr="003120B7">
        <w:rPr>
          <w:b/>
          <w:bCs/>
        </w:rPr>
        <w:t>Paragrahv 59 – hoiu-laenuühistu seaduse muutmine</w:t>
      </w:r>
    </w:p>
    <w:p w14:paraId="1D051E20" w14:textId="069E41A7" w:rsidR="003120B7" w:rsidRPr="003120B7" w:rsidRDefault="003120B7" w:rsidP="003120B7">
      <w:pPr>
        <w:spacing w:after="0" w:line="240" w:lineRule="auto"/>
        <w:jc w:val="both"/>
      </w:pPr>
      <w:r>
        <w:t xml:space="preserve">Seaduses tehakse muudatused, mis on vajalikud selleks, et krediiditeaberegistris sisalduvad andmed oleksid terviklikud ja ajakohased. HLÜS § </w:t>
      </w:r>
      <w:r>
        <w:rPr>
          <w:rFonts w:cs="Times New Roman"/>
          <w:szCs w:val="24"/>
        </w:rPr>
        <w:t xml:space="preserve">§ 28 täiendatakse lõigetega 10–12. Lõikega 10 pannakse hoiu-laenuühistule </w:t>
      </w:r>
      <w:r>
        <w:rPr>
          <w:szCs w:val="24"/>
        </w:rPr>
        <w:t>kohustus edastama andmed oma füüsilistest isikutest liikmetega sõlmitud tarbijakrediidilepingu kohta registripidajale krediiditeabe jagamise seaduses sätestatud tingimustel ja korras.</w:t>
      </w:r>
    </w:p>
    <w:p w14:paraId="232F4E17" w14:textId="77777777" w:rsidR="003120B7" w:rsidRDefault="003120B7" w:rsidP="003120B7">
      <w:pPr>
        <w:spacing w:after="0" w:line="240" w:lineRule="auto"/>
        <w:jc w:val="both"/>
        <w:rPr>
          <w:szCs w:val="24"/>
        </w:rPr>
      </w:pPr>
    </w:p>
    <w:p w14:paraId="221C4005" w14:textId="1DA50E78" w:rsidR="003120B7" w:rsidRDefault="003120B7" w:rsidP="00DF3708">
      <w:pPr>
        <w:spacing w:after="0" w:line="240" w:lineRule="auto"/>
        <w:jc w:val="both"/>
      </w:pPr>
      <w:r>
        <w:rPr>
          <w:szCs w:val="24"/>
        </w:rPr>
        <w:t>Lõigete 11 ja 12 eesmärk on tagada, et nn laenukeelu nimekirja kantud tarbijaga ei sõlmitaks tarbijakrediidilepingut ning sätestatakse, et keelust kõrvalekalduv tarbijakrediidileping on tühine. Erandina on võimalik lepingu sõlmimine, kui tegemist on võlaõigusseaduse §-s 416</w:t>
      </w:r>
      <w:r>
        <w:rPr>
          <w:szCs w:val="24"/>
          <w:vertAlign w:val="superscript"/>
        </w:rPr>
        <w:t>1</w:t>
      </w:r>
      <w:r>
        <w:rPr>
          <w:szCs w:val="24"/>
        </w:rPr>
        <w:t xml:space="preserve"> sätestatud t</w:t>
      </w:r>
      <w:r w:rsidRPr="00C473BA">
        <w:rPr>
          <w:szCs w:val="24"/>
        </w:rPr>
        <w:t>arbijakrediidilepingu kohtuväli</w:t>
      </w:r>
      <w:r>
        <w:rPr>
          <w:szCs w:val="24"/>
        </w:rPr>
        <w:t>s</w:t>
      </w:r>
      <w:r w:rsidRPr="00C473BA">
        <w:rPr>
          <w:szCs w:val="24"/>
        </w:rPr>
        <w:t>e ümberkujundami</w:t>
      </w:r>
      <w:r>
        <w:rPr>
          <w:szCs w:val="24"/>
        </w:rPr>
        <w:t>sega. Erandi eesmärk on võimaldada tehingu tegemine</w:t>
      </w:r>
      <w:r w:rsidR="00850451">
        <w:rPr>
          <w:szCs w:val="24"/>
        </w:rPr>
        <w:t xml:space="preserve"> olukorras</w:t>
      </w:r>
      <w:r>
        <w:rPr>
          <w:szCs w:val="24"/>
        </w:rPr>
        <w:t xml:space="preserve">, kus võla ümberkujundamisega (laenude refinantseerimine) </w:t>
      </w:r>
      <w:r w:rsidR="00850451">
        <w:rPr>
          <w:szCs w:val="24"/>
        </w:rPr>
        <w:t>võib</w:t>
      </w:r>
      <w:r>
        <w:rPr>
          <w:szCs w:val="24"/>
        </w:rPr>
        <w:t xml:space="preserve"> tarbija </w:t>
      </w:r>
      <w:r w:rsidR="00850451">
        <w:rPr>
          <w:szCs w:val="24"/>
        </w:rPr>
        <w:t>finants</w:t>
      </w:r>
      <w:r>
        <w:rPr>
          <w:szCs w:val="24"/>
        </w:rPr>
        <w:t>seisund</w:t>
      </w:r>
      <w:r w:rsidR="00850451">
        <w:rPr>
          <w:szCs w:val="24"/>
        </w:rPr>
        <w:t xml:space="preserve"> muutuda</w:t>
      </w:r>
      <w:r>
        <w:rPr>
          <w:szCs w:val="24"/>
        </w:rPr>
        <w:t xml:space="preserve"> paremaks.</w:t>
      </w:r>
    </w:p>
    <w:p w14:paraId="16F61A06" w14:textId="77777777" w:rsidR="003120B7" w:rsidRDefault="003120B7" w:rsidP="00DF3708">
      <w:pPr>
        <w:spacing w:after="0" w:line="240" w:lineRule="auto"/>
        <w:jc w:val="both"/>
      </w:pPr>
    </w:p>
    <w:p w14:paraId="5EBB4EA6" w14:textId="2B232F17" w:rsidR="00561039" w:rsidRPr="00F85985" w:rsidRDefault="00194AA4" w:rsidP="00DF3708">
      <w:pPr>
        <w:spacing w:after="0" w:line="240" w:lineRule="auto"/>
        <w:jc w:val="both"/>
        <w:rPr>
          <w:b/>
          <w:bCs/>
          <w:szCs w:val="24"/>
        </w:rPr>
      </w:pPr>
      <w:r>
        <w:rPr>
          <w:rFonts w:cs="Times New Roman"/>
          <w:b/>
          <w:bCs/>
          <w:szCs w:val="24"/>
        </w:rPr>
        <w:t>Paragrahv</w:t>
      </w:r>
      <w:r w:rsidR="00561039" w:rsidRPr="00561039">
        <w:rPr>
          <w:rFonts w:cs="Times New Roman"/>
          <w:b/>
          <w:bCs/>
          <w:szCs w:val="24"/>
        </w:rPr>
        <w:t xml:space="preserve"> 6</w:t>
      </w:r>
      <w:r w:rsidR="001A1115">
        <w:rPr>
          <w:rFonts w:cs="Times New Roman"/>
          <w:b/>
          <w:bCs/>
          <w:szCs w:val="24"/>
        </w:rPr>
        <w:t>0</w:t>
      </w:r>
      <w:r w:rsidR="00561039" w:rsidRPr="00561039">
        <w:rPr>
          <w:rFonts w:cs="Times New Roman"/>
          <w:b/>
          <w:bCs/>
          <w:szCs w:val="24"/>
        </w:rPr>
        <w:t xml:space="preserve"> –</w:t>
      </w:r>
      <w:r w:rsidR="00561039">
        <w:rPr>
          <w:rFonts w:cs="Times New Roman"/>
          <w:szCs w:val="24"/>
        </w:rPr>
        <w:t xml:space="preserve"> k</w:t>
      </w:r>
      <w:r w:rsidR="00561039" w:rsidRPr="000E52A5">
        <w:rPr>
          <w:b/>
          <w:bCs/>
          <w:szCs w:val="24"/>
        </w:rPr>
        <w:t xml:space="preserve">rediidiandjate ja </w:t>
      </w:r>
      <w:r w:rsidR="00F85985">
        <w:rPr>
          <w:b/>
          <w:bCs/>
          <w:szCs w:val="24"/>
        </w:rPr>
        <w:t>–</w:t>
      </w:r>
      <w:r w:rsidR="00561039" w:rsidRPr="000E52A5">
        <w:rPr>
          <w:b/>
          <w:bCs/>
          <w:szCs w:val="24"/>
        </w:rPr>
        <w:t>vahendajate seaduse</w:t>
      </w:r>
      <w:r w:rsidR="00561039">
        <w:rPr>
          <w:b/>
          <w:bCs/>
          <w:szCs w:val="24"/>
        </w:rPr>
        <w:t xml:space="preserve"> muutmine</w:t>
      </w:r>
    </w:p>
    <w:p w14:paraId="165C0D7C" w14:textId="282BF8D3" w:rsidR="00C31C74" w:rsidRDefault="006B7BF3" w:rsidP="00DF3708">
      <w:pPr>
        <w:spacing w:after="0" w:line="240" w:lineRule="auto"/>
        <w:jc w:val="both"/>
        <w:rPr>
          <w:szCs w:val="24"/>
        </w:rPr>
      </w:pPr>
      <w:r w:rsidRPr="00DA18BD">
        <w:rPr>
          <w:szCs w:val="24"/>
          <w:u w:val="single"/>
        </w:rPr>
        <w:t>Paragrahvi</w:t>
      </w:r>
      <w:r w:rsidR="0006600E" w:rsidRPr="00DA18BD">
        <w:rPr>
          <w:szCs w:val="24"/>
          <w:u w:val="single"/>
        </w:rPr>
        <w:t xml:space="preserve"> </w:t>
      </w:r>
      <w:r w:rsidR="00194AA4" w:rsidRPr="00DA18BD">
        <w:rPr>
          <w:szCs w:val="24"/>
          <w:u w:val="single"/>
        </w:rPr>
        <w:t>12 lõiget 1 täiendatakse punktiga 1</w:t>
      </w:r>
      <w:r w:rsidR="00960438" w:rsidRPr="00DA18BD">
        <w:rPr>
          <w:szCs w:val="24"/>
          <w:u w:val="single"/>
        </w:rPr>
        <w:t>8</w:t>
      </w:r>
      <w:r w:rsidR="0006600E">
        <w:rPr>
          <w:szCs w:val="24"/>
        </w:rPr>
        <w:t>, mis kohustab krediidiandjat ja -vahendajat tegevusloa taotlemisel esitama muu hulgas</w:t>
      </w:r>
      <w:r w:rsidR="00FA73A3">
        <w:rPr>
          <w:szCs w:val="24"/>
        </w:rPr>
        <w:t xml:space="preserve"> dokumendi, mis</w:t>
      </w:r>
      <w:r w:rsidR="0006600E">
        <w:rPr>
          <w:szCs w:val="24"/>
        </w:rPr>
        <w:t xml:space="preserve"> </w:t>
      </w:r>
      <w:r w:rsidR="00FA73A3">
        <w:rPr>
          <w:szCs w:val="24"/>
        </w:rPr>
        <w:t>kinnitab valmisolekut</w:t>
      </w:r>
      <w:r w:rsidR="00FA73A3" w:rsidRPr="0067695B">
        <w:rPr>
          <w:szCs w:val="24"/>
        </w:rPr>
        <w:t xml:space="preserve"> </w:t>
      </w:r>
      <w:r w:rsidR="00FA73A3">
        <w:rPr>
          <w:szCs w:val="24"/>
        </w:rPr>
        <w:t>andmeedastuseks krediiditeaberegistri pidajaga krediiditeabe jagamise seaduses sätestatud tingimustel ja korras</w:t>
      </w:r>
      <w:r w:rsidR="00960438">
        <w:rPr>
          <w:szCs w:val="24"/>
        </w:rPr>
        <w:t>.</w:t>
      </w:r>
    </w:p>
    <w:p w14:paraId="3B2502F4" w14:textId="77777777" w:rsidR="00773393" w:rsidRDefault="00773393" w:rsidP="00DF3708">
      <w:pPr>
        <w:spacing w:after="0" w:line="240" w:lineRule="auto"/>
        <w:jc w:val="both"/>
        <w:rPr>
          <w:szCs w:val="24"/>
        </w:rPr>
      </w:pPr>
    </w:p>
    <w:p w14:paraId="77D34214" w14:textId="50A35840" w:rsidR="006C4317" w:rsidRDefault="0006600E" w:rsidP="00DF3708">
      <w:pPr>
        <w:spacing w:after="0" w:line="240" w:lineRule="auto"/>
        <w:jc w:val="both"/>
        <w:rPr>
          <w:szCs w:val="24"/>
        </w:rPr>
      </w:pPr>
      <w:r>
        <w:rPr>
          <w:szCs w:val="24"/>
        </w:rPr>
        <w:t>Krediidiandj</w:t>
      </w:r>
      <w:r w:rsidR="00850451">
        <w:rPr>
          <w:szCs w:val="24"/>
        </w:rPr>
        <w:t>a või-vahendaja</w:t>
      </w:r>
      <w:r>
        <w:rPr>
          <w:szCs w:val="24"/>
        </w:rPr>
        <w:t xml:space="preserve"> kohustuseks on seaduse jõustumisel kohustus </w:t>
      </w:r>
      <w:proofErr w:type="spellStart"/>
      <w:r>
        <w:rPr>
          <w:szCs w:val="24"/>
        </w:rPr>
        <w:t>VÕS-i</w:t>
      </w:r>
      <w:proofErr w:type="spellEnd"/>
      <w:r>
        <w:rPr>
          <w:szCs w:val="24"/>
        </w:rPr>
        <w:t xml:space="preserve"> alusel</w:t>
      </w:r>
      <w:r w:rsidR="006C4317">
        <w:rPr>
          <w:szCs w:val="24"/>
        </w:rPr>
        <w:t xml:space="preserve"> teha tarbijalt krediiditaotluse saamisel päring krediiditeaberegistrisse</w:t>
      </w:r>
      <w:r w:rsidR="00850451">
        <w:rPr>
          <w:szCs w:val="24"/>
        </w:rPr>
        <w:t xml:space="preserve"> või tarbijakrediidilepingu sõlmimisel krediiditeavet registrisse edastada</w:t>
      </w:r>
      <w:r w:rsidR="006C4317">
        <w:rPr>
          <w:szCs w:val="24"/>
        </w:rPr>
        <w:t>.</w:t>
      </w:r>
      <w:r w:rsidR="00850451">
        <w:rPr>
          <w:szCs w:val="24"/>
        </w:rPr>
        <w:t xml:space="preserve"> Andmeedastuse sujuvaks ja tõrgeteta toimimiseks on vältimatult vajalik registripidaja ning krediidiandja või -vahendaja koostöö. Krediidiandja või -vahendaja peab olema võimeline demonstreerima, et on andmeedastuseks valmis.</w:t>
      </w:r>
      <w:r>
        <w:rPr>
          <w:szCs w:val="24"/>
        </w:rPr>
        <w:t xml:space="preserve"> </w:t>
      </w:r>
      <w:r w:rsidR="00850451">
        <w:rPr>
          <w:szCs w:val="24"/>
        </w:rPr>
        <w:t xml:space="preserve">Kuna andmete edastamine registrisse ja/või päringute tegemine registrist on oluline eeldus süsteemi toimimiseks, </w:t>
      </w:r>
      <w:r w:rsidR="006C4317">
        <w:rPr>
          <w:szCs w:val="24"/>
        </w:rPr>
        <w:t>on põhjendatud näha seda ka osana tegevusloa kontrolliesemest.</w:t>
      </w:r>
    </w:p>
    <w:p w14:paraId="6184F95B" w14:textId="77777777" w:rsidR="001F3C9B" w:rsidRDefault="001F3C9B" w:rsidP="00DF3708">
      <w:pPr>
        <w:spacing w:after="0" w:line="240" w:lineRule="auto"/>
        <w:jc w:val="both"/>
        <w:rPr>
          <w:szCs w:val="24"/>
        </w:rPr>
      </w:pPr>
    </w:p>
    <w:p w14:paraId="6933168A" w14:textId="179B5506" w:rsidR="001F3C9B" w:rsidRDefault="001F3C9B" w:rsidP="00DF3708">
      <w:pPr>
        <w:spacing w:after="0" w:line="240" w:lineRule="auto"/>
        <w:jc w:val="both"/>
        <w:rPr>
          <w:szCs w:val="24"/>
        </w:rPr>
      </w:pPr>
      <w:r>
        <w:rPr>
          <w:szCs w:val="24"/>
        </w:rPr>
        <w:t>Eelnõuga ei kehtestata detailseid vormi- ega sisunõudeid valmisolekut kinnitavale dokumendile. Finantsinspektsioonil peab esitatud andmete pinnalt kujunema veendumus, et krediidiandja või-vahendaja on võimeline täitma seadusest tulenevaid</w:t>
      </w:r>
      <w:r w:rsidR="00D56FE0">
        <w:rPr>
          <w:szCs w:val="24"/>
        </w:rPr>
        <w:t xml:space="preserve"> andmete edastamise või päringu tegemise kohustust.</w:t>
      </w:r>
    </w:p>
    <w:p w14:paraId="46744459" w14:textId="77777777" w:rsidR="00740607" w:rsidRDefault="00740607" w:rsidP="00DF3708">
      <w:pPr>
        <w:spacing w:after="0" w:line="240" w:lineRule="auto"/>
        <w:jc w:val="both"/>
        <w:rPr>
          <w:szCs w:val="24"/>
        </w:rPr>
      </w:pPr>
    </w:p>
    <w:p w14:paraId="310B5342" w14:textId="51A78451" w:rsidR="00740607" w:rsidRDefault="00740607" w:rsidP="00DF3708">
      <w:pPr>
        <w:spacing w:after="0" w:line="240" w:lineRule="auto"/>
        <w:jc w:val="both"/>
        <w:rPr>
          <w:szCs w:val="24"/>
        </w:rPr>
      </w:pPr>
      <w:r w:rsidRPr="00DA18BD">
        <w:rPr>
          <w:szCs w:val="24"/>
          <w:u w:val="single"/>
        </w:rPr>
        <w:t>Paragrahvi 45 lõike 5 muutmine</w:t>
      </w:r>
      <w:r>
        <w:rPr>
          <w:szCs w:val="24"/>
        </w:rPr>
        <w:t xml:space="preserve"> – muudatuse eesmärk on tagada selgus sätte tõlgend</w:t>
      </w:r>
      <w:r w:rsidR="001042EC">
        <w:rPr>
          <w:szCs w:val="24"/>
        </w:rPr>
        <w:t xml:space="preserve">amisel. </w:t>
      </w:r>
    </w:p>
    <w:p w14:paraId="712327CC" w14:textId="77777777" w:rsidR="001042EC" w:rsidRDefault="001042EC" w:rsidP="00DF3708">
      <w:pPr>
        <w:spacing w:after="0" w:line="240" w:lineRule="auto"/>
        <w:jc w:val="both"/>
        <w:rPr>
          <w:szCs w:val="24"/>
        </w:rPr>
      </w:pPr>
    </w:p>
    <w:p w14:paraId="0B2F0E4A" w14:textId="77777777" w:rsidR="001042EC" w:rsidRDefault="001042EC" w:rsidP="00DF3708">
      <w:pPr>
        <w:spacing w:after="0" w:line="240" w:lineRule="auto"/>
        <w:jc w:val="both"/>
        <w:rPr>
          <w:szCs w:val="24"/>
        </w:rPr>
      </w:pPr>
      <w:r>
        <w:rPr>
          <w:szCs w:val="24"/>
        </w:rPr>
        <w:t>Lõikes 5 täpsustatakse andmete säilitamisega seonduvat. Kehtiv norm sätestab, et krediidiandja või –vahendaja säilitab k</w:t>
      </w:r>
      <w:r w:rsidRPr="001042EC">
        <w:rPr>
          <w:szCs w:val="24"/>
        </w:rPr>
        <w:t>õik</w:t>
      </w:r>
      <w:r>
        <w:rPr>
          <w:szCs w:val="24"/>
        </w:rPr>
        <w:t>i</w:t>
      </w:r>
      <w:r w:rsidRPr="001042EC">
        <w:rPr>
          <w:szCs w:val="24"/>
        </w:rPr>
        <w:t xml:space="preserve"> krediidi väljastamise ning krediidi teenindamisega seotud </w:t>
      </w:r>
      <w:proofErr w:type="spellStart"/>
      <w:r>
        <w:rPr>
          <w:szCs w:val="24"/>
        </w:rPr>
        <w:t>KAVS-is</w:t>
      </w:r>
      <w:proofErr w:type="spellEnd"/>
      <w:r w:rsidRPr="001042EC">
        <w:rPr>
          <w:szCs w:val="24"/>
        </w:rPr>
        <w:t xml:space="preserve"> nimetatud andme</w:t>
      </w:r>
      <w:r>
        <w:rPr>
          <w:szCs w:val="24"/>
        </w:rPr>
        <w:t>i</w:t>
      </w:r>
      <w:r w:rsidRPr="001042EC">
        <w:rPr>
          <w:szCs w:val="24"/>
        </w:rPr>
        <w:t>d ja dokumen</w:t>
      </w:r>
      <w:r>
        <w:rPr>
          <w:szCs w:val="24"/>
        </w:rPr>
        <w:t>te</w:t>
      </w:r>
      <w:r w:rsidRPr="001042EC">
        <w:rPr>
          <w:szCs w:val="24"/>
        </w:rPr>
        <w:t>, mille alusel tarbijale krediiti antakse või teenust osutatakse, sealhulgas krediiditoimikusse kuuluvad andmed ja dokumendid</w:t>
      </w:r>
      <w:r>
        <w:rPr>
          <w:szCs w:val="24"/>
        </w:rPr>
        <w:t xml:space="preserve">, </w:t>
      </w:r>
      <w:r w:rsidRPr="001042EC">
        <w:rPr>
          <w:szCs w:val="24"/>
        </w:rPr>
        <w:t>kogu tarbijaga õigussuhte kestmise aja ning kolme aasta jooksul tarbijaga lepingu lõppemisest arvates, kui õigusaktis ei ole sätestatud teisiti</w:t>
      </w:r>
      <w:r>
        <w:rPr>
          <w:szCs w:val="24"/>
        </w:rPr>
        <w:t xml:space="preserve">. </w:t>
      </w:r>
    </w:p>
    <w:p w14:paraId="7447A0F8" w14:textId="77777777" w:rsidR="001042EC" w:rsidRDefault="001042EC" w:rsidP="00DF3708">
      <w:pPr>
        <w:spacing w:after="0" w:line="240" w:lineRule="auto"/>
        <w:jc w:val="both"/>
        <w:rPr>
          <w:szCs w:val="24"/>
        </w:rPr>
      </w:pPr>
    </w:p>
    <w:p w14:paraId="53A9F00D" w14:textId="36F75442" w:rsidR="001042EC" w:rsidRDefault="001042EC" w:rsidP="00DF3708">
      <w:pPr>
        <w:spacing w:after="0" w:line="240" w:lineRule="auto"/>
        <w:jc w:val="both"/>
        <w:rPr>
          <w:rFonts w:cs="Times New Roman"/>
          <w:color w:val="202020"/>
          <w:szCs w:val="24"/>
          <w:shd w:val="clear" w:color="auto" w:fill="FFFFFF"/>
        </w:rPr>
      </w:pPr>
      <w:r>
        <w:rPr>
          <w:rFonts w:cs="Times New Roman"/>
          <w:color w:val="202020"/>
          <w:szCs w:val="24"/>
          <w:shd w:val="clear" w:color="auto" w:fill="FFFFFF"/>
        </w:rPr>
        <w:t>Krediiditoimik on</w:t>
      </w:r>
      <w:r w:rsidR="002353C5" w:rsidRPr="002353C5">
        <w:t xml:space="preserve"> </w:t>
      </w:r>
      <w:r w:rsidR="002353C5" w:rsidRPr="002353C5">
        <w:rPr>
          <w:rFonts w:cs="Times New Roman"/>
          <w:color w:val="202020"/>
          <w:szCs w:val="24"/>
          <w:shd w:val="clear" w:color="auto" w:fill="FFFFFF"/>
        </w:rPr>
        <w:t>krediidivõimelisuse hindamise eesmärgil kogutud</w:t>
      </w:r>
      <w:r w:rsidR="002353C5">
        <w:rPr>
          <w:rFonts w:cs="Times New Roman"/>
          <w:color w:val="202020"/>
          <w:szCs w:val="24"/>
          <w:shd w:val="clear" w:color="auto" w:fill="FFFFFF"/>
        </w:rPr>
        <w:t xml:space="preserve"> </w:t>
      </w:r>
      <w:r w:rsidR="002353C5" w:rsidRPr="002353C5">
        <w:rPr>
          <w:rFonts w:cs="Times New Roman"/>
          <w:color w:val="202020"/>
          <w:szCs w:val="24"/>
          <w:shd w:val="clear" w:color="auto" w:fill="FFFFFF"/>
        </w:rPr>
        <w:t>lepingute, õiendite, otsuste, analüüside ja muude krediidi andmise ja teenindamisega seotud dokumentide</w:t>
      </w:r>
      <w:r w:rsidR="002353C5">
        <w:rPr>
          <w:rFonts w:cs="Times New Roman"/>
          <w:color w:val="202020"/>
          <w:szCs w:val="24"/>
          <w:shd w:val="clear" w:color="auto" w:fill="FFFFFF"/>
        </w:rPr>
        <w:t xml:space="preserve"> kogum, mida krediidiandja või –vahendaja on kohustatud pidama (KAVS § 48 lõiked 1 ja 2).</w:t>
      </w:r>
      <w:r w:rsidRPr="001042EC">
        <w:rPr>
          <w:rFonts w:cs="Times New Roman"/>
          <w:color w:val="202020"/>
          <w:szCs w:val="24"/>
          <w:shd w:val="clear" w:color="auto" w:fill="FFFFFF"/>
        </w:rPr>
        <w:t xml:space="preserve"> </w:t>
      </w:r>
      <w:r w:rsidR="002353C5">
        <w:rPr>
          <w:rFonts w:cs="Times New Roman"/>
          <w:color w:val="202020"/>
          <w:szCs w:val="24"/>
          <w:shd w:val="clear" w:color="auto" w:fill="FFFFFF"/>
        </w:rPr>
        <w:t xml:space="preserve">Muu hulgas sisaldab krediiditoimi tarbija krediiditaotlust, </w:t>
      </w:r>
      <w:r w:rsidR="002353C5" w:rsidRPr="002353C5">
        <w:rPr>
          <w:rFonts w:cs="Times New Roman"/>
          <w:color w:val="202020"/>
          <w:szCs w:val="24"/>
          <w:shd w:val="clear" w:color="auto" w:fill="FFFFFF"/>
        </w:rPr>
        <w:t>tarbija krediidivõimelisuse hindamise analüüsi tulemus</w:t>
      </w:r>
      <w:r w:rsidR="002353C5">
        <w:rPr>
          <w:rFonts w:cs="Times New Roman"/>
          <w:color w:val="202020"/>
          <w:szCs w:val="24"/>
          <w:shd w:val="clear" w:color="auto" w:fill="FFFFFF"/>
        </w:rPr>
        <w:t xml:space="preserve">t ning </w:t>
      </w:r>
      <w:r w:rsidR="002353C5" w:rsidRPr="002353C5">
        <w:rPr>
          <w:rFonts w:cs="Times New Roman"/>
          <w:color w:val="202020"/>
          <w:szCs w:val="24"/>
          <w:shd w:val="clear" w:color="auto" w:fill="FFFFFF"/>
        </w:rPr>
        <w:t>krediidi andmise või krediidi andmisest keeldumise otsus</w:t>
      </w:r>
      <w:r w:rsidR="002353C5">
        <w:rPr>
          <w:rFonts w:cs="Times New Roman"/>
          <w:color w:val="202020"/>
          <w:szCs w:val="24"/>
          <w:shd w:val="clear" w:color="auto" w:fill="FFFFFF"/>
        </w:rPr>
        <w:t xml:space="preserve">t. </w:t>
      </w:r>
    </w:p>
    <w:p w14:paraId="3F0DE7F8" w14:textId="77777777" w:rsidR="002353C5" w:rsidRDefault="002353C5" w:rsidP="00DF3708">
      <w:pPr>
        <w:spacing w:after="0" w:line="240" w:lineRule="auto"/>
        <w:jc w:val="both"/>
        <w:rPr>
          <w:rFonts w:cs="Times New Roman"/>
          <w:color w:val="202020"/>
          <w:szCs w:val="24"/>
          <w:shd w:val="clear" w:color="auto" w:fill="FFFFFF"/>
        </w:rPr>
      </w:pPr>
    </w:p>
    <w:p w14:paraId="07E6F121" w14:textId="086CDAFD" w:rsidR="002353C5" w:rsidRDefault="002353C5" w:rsidP="00DF3708">
      <w:pPr>
        <w:spacing w:after="0" w:line="240" w:lineRule="auto"/>
        <w:jc w:val="both"/>
        <w:rPr>
          <w:rFonts w:cs="Times New Roman"/>
          <w:color w:val="202020"/>
          <w:szCs w:val="24"/>
          <w:shd w:val="clear" w:color="auto" w:fill="FFFFFF"/>
        </w:rPr>
      </w:pPr>
      <w:r>
        <w:rPr>
          <w:rFonts w:cs="Times New Roman"/>
          <w:color w:val="202020"/>
          <w:szCs w:val="24"/>
          <w:shd w:val="clear" w:color="auto" w:fill="FFFFFF"/>
        </w:rPr>
        <w:t>K</w:t>
      </w:r>
      <w:r w:rsidRPr="002353C5">
        <w:rPr>
          <w:rFonts w:cs="Times New Roman"/>
          <w:color w:val="202020"/>
          <w:szCs w:val="24"/>
          <w:shd w:val="clear" w:color="auto" w:fill="FFFFFF"/>
        </w:rPr>
        <w:t>rediidi andmisest keeldumise</w:t>
      </w:r>
      <w:r>
        <w:rPr>
          <w:rFonts w:cs="Times New Roman"/>
          <w:color w:val="202020"/>
          <w:szCs w:val="24"/>
          <w:shd w:val="clear" w:color="auto" w:fill="FFFFFF"/>
        </w:rPr>
        <w:t xml:space="preserve"> korral ei  sõlmi krediidiandja tarbijaga lepingut. Samas on oluline säilitada ka neid andmeid teatud aja jooksul pärast otsuse tegemist – nimetatud andmed on vajalikud nii krediidiandjale endale tarbija järgmise krediiditaotluse korral krediidivõimelisuse hindamisel kui ka </w:t>
      </w:r>
      <w:proofErr w:type="spellStart"/>
      <w:r>
        <w:rPr>
          <w:rFonts w:cs="Times New Roman"/>
          <w:color w:val="202020"/>
          <w:szCs w:val="24"/>
          <w:shd w:val="clear" w:color="auto" w:fill="FFFFFF"/>
        </w:rPr>
        <w:t>järelevalvelistel</w:t>
      </w:r>
      <w:proofErr w:type="spellEnd"/>
      <w:r>
        <w:rPr>
          <w:rFonts w:cs="Times New Roman"/>
          <w:color w:val="202020"/>
          <w:szCs w:val="24"/>
          <w:shd w:val="clear" w:color="auto" w:fill="FFFFFF"/>
        </w:rPr>
        <w:t xml:space="preserve"> kaalutlustel. </w:t>
      </w:r>
    </w:p>
    <w:p w14:paraId="20021CF8" w14:textId="77777777" w:rsidR="002353C5" w:rsidRDefault="002353C5" w:rsidP="00DF3708">
      <w:pPr>
        <w:spacing w:after="0" w:line="240" w:lineRule="auto"/>
        <w:jc w:val="both"/>
        <w:rPr>
          <w:rFonts w:cs="Times New Roman"/>
          <w:color w:val="202020"/>
          <w:szCs w:val="24"/>
          <w:shd w:val="clear" w:color="auto" w:fill="FFFFFF"/>
        </w:rPr>
      </w:pPr>
    </w:p>
    <w:p w14:paraId="5C22AB87" w14:textId="0B13603A" w:rsidR="002353C5" w:rsidRPr="002353C5" w:rsidRDefault="002353C5" w:rsidP="00DF3708">
      <w:pPr>
        <w:spacing w:after="0" w:line="240" w:lineRule="auto"/>
        <w:jc w:val="both"/>
        <w:rPr>
          <w:rFonts w:cs="Times New Roman"/>
          <w:color w:val="202020"/>
          <w:szCs w:val="24"/>
          <w:shd w:val="clear" w:color="auto" w:fill="FFFFFF"/>
        </w:rPr>
      </w:pPr>
      <w:r>
        <w:rPr>
          <w:rFonts w:cs="Times New Roman"/>
          <w:color w:val="202020"/>
          <w:szCs w:val="24"/>
          <w:shd w:val="clear" w:color="auto" w:fill="FFFFFF"/>
        </w:rPr>
        <w:t>Kehtiv säte (§ 47 lõige 1) seab säilitamistähtaja kolme aastat sõltuvusse vaid lepingu olemasolust („</w:t>
      </w:r>
      <w:r w:rsidRPr="001042EC">
        <w:rPr>
          <w:szCs w:val="24"/>
        </w:rPr>
        <w:t>kolme aasta jooksul tarbijaga lepingu lõppemisest arvates</w:t>
      </w:r>
      <w:r>
        <w:rPr>
          <w:szCs w:val="24"/>
        </w:rPr>
        <w:t>“)</w:t>
      </w:r>
      <w:r>
        <w:rPr>
          <w:rFonts w:cs="Times New Roman"/>
          <w:color w:val="202020"/>
          <w:szCs w:val="24"/>
          <w:shd w:val="clear" w:color="auto" w:fill="FFFFFF"/>
        </w:rPr>
        <w:t>. Selguse loomiseks täpsustatakse sätet selliselt, et andmeid säilitatakse kolm aastat ka juhul, kui lepingut ei ole sõlmitud, ent andmed on kogutud ja sõlmitud krediidivõimelisuse hindamiseks, mille tulemuse</w:t>
      </w:r>
      <w:r w:rsidR="0080512A">
        <w:rPr>
          <w:rFonts w:cs="Times New Roman"/>
          <w:color w:val="202020"/>
          <w:szCs w:val="24"/>
          <w:shd w:val="clear" w:color="auto" w:fill="FFFFFF"/>
        </w:rPr>
        <w:t>l</w:t>
      </w:r>
      <w:r>
        <w:rPr>
          <w:rFonts w:cs="Times New Roman"/>
          <w:color w:val="202020"/>
          <w:szCs w:val="24"/>
          <w:shd w:val="clear" w:color="auto" w:fill="FFFFFF"/>
        </w:rPr>
        <w:t xml:space="preserve"> </w:t>
      </w:r>
      <w:r w:rsidR="0080512A">
        <w:rPr>
          <w:rFonts w:cs="Times New Roman"/>
          <w:color w:val="202020"/>
          <w:szCs w:val="24"/>
          <w:shd w:val="clear" w:color="auto" w:fill="FFFFFF"/>
        </w:rPr>
        <w:t xml:space="preserve">krediidiandja keeldus </w:t>
      </w:r>
      <w:r w:rsidR="00486332">
        <w:rPr>
          <w:rFonts w:cs="Times New Roman"/>
          <w:color w:val="202020"/>
          <w:szCs w:val="24"/>
          <w:shd w:val="clear" w:color="auto" w:fill="FFFFFF"/>
        </w:rPr>
        <w:t>krediidi andmisest.</w:t>
      </w:r>
      <w:r w:rsidR="0080512A">
        <w:rPr>
          <w:rFonts w:cs="Times New Roman"/>
          <w:color w:val="202020"/>
          <w:szCs w:val="24"/>
          <w:shd w:val="clear" w:color="auto" w:fill="FFFFFF"/>
        </w:rPr>
        <w:t xml:space="preserve"> Muudatusega täiendataksegi normi selliselt, et andmeid ja dokumente säilitatakse </w:t>
      </w:r>
      <w:r w:rsidR="0080512A" w:rsidRPr="0080512A">
        <w:rPr>
          <w:rFonts w:cs="Times New Roman"/>
          <w:color w:val="202020"/>
          <w:szCs w:val="24"/>
          <w:shd w:val="clear" w:color="auto" w:fill="FFFFFF"/>
        </w:rPr>
        <w:t xml:space="preserve">õigussuhte kestmise aja ning kolme aasta jooksul tarbijaga </w:t>
      </w:r>
      <w:r w:rsidR="0080512A">
        <w:rPr>
          <w:rFonts w:cs="Times New Roman"/>
          <w:color w:val="202020"/>
          <w:szCs w:val="24"/>
          <w:shd w:val="clear" w:color="auto" w:fill="FFFFFF"/>
        </w:rPr>
        <w:t xml:space="preserve">kas </w:t>
      </w:r>
      <w:r w:rsidR="0080512A" w:rsidRPr="00DA18BD">
        <w:rPr>
          <w:rFonts w:cs="Times New Roman"/>
          <w:i/>
          <w:iCs/>
          <w:color w:val="202020"/>
          <w:szCs w:val="24"/>
          <w:shd w:val="clear" w:color="auto" w:fill="FFFFFF"/>
        </w:rPr>
        <w:t>õigussuhte või</w:t>
      </w:r>
      <w:r w:rsidR="0080512A">
        <w:rPr>
          <w:rFonts w:cs="Times New Roman"/>
          <w:color w:val="202020"/>
          <w:szCs w:val="24"/>
          <w:shd w:val="clear" w:color="auto" w:fill="FFFFFF"/>
        </w:rPr>
        <w:t xml:space="preserve"> </w:t>
      </w:r>
      <w:r w:rsidR="0080512A" w:rsidRPr="0080512A">
        <w:rPr>
          <w:rFonts w:cs="Times New Roman"/>
          <w:color w:val="202020"/>
          <w:szCs w:val="24"/>
          <w:shd w:val="clear" w:color="auto" w:fill="FFFFFF"/>
        </w:rPr>
        <w:t>lepingu lõppemisest arvates</w:t>
      </w:r>
      <w:r w:rsidR="0080512A">
        <w:rPr>
          <w:rFonts w:cs="Times New Roman"/>
          <w:color w:val="202020"/>
          <w:szCs w:val="24"/>
          <w:shd w:val="clear" w:color="auto" w:fill="FFFFFF"/>
        </w:rPr>
        <w:t>.</w:t>
      </w:r>
    </w:p>
    <w:p w14:paraId="14C6B9EF" w14:textId="77777777" w:rsidR="006C4317" w:rsidRPr="001042EC" w:rsidRDefault="006C4317" w:rsidP="00DF3708">
      <w:pPr>
        <w:spacing w:after="0" w:line="240" w:lineRule="auto"/>
        <w:jc w:val="both"/>
        <w:rPr>
          <w:rFonts w:cs="Times New Roman"/>
          <w:szCs w:val="24"/>
        </w:rPr>
      </w:pPr>
    </w:p>
    <w:p w14:paraId="3544F924" w14:textId="522F6223" w:rsidR="006C4317" w:rsidRDefault="00A16FB5" w:rsidP="00DF3708">
      <w:pPr>
        <w:spacing w:after="0" w:line="240" w:lineRule="auto"/>
        <w:jc w:val="both"/>
        <w:rPr>
          <w:szCs w:val="24"/>
        </w:rPr>
      </w:pPr>
      <w:r w:rsidRPr="00DA18BD">
        <w:rPr>
          <w:szCs w:val="24"/>
          <w:u w:val="single"/>
        </w:rPr>
        <w:t>Paragrahvi</w:t>
      </w:r>
      <w:r w:rsidR="006C4317" w:rsidRPr="00DA18BD">
        <w:rPr>
          <w:szCs w:val="24"/>
          <w:u w:val="single"/>
        </w:rPr>
        <w:t xml:space="preserve"> 47 täiendamine lõigetega 4</w:t>
      </w:r>
      <w:r w:rsidR="006C4317" w:rsidRPr="00DA18BD">
        <w:rPr>
          <w:szCs w:val="24"/>
          <w:u w:val="single"/>
          <w:vertAlign w:val="superscript"/>
        </w:rPr>
        <w:t>1</w:t>
      </w:r>
      <w:r w:rsidR="006C4317" w:rsidRPr="00DA18BD">
        <w:rPr>
          <w:szCs w:val="24"/>
          <w:u w:val="single"/>
        </w:rPr>
        <w:t xml:space="preserve"> ja 4</w:t>
      </w:r>
      <w:r w:rsidR="006C4317" w:rsidRPr="00DA18BD">
        <w:rPr>
          <w:szCs w:val="24"/>
          <w:u w:val="single"/>
          <w:vertAlign w:val="superscript"/>
        </w:rPr>
        <w:t>2</w:t>
      </w:r>
      <w:r w:rsidR="00705B51">
        <w:rPr>
          <w:szCs w:val="24"/>
        </w:rPr>
        <w:t xml:space="preserve"> – </w:t>
      </w:r>
      <w:r w:rsidR="006C4317">
        <w:rPr>
          <w:szCs w:val="24"/>
        </w:rPr>
        <w:t>§ 47 sätestab nõuded k</w:t>
      </w:r>
      <w:r w:rsidR="006C4317" w:rsidRPr="006C4317">
        <w:rPr>
          <w:szCs w:val="24"/>
        </w:rPr>
        <w:t>rediidi andmisele ja vahendamisele</w:t>
      </w:r>
      <w:r w:rsidR="006C4317">
        <w:rPr>
          <w:szCs w:val="24"/>
        </w:rPr>
        <w:t>, sh nõue järgida v</w:t>
      </w:r>
      <w:r w:rsidR="006C4317" w:rsidRPr="006C4317">
        <w:rPr>
          <w:szCs w:val="24"/>
        </w:rPr>
        <w:t>astutustundliku laenamise nõudei</w:t>
      </w:r>
      <w:r w:rsidR="00D701D3">
        <w:rPr>
          <w:szCs w:val="24"/>
        </w:rPr>
        <w:t>d. Lõikega 4</w:t>
      </w:r>
      <w:r w:rsidR="00D701D3">
        <w:rPr>
          <w:szCs w:val="24"/>
          <w:vertAlign w:val="superscript"/>
        </w:rPr>
        <w:t>1</w:t>
      </w:r>
      <w:r w:rsidR="00D701D3">
        <w:rPr>
          <w:szCs w:val="24"/>
        </w:rPr>
        <w:t xml:space="preserve"> pannakse krediidiandjale ja </w:t>
      </w:r>
      <w:r w:rsidR="00705B51">
        <w:rPr>
          <w:szCs w:val="24"/>
        </w:rPr>
        <w:t>krediidivahendajale</w:t>
      </w:r>
      <w:r w:rsidR="00D701D3">
        <w:rPr>
          <w:szCs w:val="24"/>
        </w:rPr>
        <w:t xml:space="preserve"> selgesõnaline kohu</w:t>
      </w:r>
      <w:r w:rsidR="00705B51">
        <w:rPr>
          <w:szCs w:val="24"/>
        </w:rPr>
        <w:t>s</w:t>
      </w:r>
      <w:r w:rsidR="00D701D3">
        <w:rPr>
          <w:szCs w:val="24"/>
        </w:rPr>
        <w:t xml:space="preserve">tus </w:t>
      </w:r>
      <w:r w:rsidR="00D701D3" w:rsidRPr="000E52A5">
        <w:rPr>
          <w:szCs w:val="24"/>
        </w:rPr>
        <w:t>tarbija krediidivõimelisuse hindamisel arvesta</w:t>
      </w:r>
      <w:r w:rsidR="00D701D3">
        <w:rPr>
          <w:szCs w:val="24"/>
        </w:rPr>
        <w:t>d</w:t>
      </w:r>
      <w:r w:rsidR="00D701D3" w:rsidRPr="000E52A5">
        <w:rPr>
          <w:szCs w:val="24"/>
        </w:rPr>
        <w:t>a võlaõigusseaduse § 403</w:t>
      </w:r>
      <w:r w:rsidR="00D701D3" w:rsidRPr="000E52A5">
        <w:rPr>
          <w:szCs w:val="24"/>
          <w:vertAlign w:val="superscript"/>
        </w:rPr>
        <w:t>4</w:t>
      </w:r>
      <w:r w:rsidR="00D701D3" w:rsidRPr="000E52A5">
        <w:rPr>
          <w:szCs w:val="24"/>
        </w:rPr>
        <w:t xml:space="preserve"> lõikes 3</w:t>
      </w:r>
      <w:r w:rsidR="00D701D3" w:rsidRPr="000E52A5">
        <w:rPr>
          <w:szCs w:val="24"/>
          <w:vertAlign w:val="superscript"/>
        </w:rPr>
        <w:t>1</w:t>
      </w:r>
      <w:r w:rsidR="00D701D3" w:rsidRPr="000E52A5">
        <w:rPr>
          <w:szCs w:val="24"/>
        </w:rPr>
        <w:t xml:space="preserve"> sätestatud nõuetega</w:t>
      </w:r>
      <w:r w:rsidR="00705B51">
        <w:rPr>
          <w:szCs w:val="24"/>
        </w:rPr>
        <w:t xml:space="preserve">. Viidatud </w:t>
      </w:r>
      <w:proofErr w:type="spellStart"/>
      <w:r w:rsidR="00705B51">
        <w:rPr>
          <w:szCs w:val="24"/>
        </w:rPr>
        <w:t>VÕS-i</w:t>
      </w:r>
      <w:proofErr w:type="spellEnd"/>
      <w:r w:rsidR="00705B51">
        <w:rPr>
          <w:szCs w:val="24"/>
        </w:rPr>
        <w:t xml:space="preserve"> säte lisatakse käesoleva eelnõuga ja see kohustab krediidiandjat kontrollima tarbija kohta käivat krediiditeavet krediiditeaberegistrist</w:t>
      </w:r>
      <w:r w:rsidR="00705B51" w:rsidRPr="000E52A5">
        <w:rPr>
          <w:szCs w:val="24"/>
        </w:rPr>
        <w:t>.</w:t>
      </w:r>
      <w:r w:rsidR="00705B51">
        <w:rPr>
          <w:szCs w:val="24"/>
        </w:rPr>
        <w:t xml:space="preserve"> Lõikega 4</w:t>
      </w:r>
      <w:r w:rsidR="00705B51">
        <w:rPr>
          <w:szCs w:val="24"/>
          <w:vertAlign w:val="superscript"/>
        </w:rPr>
        <w:t>2</w:t>
      </w:r>
      <w:r w:rsidR="00705B51">
        <w:rPr>
          <w:szCs w:val="24"/>
        </w:rPr>
        <w:t xml:space="preserve"> kohustab krediidiandjat ja krediidi</w:t>
      </w:r>
      <w:r w:rsidR="00850451">
        <w:rPr>
          <w:szCs w:val="24"/>
        </w:rPr>
        <w:t>agenti kui krediiditeabe andjaid</w:t>
      </w:r>
      <w:r w:rsidR="00705B51">
        <w:rPr>
          <w:szCs w:val="24"/>
        </w:rPr>
        <w:t xml:space="preserve"> edastama andmed sõlmitud krediidilepingu kohta registripidajale.</w:t>
      </w:r>
    </w:p>
    <w:p w14:paraId="6ED10756" w14:textId="77777777" w:rsidR="00705B51" w:rsidRDefault="00705B51" w:rsidP="00DF3708">
      <w:pPr>
        <w:spacing w:after="0" w:line="240" w:lineRule="auto"/>
        <w:jc w:val="both"/>
        <w:rPr>
          <w:szCs w:val="24"/>
        </w:rPr>
      </w:pPr>
    </w:p>
    <w:p w14:paraId="55AF74A0" w14:textId="77CFCF42" w:rsidR="00705B51" w:rsidRDefault="00705B51" w:rsidP="00DF3708">
      <w:pPr>
        <w:spacing w:after="0" w:line="240" w:lineRule="auto"/>
        <w:jc w:val="both"/>
        <w:rPr>
          <w:szCs w:val="24"/>
        </w:rPr>
      </w:pPr>
      <w:r>
        <w:rPr>
          <w:szCs w:val="24"/>
        </w:rPr>
        <w:t>Nimetatud sätted, sh VÕS viidatud säte, moodustavad koos krediiditeabe jagamise seadusest tulenevate normidega süsteemse</w:t>
      </w:r>
      <w:r w:rsidRPr="00705B51">
        <w:rPr>
          <w:szCs w:val="24"/>
        </w:rPr>
        <w:t xml:space="preserve"> </w:t>
      </w:r>
      <w:r>
        <w:rPr>
          <w:szCs w:val="24"/>
        </w:rPr>
        <w:t>terviku krediidiandja kohustustest tarbija krediidivõimelisuse hindamisel.</w:t>
      </w:r>
    </w:p>
    <w:p w14:paraId="5D5B2A0D" w14:textId="77777777" w:rsidR="00A16FB5" w:rsidRDefault="00A16FB5" w:rsidP="00A16FB5">
      <w:pPr>
        <w:spacing w:after="0" w:line="240" w:lineRule="auto"/>
        <w:jc w:val="both"/>
        <w:rPr>
          <w:szCs w:val="24"/>
        </w:rPr>
      </w:pPr>
    </w:p>
    <w:p w14:paraId="0D7CF149" w14:textId="0C9A0A68" w:rsidR="00A16FB5" w:rsidRPr="00DA18BD" w:rsidRDefault="006B7BF3" w:rsidP="00A16FB5">
      <w:pPr>
        <w:spacing w:after="0" w:line="240" w:lineRule="auto"/>
        <w:jc w:val="both"/>
        <w:rPr>
          <w:szCs w:val="24"/>
        </w:rPr>
      </w:pPr>
      <w:r w:rsidRPr="00DA18BD">
        <w:rPr>
          <w:szCs w:val="24"/>
          <w:u w:val="single"/>
        </w:rPr>
        <w:t>P</w:t>
      </w:r>
      <w:r w:rsidR="00A16FB5" w:rsidRPr="00DA18BD">
        <w:rPr>
          <w:szCs w:val="24"/>
          <w:u w:val="single"/>
        </w:rPr>
        <w:t>aragrahvi 48 lõiget 5 täiendatakse punktiga 10</w:t>
      </w:r>
      <w:r w:rsidR="00A16FB5" w:rsidRPr="00DA18BD">
        <w:rPr>
          <w:szCs w:val="24"/>
        </w:rPr>
        <w:t xml:space="preserve"> – krediiditoimikus sisalduvad andmed</w:t>
      </w:r>
    </w:p>
    <w:p w14:paraId="0588E3AB" w14:textId="367F9771" w:rsidR="00750999" w:rsidRDefault="001A1115" w:rsidP="00A16FB5">
      <w:pPr>
        <w:spacing w:after="0" w:line="240" w:lineRule="auto"/>
        <w:jc w:val="both"/>
        <w:rPr>
          <w:szCs w:val="24"/>
        </w:rPr>
      </w:pPr>
      <w:r>
        <w:rPr>
          <w:szCs w:val="24"/>
        </w:rPr>
        <w:t>P</w:t>
      </w:r>
      <w:r w:rsidR="00A16FB5">
        <w:rPr>
          <w:szCs w:val="24"/>
        </w:rPr>
        <w:t>aragrahv 48 lõige 1 sätestab k</w:t>
      </w:r>
      <w:r w:rsidR="00A16FB5" w:rsidRPr="00A16FB5">
        <w:rPr>
          <w:szCs w:val="24"/>
        </w:rPr>
        <w:t xml:space="preserve">rediidiandja </w:t>
      </w:r>
      <w:r w:rsidR="00A16FB5">
        <w:rPr>
          <w:szCs w:val="24"/>
        </w:rPr>
        <w:t>ja</w:t>
      </w:r>
      <w:r w:rsidR="00A16FB5" w:rsidRPr="00A16FB5">
        <w:rPr>
          <w:szCs w:val="24"/>
        </w:rPr>
        <w:t xml:space="preserve"> </w:t>
      </w:r>
      <w:r w:rsidR="00A16FB5">
        <w:rPr>
          <w:szCs w:val="24"/>
        </w:rPr>
        <w:t>krediidi</w:t>
      </w:r>
      <w:r w:rsidR="00A16FB5" w:rsidRPr="00A16FB5">
        <w:rPr>
          <w:szCs w:val="24"/>
        </w:rPr>
        <w:t>vahendaja</w:t>
      </w:r>
      <w:r w:rsidR="00A16FB5">
        <w:rPr>
          <w:szCs w:val="24"/>
        </w:rPr>
        <w:t xml:space="preserve"> kohustuse</w:t>
      </w:r>
      <w:r w:rsidR="00A16FB5" w:rsidRPr="00A16FB5">
        <w:rPr>
          <w:szCs w:val="24"/>
        </w:rPr>
        <w:t xml:space="preserve"> </w:t>
      </w:r>
      <w:r w:rsidR="00A16FB5">
        <w:rPr>
          <w:szCs w:val="24"/>
        </w:rPr>
        <w:t>pidada ta</w:t>
      </w:r>
      <w:r w:rsidR="00A16FB5" w:rsidRPr="00A16FB5">
        <w:rPr>
          <w:szCs w:val="24"/>
        </w:rPr>
        <w:t>rbija krediidivõimelisuse hindamise eesmärgil kogutud vajalike andmete ja dokumentide kohta krediiditoimikut</w:t>
      </w:r>
      <w:r w:rsidR="00A16FB5">
        <w:rPr>
          <w:szCs w:val="24"/>
        </w:rPr>
        <w:t>. Sama paragrahvi lõige 5 loetleb andmed, mis toimikus sisalduma peavad</w:t>
      </w:r>
      <w:r w:rsidR="00750999">
        <w:rPr>
          <w:szCs w:val="24"/>
        </w:rPr>
        <w:t>.</w:t>
      </w:r>
      <w:r w:rsidR="00A16FB5">
        <w:rPr>
          <w:szCs w:val="24"/>
        </w:rPr>
        <w:t xml:space="preserve"> </w:t>
      </w:r>
    </w:p>
    <w:p w14:paraId="6E98B373" w14:textId="77777777" w:rsidR="00DE65A5" w:rsidRDefault="00DE65A5" w:rsidP="00A16FB5">
      <w:pPr>
        <w:spacing w:after="0" w:line="240" w:lineRule="auto"/>
        <w:jc w:val="both"/>
        <w:rPr>
          <w:szCs w:val="24"/>
        </w:rPr>
      </w:pPr>
    </w:p>
    <w:p w14:paraId="0BE9A515" w14:textId="23D352E4" w:rsidR="00A16FB5" w:rsidRDefault="00750999" w:rsidP="00A16FB5">
      <w:pPr>
        <w:spacing w:after="0" w:line="240" w:lineRule="auto"/>
        <w:jc w:val="both"/>
        <w:rPr>
          <w:szCs w:val="24"/>
        </w:rPr>
      </w:pPr>
      <w:r>
        <w:rPr>
          <w:szCs w:val="24"/>
        </w:rPr>
        <w:t>Kuna k</w:t>
      </w:r>
      <w:r w:rsidR="00A16FB5">
        <w:rPr>
          <w:szCs w:val="24"/>
        </w:rPr>
        <w:t>rediiditeabe jagamise seaduse jõustumise</w:t>
      </w:r>
      <w:r>
        <w:rPr>
          <w:szCs w:val="24"/>
        </w:rPr>
        <w:t>l on krediidiandja kohustatud tegema päringu tarbija finantskohustuste kohata teabe saamiseks</w:t>
      </w:r>
      <w:r w:rsidRPr="00750999">
        <w:rPr>
          <w:szCs w:val="24"/>
        </w:rPr>
        <w:t xml:space="preserve"> </w:t>
      </w:r>
      <w:r>
        <w:rPr>
          <w:szCs w:val="24"/>
        </w:rPr>
        <w:t>krediiditeaberegistrisse ja tegemist on olulise teabega krediidivõimelisuse hindamisel, siis on põhjendatud lisada kõnesolevad andmed ka krediiditoimikusse.</w:t>
      </w:r>
    </w:p>
    <w:p w14:paraId="148740F2" w14:textId="77777777" w:rsidR="00750999" w:rsidRDefault="00750999" w:rsidP="00A16FB5">
      <w:pPr>
        <w:spacing w:after="0" w:line="240" w:lineRule="auto"/>
        <w:jc w:val="both"/>
        <w:rPr>
          <w:szCs w:val="24"/>
        </w:rPr>
      </w:pPr>
    </w:p>
    <w:p w14:paraId="70F8BB3F" w14:textId="062A11AF" w:rsidR="00A16FB5" w:rsidRPr="009B53CB" w:rsidRDefault="00A16FB5" w:rsidP="00A16FB5">
      <w:pPr>
        <w:spacing w:after="0" w:line="240" w:lineRule="auto"/>
        <w:jc w:val="both"/>
        <w:rPr>
          <w:b/>
          <w:bCs/>
          <w:szCs w:val="24"/>
        </w:rPr>
      </w:pPr>
      <w:r>
        <w:rPr>
          <w:szCs w:val="24"/>
        </w:rPr>
        <w:t>Seadust täiendatakse uu</w:t>
      </w:r>
      <w:r w:rsidR="00960B78">
        <w:rPr>
          <w:szCs w:val="24"/>
        </w:rPr>
        <w:t>t</w:t>
      </w:r>
      <w:r>
        <w:rPr>
          <w:szCs w:val="24"/>
        </w:rPr>
        <w:t xml:space="preserve">e </w:t>
      </w:r>
      <w:r w:rsidR="006B7BF3" w:rsidRPr="00DA18BD">
        <w:rPr>
          <w:szCs w:val="24"/>
          <w:u w:val="single"/>
        </w:rPr>
        <w:t>§-</w:t>
      </w:r>
      <w:r w:rsidR="00960B78">
        <w:rPr>
          <w:szCs w:val="24"/>
          <w:u w:val="single"/>
        </w:rPr>
        <w:t>de</w:t>
      </w:r>
      <w:r w:rsidRPr="00DA18BD">
        <w:rPr>
          <w:szCs w:val="24"/>
          <w:u w:val="single"/>
        </w:rPr>
        <w:t>ga 50</w:t>
      </w:r>
      <w:r w:rsidRPr="00DA18BD">
        <w:rPr>
          <w:szCs w:val="24"/>
          <w:u w:val="single"/>
          <w:vertAlign w:val="superscript"/>
        </w:rPr>
        <w:t>2</w:t>
      </w:r>
      <w:r w:rsidR="00960B78">
        <w:rPr>
          <w:szCs w:val="24"/>
          <w:u w:val="single"/>
        </w:rPr>
        <w:t xml:space="preserve"> ja 50</w:t>
      </w:r>
      <w:r w:rsidR="00960B78">
        <w:rPr>
          <w:szCs w:val="24"/>
          <w:u w:val="single"/>
          <w:vertAlign w:val="superscript"/>
        </w:rPr>
        <w:t>3</w:t>
      </w:r>
      <w:r w:rsidRPr="00DA18BD">
        <w:rPr>
          <w:szCs w:val="24"/>
          <w:u w:val="single"/>
        </w:rPr>
        <w:t xml:space="preserve"> – krediidilepingu sõlmimise keeld</w:t>
      </w:r>
    </w:p>
    <w:p w14:paraId="553727E9" w14:textId="5CD4484D" w:rsidR="00960B78" w:rsidRPr="00960B78" w:rsidRDefault="00187FA8" w:rsidP="00665A21">
      <w:pPr>
        <w:spacing w:after="0" w:line="240" w:lineRule="auto"/>
        <w:jc w:val="both"/>
        <w:rPr>
          <w:szCs w:val="24"/>
        </w:rPr>
      </w:pPr>
      <w:r>
        <w:rPr>
          <w:szCs w:val="24"/>
          <w:u w:val="single"/>
        </w:rPr>
        <w:t>Paragrahv</w:t>
      </w:r>
      <w:r w:rsidRPr="00187FA8">
        <w:rPr>
          <w:szCs w:val="24"/>
          <w:u w:val="single"/>
        </w:rPr>
        <w:t xml:space="preserve"> 50</w:t>
      </w:r>
      <w:r w:rsidRPr="00187FA8">
        <w:rPr>
          <w:szCs w:val="24"/>
          <w:u w:val="single"/>
          <w:vertAlign w:val="superscript"/>
        </w:rPr>
        <w:t>2</w:t>
      </w:r>
      <w:r w:rsidRPr="00187FA8">
        <w:rPr>
          <w:szCs w:val="24"/>
          <w:u w:val="single"/>
        </w:rPr>
        <w:t>:</w:t>
      </w:r>
      <w:r>
        <w:rPr>
          <w:szCs w:val="24"/>
        </w:rPr>
        <w:t xml:space="preserve"> </w:t>
      </w:r>
      <w:r w:rsidR="00960B78" w:rsidRPr="00187FA8">
        <w:rPr>
          <w:szCs w:val="24"/>
        </w:rPr>
        <w:t>KAVS</w:t>
      </w:r>
      <w:r w:rsidR="00960B78">
        <w:rPr>
          <w:szCs w:val="24"/>
        </w:rPr>
        <w:t xml:space="preserve"> § 47 kavandatava lõikega 4</w:t>
      </w:r>
      <w:r w:rsidR="00960B78">
        <w:rPr>
          <w:szCs w:val="24"/>
          <w:vertAlign w:val="superscript"/>
        </w:rPr>
        <w:t>2</w:t>
      </w:r>
      <w:r w:rsidR="00960B78" w:rsidRPr="00960B78">
        <w:rPr>
          <w:szCs w:val="24"/>
        </w:rPr>
        <w:t xml:space="preserve"> </w:t>
      </w:r>
      <w:r w:rsidR="00960B78">
        <w:rPr>
          <w:szCs w:val="24"/>
        </w:rPr>
        <w:t xml:space="preserve">kohustatakse krediidiandjat ja krediidiagenti kui krediiditeabe andjaid edastama andmed sõlmitud krediidilepingu kohta registripidajale. Tegemist on olulise </w:t>
      </w:r>
      <w:r>
        <w:rPr>
          <w:szCs w:val="24"/>
        </w:rPr>
        <w:t xml:space="preserve">osaga krediiditeabe kättesaadavuse ja seeläbi krediidivõimelisuse paremaks hindamiseks eelduste loomisel. Seetõttu on ka oluline, et krediidiandja ja -agent oma kohustust täidaksid ja kohustuse mittetäitmisel selle eest vastutaksid. Normiga nähaksegi ette, et andmete edastamise kohustuse  </w:t>
      </w:r>
      <w:r w:rsidRPr="00BB553D">
        <w:rPr>
          <w:szCs w:val="24"/>
        </w:rPr>
        <w:t>rikkumise eest karistatakse</w:t>
      </w:r>
      <w:r>
        <w:rPr>
          <w:szCs w:val="24"/>
        </w:rPr>
        <w:t xml:space="preserve"> füüsilist isikut</w:t>
      </w:r>
      <w:r w:rsidRPr="00BB553D">
        <w:rPr>
          <w:szCs w:val="24"/>
        </w:rPr>
        <w:t xml:space="preserve"> rahatrahviga kuni 100 000 eurot</w:t>
      </w:r>
      <w:r>
        <w:rPr>
          <w:szCs w:val="24"/>
        </w:rPr>
        <w:t xml:space="preserve"> ning</w:t>
      </w:r>
      <w:r w:rsidRPr="00BB553D">
        <w:rPr>
          <w:szCs w:val="24"/>
        </w:rPr>
        <w:t xml:space="preserve"> juriidili</w:t>
      </w:r>
      <w:r>
        <w:rPr>
          <w:szCs w:val="24"/>
        </w:rPr>
        <w:t>st</w:t>
      </w:r>
      <w:r w:rsidRPr="00BB553D">
        <w:rPr>
          <w:szCs w:val="24"/>
        </w:rPr>
        <w:t xml:space="preserve"> isik</w:t>
      </w:r>
      <w:r>
        <w:rPr>
          <w:szCs w:val="24"/>
        </w:rPr>
        <w:t xml:space="preserve">ut </w:t>
      </w:r>
      <w:r w:rsidRPr="00BB553D">
        <w:rPr>
          <w:szCs w:val="24"/>
        </w:rPr>
        <w:t>rahatrahviga kuni 1 000 000 eurot</w:t>
      </w:r>
      <w:r>
        <w:rPr>
          <w:szCs w:val="24"/>
        </w:rPr>
        <w:t>. Eeskujuks on võetud t</w:t>
      </w:r>
      <w:r w:rsidRPr="00355B35">
        <w:rPr>
          <w:szCs w:val="24"/>
        </w:rPr>
        <w:t>arbija krediidivõimelisuse hindamise kohustuse rikkumi</w:t>
      </w:r>
      <w:r>
        <w:rPr>
          <w:szCs w:val="24"/>
        </w:rPr>
        <w:t>se eest</w:t>
      </w:r>
      <w:r w:rsidRPr="00355B35">
        <w:rPr>
          <w:szCs w:val="24"/>
        </w:rPr>
        <w:t xml:space="preserve"> </w:t>
      </w:r>
      <w:r>
        <w:rPr>
          <w:szCs w:val="24"/>
        </w:rPr>
        <w:t>vastutust reguleerivas normis sisalduvaid määrasid (KAVS § 99) kui rikkumise iseloomult kõige sarnasemat koosseisu.</w:t>
      </w:r>
    </w:p>
    <w:p w14:paraId="4B6AFC90" w14:textId="77777777" w:rsidR="00960B78" w:rsidRDefault="00960B78" w:rsidP="00665A21">
      <w:pPr>
        <w:spacing w:after="0" w:line="240" w:lineRule="auto"/>
        <w:jc w:val="both"/>
        <w:rPr>
          <w:szCs w:val="24"/>
        </w:rPr>
      </w:pPr>
    </w:p>
    <w:p w14:paraId="6D870D0D" w14:textId="6799AB3B" w:rsidR="00665A21" w:rsidRDefault="00187FA8" w:rsidP="00665A21">
      <w:pPr>
        <w:spacing w:after="0" w:line="240" w:lineRule="auto"/>
        <w:jc w:val="both"/>
        <w:rPr>
          <w:szCs w:val="24"/>
        </w:rPr>
      </w:pPr>
      <w:r>
        <w:rPr>
          <w:szCs w:val="24"/>
          <w:u w:val="single"/>
        </w:rPr>
        <w:t>Paragrahv</w:t>
      </w:r>
      <w:r w:rsidRPr="00187FA8">
        <w:rPr>
          <w:szCs w:val="24"/>
          <w:u w:val="single"/>
        </w:rPr>
        <w:t xml:space="preserve"> 50</w:t>
      </w:r>
      <w:r>
        <w:rPr>
          <w:szCs w:val="24"/>
          <w:u w:val="single"/>
          <w:vertAlign w:val="superscript"/>
        </w:rPr>
        <w:t>3</w:t>
      </w:r>
      <w:r w:rsidRPr="00187FA8">
        <w:rPr>
          <w:szCs w:val="24"/>
          <w:u w:val="single"/>
        </w:rPr>
        <w:t>:</w:t>
      </w:r>
      <w:r>
        <w:rPr>
          <w:szCs w:val="24"/>
          <w:u w:val="single"/>
        </w:rPr>
        <w:t xml:space="preserve"> k</w:t>
      </w:r>
      <w:r w:rsidR="00665A21">
        <w:rPr>
          <w:szCs w:val="24"/>
        </w:rPr>
        <w:t xml:space="preserve">rediiditeabe jagamise seadusega luuakse inimese jaoks võimalus kanda end laenukeelu nimekirja. Selleks, et nimekirja pidamine teeniks oma eesmärke, peab krediidiandja hoiduma nimekirja kantud inimesega krediidilepingu sõlmimisest. Laenukeeluga isikuga krediidilepingu sõlmimine nullib laenukeelu mõtte. Seetõttu peaks krediidiandjale kehtestatud lepingu sõlmimise keelu rikkumise tulemus olema keelu rikkumise eelse olukorra taastamine.   </w:t>
      </w:r>
    </w:p>
    <w:p w14:paraId="322829B3" w14:textId="710C9A64" w:rsidR="00665A21" w:rsidRDefault="00665A21" w:rsidP="00A16FB5">
      <w:pPr>
        <w:spacing w:after="0" w:line="240" w:lineRule="auto"/>
        <w:jc w:val="both"/>
        <w:rPr>
          <w:szCs w:val="24"/>
        </w:rPr>
      </w:pPr>
    </w:p>
    <w:p w14:paraId="15C996FF" w14:textId="77777777" w:rsidR="00A16FB5" w:rsidRDefault="00A16FB5" w:rsidP="00A16FB5">
      <w:pPr>
        <w:spacing w:after="0" w:line="240" w:lineRule="auto"/>
        <w:jc w:val="both"/>
        <w:rPr>
          <w:szCs w:val="24"/>
        </w:rPr>
      </w:pPr>
      <w:r>
        <w:rPr>
          <w:szCs w:val="24"/>
        </w:rPr>
        <w:t>Vastavalt tsiviilseadustiku üldosa seadusele on s</w:t>
      </w:r>
      <w:r w:rsidRPr="00D17F03">
        <w:rPr>
          <w:szCs w:val="24"/>
        </w:rPr>
        <w:t>eadusest tuleneva keeluga vastuolus olev tehing tühine, kui keelu mõtteks on keelu rikkumise korral tuua kaasa tehingu tühisus</w:t>
      </w:r>
      <w:r>
        <w:rPr>
          <w:szCs w:val="24"/>
        </w:rPr>
        <w:t xml:space="preserve"> (§-le 87). </w:t>
      </w:r>
      <w:r w:rsidRPr="00D17F03">
        <w:rPr>
          <w:szCs w:val="24"/>
        </w:rPr>
        <w:t>Tühisel tehingul ei ole algusest peale õiguslikke tagajärgi</w:t>
      </w:r>
      <w:r>
        <w:rPr>
          <w:szCs w:val="24"/>
        </w:rPr>
        <w:t xml:space="preserve"> ning</w:t>
      </w:r>
      <w:r w:rsidRPr="00D17F03">
        <w:rPr>
          <w:szCs w:val="24"/>
        </w:rPr>
        <w:t xml:space="preserve"> </w:t>
      </w:r>
      <w:r>
        <w:rPr>
          <w:szCs w:val="24"/>
        </w:rPr>
        <w:t>t</w:t>
      </w:r>
      <w:r w:rsidRPr="00D17F03">
        <w:rPr>
          <w:szCs w:val="24"/>
        </w:rPr>
        <w:t>ühise tehingu alusel saadu tagastatakse vastavalt alusetu rikastumise sätetele</w:t>
      </w:r>
      <w:r>
        <w:rPr>
          <w:szCs w:val="24"/>
        </w:rPr>
        <w:t xml:space="preserve"> (§ 84 lõige 1).</w:t>
      </w:r>
    </w:p>
    <w:p w14:paraId="021F8F7F" w14:textId="77777777" w:rsidR="00A16FB5" w:rsidRDefault="00A16FB5" w:rsidP="00A16FB5">
      <w:pPr>
        <w:spacing w:after="0" w:line="240" w:lineRule="auto"/>
        <w:jc w:val="both"/>
        <w:rPr>
          <w:szCs w:val="24"/>
        </w:rPr>
      </w:pPr>
    </w:p>
    <w:p w14:paraId="4441861F" w14:textId="77777777" w:rsidR="001F3C9B" w:rsidRDefault="00665A21" w:rsidP="00A16FB5">
      <w:pPr>
        <w:spacing w:after="0" w:line="240" w:lineRule="auto"/>
        <w:jc w:val="both"/>
        <w:rPr>
          <w:szCs w:val="24"/>
        </w:rPr>
      </w:pPr>
      <w:r>
        <w:rPr>
          <w:szCs w:val="24"/>
        </w:rPr>
        <w:t>Keelu eirates sõlmitud leping on seega tühine ja tarbija peaks saadud laenu tagasi maksma. Krediidiandja on sel juhul tugevalt kahjustanud tarbija olukorda, mistõttu on proportsionaalne</w:t>
      </w:r>
      <w:r w:rsidR="00BB553D">
        <w:rPr>
          <w:szCs w:val="24"/>
        </w:rPr>
        <w:t xml:space="preserve"> krediidiandjat ka karistada. </w:t>
      </w:r>
      <w:r w:rsidR="00A16FB5">
        <w:rPr>
          <w:szCs w:val="24"/>
        </w:rPr>
        <w:t xml:space="preserve">Eelnõuga </w:t>
      </w:r>
      <w:r w:rsidR="00BB553D">
        <w:rPr>
          <w:szCs w:val="24"/>
        </w:rPr>
        <w:t>nähaksegi selleks ette vastav väärteokoosseis.</w:t>
      </w:r>
      <w:r w:rsidR="001F3C9B" w:rsidRPr="001F3C9B">
        <w:rPr>
          <w:szCs w:val="24"/>
        </w:rPr>
        <w:t xml:space="preserve"> </w:t>
      </w:r>
    </w:p>
    <w:p w14:paraId="780B2E1E" w14:textId="77777777" w:rsidR="001F3C9B" w:rsidRDefault="001F3C9B" w:rsidP="00A16FB5">
      <w:pPr>
        <w:spacing w:after="0" w:line="240" w:lineRule="auto"/>
        <w:jc w:val="both"/>
        <w:rPr>
          <w:szCs w:val="24"/>
        </w:rPr>
      </w:pPr>
    </w:p>
    <w:p w14:paraId="724A8A59" w14:textId="398FFE4B" w:rsidR="00BB553D" w:rsidRDefault="001F3C9B" w:rsidP="00A16FB5">
      <w:pPr>
        <w:spacing w:after="0" w:line="240" w:lineRule="auto"/>
        <w:jc w:val="both"/>
        <w:rPr>
          <w:szCs w:val="24"/>
        </w:rPr>
      </w:pPr>
      <w:r>
        <w:rPr>
          <w:szCs w:val="24"/>
        </w:rPr>
        <w:t>Muudatuse eesmärk ongi tagada, et nn laenukeelu nimekirja kantud tarbijaga ei sõlmitaks tarbijakrediidilepingut ning sätestatakse, et keelust kõrvalekalduv tarbijakrediidileping on tühine. Erandina on võimalik lepingu sõlmimine, kui tegemist on võlaõigusseaduse §-s 416</w:t>
      </w:r>
      <w:r>
        <w:rPr>
          <w:szCs w:val="24"/>
          <w:vertAlign w:val="superscript"/>
        </w:rPr>
        <w:t>1</w:t>
      </w:r>
      <w:r>
        <w:rPr>
          <w:szCs w:val="24"/>
        </w:rPr>
        <w:t xml:space="preserve"> sätestatud t</w:t>
      </w:r>
      <w:r w:rsidRPr="00C473BA">
        <w:rPr>
          <w:szCs w:val="24"/>
        </w:rPr>
        <w:t>arbijakrediidilepingu kohtuväli</w:t>
      </w:r>
      <w:r>
        <w:rPr>
          <w:szCs w:val="24"/>
        </w:rPr>
        <w:t>s</w:t>
      </w:r>
      <w:r w:rsidRPr="00C473BA">
        <w:rPr>
          <w:szCs w:val="24"/>
        </w:rPr>
        <w:t>e ümberkujundami</w:t>
      </w:r>
      <w:r>
        <w:rPr>
          <w:szCs w:val="24"/>
        </w:rPr>
        <w:t>sega. Erandi eesmärk on võimaldada tehingu tegemine olukorras, kus võla ümberkujundamisega (laenude refinantseerimine) võib tarbija finantsseisund muutuda paremaks.</w:t>
      </w:r>
    </w:p>
    <w:p w14:paraId="16FE902C" w14:textId="77777777" w:rsidR="00BB553D" w:rsidRDefault="00BB553D" w:rsidP="00A16FB5">
      <w:pPr>
        <w:spacing w:after="0" w:line="240" w:lineRule="auto"/>
        <w:jc w:val="both"/>
        <w:rPr>
          <w:szCs w:val="24"/>
        </w:rPr>
      </w:pPr>
    </w:p>
    <w:p w14:paraId="0CD24774" w14:textId="02352B22" w:rsidR="00BC2FD6" w:rsidRPr="00BC2FD6" w:rsidRDefault="00BB553D" w:rsidP="00BB553D">
      <w:pPr>
        <w:spacing w:after="0" w:line="240" w:lineRule="auto"/>
        <w:jc w:val="both"/>
        <w:rPr>
          <w:szCs w:val="24"/>
        </w:rPr>
      </w:pPr>
      <w:proofErr w:type="spellStart"/>
      <w:r w:rsidRPr="00DA18BD">
        <w:rPr>
          <w:szCs w:val="24"/>
          <w:u w:val="single"/>
        </w:rPr>
        <w:t>KAVS-i</w:t>
      </w:r>
      <w:proofErr w:type="spellEnd"/>
      <w:r w:rsidRPr="00DA18BD">
        <w:rPr>
          <w:szCs w:val="24"/>
          <w:u w:val="single"/>
        </w:rPr>
        <w:t xml:space="preserve"> täiendatakse §-</w:t>
      </w:r>
      <w:r w:rsidR="00BC2FD6">
        <w:rPr>
          <w:szCs w:val="24"/>
          <w:u w:val="single"/>
        </w:rPr>
        <w:t>de</w:t>
      </w:r>
      <w:r w:rsidRPr="00DA18BD">
        <w:rPr>
          <w:szCs w:val="24"/>
          <w:u w:val="single"/>
        </w:rPr>
        <w:t>ga 100</w:t>
      </w:r>
      <w:r w:rsidRPr="00DA18BD">
        <w:rPr>
          <w:szCs w:val="24"/>
          <w:u w:val="single"/>
          <w:vertAlign w:val="superscript"/>
        </w:rPr>
        <w:t>1</w:t>
      </w:r>
      <w:r w:rsidRPr="00BB553D">
        <w:rPr>
          <w:szCs w:val="24"/>
        </w:rPr>
        <w:t xml:space="preserve"> </w:t>
      </w:r>
      <w:r w:rsidR="00BC2FD6">
        <w:rPr>
          <w:szCs w:val="24"/>
        </w:rPr>
        <w:t>ja 100</w:t>
      </w:r>
      <w:r w:rsidR="00BC2FD6">
        <w:rPr>
          <w:szCs w:val="24"/>
          <w:vertAlign w:val="superscript"/>
        </w:rPr>
        <w:t>2</w:t>
      </w:r>
      <w:r w:rsidR="00BC2FD6">
        <w:rPr>
          <w:szCs w:val="24"/>
        </w:rPr>
        <w:t xml:space="preserve"> </w:t>
      </w:r>
      <w:r w:rsidRPr="00BB553D">
        <w:rPr>
          <w:szCs w:val="24"/>
        </w:rPr>
        <w:t xml:space="preserve">ning </w:t>
      </w:r>
      <w:r>
        <w:rPr>
          <w:szCs w:val="24"/>
        </w:rPr>
        <w:t>sätestatakse</w:t>
      </w:r>
      <w:r w:rsidR="00BC2FD6">
        <w:rPr>
          <w:szCs w:val="24"/>
        </w:rPr>
        <w:t xml:space="preserve"> väärteokoosseisud krediiditeaberegistrisse andmete edastamise kohustuse rikkumise (§ 100</w:t>
      </w:r>
      <w:r w:rsidR="00BC2FD6">
        <w:rPr>
          <w:szCs w:val="24"/>
          <w:vertAlign w:val="superscript"/>
        </w:rPr>
        <w:t>1</w:t>
      </w:r>
      <w:r w:rsidR="00BC2FD6">
        <w:rPr>
          <w:szCs w:val="24"/>
        </w:rPr>
        <w:t xml:space="preserve">) ja krediidilepingu sõlmimise keelu </w:t>
      </w:r>
      <w:r w:rsidR="00BC2FD6" w:rsidRPr="00BB553D">
        <w:rPr>
          <w:szCs w:val="24"/>
        </w:rPr>
        <w:t>nõu</w:t>
      </w:r>
      <w:r w:rsidR="00BC2FD6">
        <w:rPr>
          <w:szCs w:val="24"/>
        </w:rPr>
        <w:t>de</w:t>
      </w:r>
      <w:r w:rsidR="00BC2FD6" w:rsidRPr="00BB553D">
        <w:rPr>
          <w:szCs w:val="24"/>
        </w:rPr>
        <w:t xml:space="preserve"> rikkumise eest</w:t>
      </w:r>
      <w:r w:rsidR="00BC2FD6">
        <w:rPr>
          <w:szCs w:val="24"/>
        </w:rPr>
        <w:t xml:space="preserve"> (§ 100</w:t>
      </w:r>
      <w:r w:rsidR="00BC2FD6">
        <w:rPr>
          <w:szCs w:val="24"/>
          <w:vertAlign w:val="superscript"/>
        </w:rPr>
        <w:t>2</w:t>
      </w:r>
      <w:r w:rsidR="00BC2FD6">
        <w:rPr>
          <w:szCs w:val="24"/>
        </w:rPr>
        <w:t>).</w:t>
      </w:r>
    </w:p>
    <w:p w14:paraId="35729689" w14:textId="77777777" w:rsidR="00BC2FD6" w:rsidRDefault="00BC2FD6" w:rsidP="00BB553D">
      <w:pPr>
        <w:spacing w:after="0" w:line="240" w:lineRule="auto"/>
        <w:jc w:val="both"/>
        <w:rPr>
          <w:szCs w:val="24"/>
        </w:rPr>
      </w:pPr>
    </w:p>
    <w:p w14:paraId="1CCE3179" w14:textId="03650DE6" w:rsidR="00A16FB5" w:rsidRDefault="00BC2FD6" w:rsidP="00BB553D">
      <w:pPr>
        <w:spacing w:after="0" w:line="240" w:lineRule="auto"/>
        <w:jc w:val="both"/>
        <w:rPr>
          <w:szCs w:val="24"/>
        </w:rPr>
      </w:pPr>
      <w:r>
        <w:rPr>
          <w:szCs w:val="24"/>
        </w:rPr>
        <w:t>Karist</w:t>
      </w:r>
      <w:r w:rsidR="00370F44">
        <w:rPr>
          <w:szCs w:val="24"/>
        </w:rPr>
        <w:t>u</w:t>
      </w:r>
      <w:r>
        <w:rPr>
          <w:szCs w:val="24"/>
        </w:rPr>
        <w:t>se suuruseks on mõlemal juhul</w:t>
      </w:r>
      <w:r w:rsidR="00BB553D">
        <w:rPr>
          <w:szCs w:val="24"/>
        </w:rPr>
        <w:t xml:space="preserve"> füüsilis</w:t>
      </w:r>
      <w:r>
        <w:rPr>
          <w:szCs w:val="24"/>
        </w:rPr>
        <w:t>ele</w:t>
      </w:r>
      <w:r w:rsidR="00BB553D">
        <w:rPr>
          <w:szCs w:val="24"/>
        </w:rPr>
        <w:t xml:space="preserve"> isiku</w:t>
      </w:r>
      <w:r>
        <w:rPr>
          <w:szCs w:val="24"/>
        </w:rPr>
        <w:t>le</w:t>
      </w:r>
      <w:r w:rsidR="00BB553D" w:rsidRPr="00BB553D">
        <w:rPr>
          <w:szCs w:val="24"/>
        </w:rPr>
        <w:t xml:space="preserve"> rahatrah</w:t>
      </w:r>
      <w:r>
        <w:rPr>
          <w:szCs w:val="24"/>
        </w:rPr>
        <w:t>v</w:t>
      </w:r>
      <w:r w:rsidR="00BB553D" w:rsidRPr="00BB553D">
        <w:rPr>
          <w:szCs w:val="24"/>
        </w:rPr>
        <w:t xml:space="preserve"> kuni 100 000 eurot</w:t>
      </w:r>
      <w:r w:rsidR="00BB553D">
        <w:rPr>
          <w:szCs w:val="24"/>
        </w:rPr>
        <w:t xml:space="preserve"> ning</w:t>
      </w:r>
      <w:r w:rsidR="00BB553D" w:rsidRPr="00BB553D">
        <w:rPr>
          <w:szCs w:val="24"/>
        </w:rPr>
        <w:t xml:space="preserve"> juriidili</w:t>
      </w:r>
      <w:r w:rsidR="00BB553D">
        <w:rPr>
          <w:szCs w:val="24"/>
        </w:rPr>
        <w:t>s</w:t>
      </w:r>
      <w:r>
        <w:rPr>
          <w:szCs w:val="24"/>
        </w:rPr>
        <w:t>ele</w:t>
      </w:r>
      <w:r w:rsidR="00BB553D" w:rsidRPr="00BB553D">
        <w:rPr>
          <w:szCs w:val="24"/>
        </w:rPr>
        <w:t xml:space="preserve"> isik</w:t>
      </w:r>
      <w:r w:rsidR="00BB553D">
        <w:rPr>
          <w:szCs w:val="24"/>
        </w:rPr>
        <w:t>u</w:t>
      </w:r>
      <w:r>
        <w:rPr>
          <w:szCs w:val="24"/>
        </w:rPr>
        <w:t xml:space="preserve">le </w:t>
      </w:r>
      <w:r w:rsidR="00BB553D" w:rsidRPr="00BB553D">
        <w:rPr>
          <w:szCs w:val="24"/>
        </w:rPr>
        <w:t>rahatrahviga kuni 1 000 000 eurot</w:t>
      </w:r>
      <w:r w:rsidR="006B7BF3">
        <w:rPr>
          <w:szCs w:val="24"/>
        </w:rPr>
        <w:t>.</w:t>
      </w:r>
      <w:r w:rsidR="00355B35">
        <w:rPr>
          <w:szCs w:val="24"/>
        </w:rPr>
        <w:t xml:space="preserve"> Eeskujuks on võetud t</w:t>
      </w:r>
      <w:r w:rsidR="00355B35" w:rsidRPr="00355B35">
        <w:rPr>
          <w:szCs w:val="24"/>
        </w:rPr>
        <w:t>arbija krediidivõimelisuse hindamise kohustuse rikkumi</w:t>
      </w:r>
      <w:r w:rsidR="00355B35">
        <w:rPr>
          <w:szCs w:val="24"/>
        </w:rPr>
        <w:t>se eest</w:t>
      </w:r>
      <w:r w:rsidR="00355B35" w:rsidRPr="00355B35">
        <w:rPr>
          <w:szCs w:val="24"/>
        </w:rPr>
        <w:t xml:space="preserve"> </w:t>
      </w:r>
      <w:r w:rsidR="00355B35">
        <w:rPr>
          <w:szCs w:val="24"/>
        </w:rPr>
        <w:t>vastutust reguleerivas normis sisalduvaid määrasid (KAVS § 99) kui rikkumise iseloomult kõige sarnasemat koosseisu.</w:t>
      </w:r>
    </w:p>
    <w:p w14:paraId="28D600E2" w14:textId="77777777" w:rsidR="00B66C68" w:rsidRDefault="00B66C68" w:rsidP="00BB553D">
      <w:pPr>
        <w:spacing w:after="0" w:line="240" w:lineRule="auto"/>
        <w:jc w:val="both"/>
        <w:rPr>
          <w:szCs w:val="24"/>
        </w:rPr>
      </w:pPr>
    </w:p>
    <w:p w14:paraId="5B268C86" w14:textId="77777777" w:rsidR="00B66C68" w:rsidRDefault="00B66C68" w:rsidP="00BB553D">
      <w:pPr>
        <w:spacing w:after="0" w:line="240" w:lineRule="auto"/>
        <w:jc w:val="both"/>
        <w:rPr>
          <w:szCs w:val="24"/>
        </w:rPr>
      </w:pPr>
      <w:r w:rsidRPr="00B66C68">
        <w:rPr>
          <w:szCs w:val="24"/>
          <w:u w:val="single"/>
        </w:rPr>
        <w:t>KAVS § 105 täiendamine lõikega 3</w:t>
      </w:r>
      <w:r w:rsidRPr="00B66C68">
        <w:rPr>
          <w:szCs w:val="24"/>
          <w:u w:val="single"/>
          <w:vertAlign w:val="superscript"/>
        </w:rPr>
        <w:t>1</w:t>
      </w:r>
      <w:r>
        <w:rPr>
          <w:szCs w:val="24"/>
        </w:rPr>
        <w:t xml:space="preserve"> – tegemist on üleminekusättega, mis annab krediidiandjale ja krediidivahendajale aega, et viia oma tegevusluba kooskõlla KAVS § 12 lg 1 punktist 18 tuleneva kohustusega esitada dokument mis kinnitaks valmisolekut</w:t>
      </w:r>
      <w:r w:rsidRPr="0067695B">
        <w:rPr>
          <w:szCs w:val="24"/>
        </w:rPr>
        <w:t xml:space="preserve"> </w:t>
      </w:r>
      <w:r>
        <w:rPr>
          <w:szCs w:val="24"/>
        </w:rPr>
        <w:t xml:space="preserve">andmeedastuseks krediiditeaberegistri pidajaga krediiditeabe jagamise seaduses sätestatud tingimustel ja korras. </w:t>
      </w:r>
    </w:p>
    <w:p w14:paraId="57133F12" w14:textId="77777777" w:rsidR="00B66C68" w:rsidRDefault="00B66C68" w:rsidP="00BB553D">
      <w:pPr>
        <w:spacing w:after="0" w:line="240" w:lineRule="auto"/>
        <w:jc w:val="both"/>
        <w:rPr>
          <w:szCs w:val="24"/>
        </w:rPr>
      </w:pPr>
    </w:p>
    <w:p w14:paraId="75D29135" w14:textId="7E6C11AD" w:rsidR="00B66C68" w:rsidRPr="00B66C68" w:rsidRDefault="009E44A2" w:rsidP="00BB553D">
      <w:pPr>
        <w:spacing w:after="0" w:line="240" w:lineRule="auto"/>
        <w:jc w:val="both"/>
        <w:rPr>
          <w:szCs w:val="24"/>
        </w:rPr>
      </w:pPr>
      <w:r>
        <w:rPr>
          <w:szCs w:val="24"/>
        </w:rPr>
        <w:t xml:space="preserve">KAVS § 12 lg 1 punkti 18 jõustumine ei ole võimalik enne, kui krediiditeaberegister on valmis andmete töötlemiseks. </w:t>
      </w:r>
      <w:r w:rsidR="00B66C68">
        <w:rPr>
          <w:szCs w:val="24"/>
        </w:rPr>
        <w:t>Vastavalt eelnõu § 63 lõikele 1 jõustub kõnesolev kohustu</w:t>
      </w:r>
      <w:r>
        <w:rPr>
          <w:szCs w:val="24"/>
        </w:rPr>
        <w:t>s</w:t>
      </w:r>
      <w:r w:rsidR="00B66C68">
        <w:rPr>
          <w:szCs w:val="24"/>
        </w:rPr>
        <w:t xml:space="preserve"> 01.01.2028, üleminekusättega antakse krediidiandjale ja krediidivahendajale viis kuud aega, et tagada nõudele vastavus.</w:t>
      </w:r>
      <w:r>
        <w:rPr>
          <w:szCs w:val="24"/>
        </w:rPr>
        <w:t xml:space="preserve"> Nõudele vastavus peab olema tagatud 01.01.2028.</w:t>
      </w:r>
    </w:p>
    <w:p w14:paraId="6E6A0DC6" w14:textId="77777777" w:rsidR="006C4317" w:rsidRPr="0006600E" w:rsidRDefault="006C4317" w:rsidP="00DF3708">
      <w:pPr>
        <w:spacing w:after="0" w:line="240" w:lineRule="auto"/>
        <w:jc w:val="both"/>
        <w:rPr>
          <w:rFonts w:cs="Times New Roman"/>
          <w:szCs w:val="24"/>
        </w:rPr>
      </w:pPr>
    </w:p>
    <w:p w14:paraId="4B595D6A" w14:textId="0525A157" w:rsidR="00705B51" w:rsidRDefault="00705B51" w:rsidP="00DF3708">
      <w:pPr>
        <w:spacing w:after="0" w:line="240" w:lineRule="auto"/>
        <w:jc w:val="both"/>
        <w:rPr>
          <w:rFonts w:cs="Times New Roman"/>
          <w:szCs w:val="24"/>
        </w:rPr>
      </w:pPr>
      <w:r w:rsidRPr="00705B51">
        <w:rPr>
          <w:rFonts w:cs="Times New Roman"/>
          <w:b/>
          <w:bCs/>
          <w:szCs w:val="24"/>
        </w:rPr>
        <w:t>Paragrahv 6</w:t>
      </w:r>
      <w:r w:rsidR="001A1115">
        <w:rPr>
          <w:rFonts w:cs="Times New Roman"/>
          <w:b/>
          <w:bCs/>
          <w:szCs w:val="24"/>
        </w:rPr>
        <w:t>1</w:t>
      </w:r>
      <w:r w:rsidRPr="00705B51">
        <w:rPr>
          <w:rFonts w:cs="Times New Roman"/>
          <w:b/>
          <w:bCs/>
          <w:szCs w:val="24"/>
        </w:rPr>
        <w:t xml:space="preserve"> –</w:t>
      </w:r>
      <w:r>
        <w:rPr>
          <w:rFonts w:cs="Times New Roman"/>
          <w:szCs w:val="24"/>
        </w:rPr>
        <w:t xml:space="preserve"> </w:t>
      </w:r>
      <w:r w:rsidR="00240214">
        <w:rPr>
          <w:b/>
          <w:bCs/>
          <w:szCs w:val="24"/>
        </w:rPr>
        <w:t>k</w:t>
      </w:r>
      <w:r w:rsidRPr="003E436E">
        <w:rPr>
          <w:b/>
          <w:bCs/>
          <w:szCs w:val="24"/>
        </w:rPr>
        <w:t>rediidiasutuste seaduse</w:t>
      </w:r>
      <w:r>
        <w:rPr>
          <w:b/>
          <w:bCs/>
          <w:szCs w:val="24"/>
        </w:rPr>
        <w:t xml:space="preserve"> muutmine</w:t>
      </w:r>
    </w:p>
    <w:p w14:paraId="4FE51995" w14:textId="3553A772" w:rsidR="001F3C9B" w:rsidRDefault="001F3C9B" w:rsidP="001F3C9B">
      <w:pPr>
        <w:spacing w:after="0" w:line="240" w:lineRule="auto"/>
        <w:jc w:val="both"/>
        <w:rPr>
          <w:szCs w:val="24"/>
        </w:rPr>
      </w:pPr>
      <w:r w:rsidRPr="001F3C9B">
        <w:rPr>
          <w:szCs w:val="24"/>
          <w:u w:val="single"/>
        </w:rPr>
        <w:t>KAS § 13</w:t>
      </w:r>
      <w:r w:rsidRPr="001F3C9B">
        <w:rPr>
          <w:szCs w:val="24"/>
          <w:u w:val="single"/>
          <w:vertAlign w:val="superscript"/>
        </w:rPr>
        <w:t>1</w:t>
      </w:r>
      <w:r w:rsidRPr="001F3C9B">
        <w:rPr>
          <w:szCs w:val="24"/>
          <w:u w:val="single"/>
        </w:rPr>
        <w:t xml:space="preserve"> lõiget 1 täiendatakse punktiga 19</w:t>
      </w:r>
      <w:r>
        <w:rPr>
          <w:szCs w:val="24"/>
        </w:rPr>
        <w:t xml:space="preserve">  – KAS § 13</w:t>
      </w:r>
      <w:r>
        <w:rPr>
          <w:szCs w:val="24"/>
          <w:vertAlign w:val="superscript"/>
        </w:rPr>
        <w:t>1</w:t>
      </w:r>
      <w:r>
        <w:rPr>
          <w:szCs w:val="24"/>
        </w:rPr>
        <w:t xml:space="preserve"> reguleerib tegevusloa taotlemisel esitatavate dokumentide ja andmetega seonduvat. Kehtestava punktiga 19 kohustatakse krediidiasutust tegevusloa taotlemisel esitama muu hulgas dokumendi, mis kinnitab valmisolekut</w:t>
      </w:r>
      <w:r w:rsidRPr="0067695B">
        <w:rPr>
          <w:szCs w:val="24"/>
        </w:rPr>
        <w:t xml:space="preserve"> </w:t>
      </w:r>
      <w:r>
        <w:rPr>
          <w:szCs w:val="24"/>
        </w:rPr>
        <w:t>andmeedastuseks krediiditeaberegistri pidajaga krediiditeabe jagamise seaduses sätestatud tingimustel ja korras.</w:t>
      </w:r>
    </w:p>
    <w:p w14:paraId="231341D9" w14:textId="77777777" w:rsidR="001F3C9B" w:rsidRDefault="001F3C9B" w:rsidP="001F3C9B">
      <w:pPr>
        <w:spacing w:after="0" w:line="240" w:lineRule="auto"/>
        <w:jc w:val="both"/>
        <w:rPr>
          <w:szCs w:val="24"/>
        </w:rPr>
      </w:pPr>
    </w:p>
    <w:p w14:paraId="34D1D7B5" w14:textId="4257E216" w:rsidR="001F3C9B" w:rsidRDefault="001F3C9B" w:rsidP="001F3C9B">
      <w:pPr>
        <w:spacing w:after="0" w:line="240" w:lineRule="auto"/>
        <w:jc w:val="both"/>
        <w:rPr>
          <w:szCs w:val="24"/>
        </w:rPr>
      </w:pPr>
      <w:r>
        <w:rPr>
          <w:szCs w:val="24"/>
        </w:rPr>
        <w:t xml:space="preserve">Krediidiasutuse kohustuseks on seaduse jõustumisel </w:t>
      </w:r>
      <w:proofErr w:type="spellStart"/>
      <w:r>
        <w:rPr>
          <w:szCs w:val="24"/>
        </w:rPr>
        <w:t>VÕS-i</w:t>
      </w:r>
      <w:proofErr w:type="spellEnd"/>
      <w:r>
        <w:rPr>
          <w:szCs w:val="24"/>
        </w:rPr>
        <w:t xml:space="preserve"> alusel teha tarbijalt krediiditaotluse saamisel päring krediiditeaberegistrisse või tarbijakrediidilepingu sõlmimisel krediiditeavet registrisse edastada. Andmeedastuse sujuvaks ja tõrgeteta toimimiseks on vältimatult vajalik registripidaja ning krediidiautuse koostöö. Krediidiasutus peab olema võimeline demonstreerima, et on andmeedastuseks valmis. Kuna andmete edastamine registrisse ja/või päringute tegemine registrist on oluline eeldus süsteemi toimimiseks, on põhjendatud näha seda ka osana tegevusloa kontrolliesemest.</w:t>
      </w:r>
    </w:p>
    <w:p w14:paraId="51301214" w14:textId="41A66312" w:rsidR="00D56FE0" w:rsidRDefault="00D56FE0" w:rsidP="00D56FE0">
      <w:pPr>
        <w:spacing w:after="0" w:line="240" w:lineRule="auto"/>
        <w:jc w:val="both"/>
        <w:rPr>
          <w:szCs w:val="24"/>
        </w:rPr>
      </w:pPr>
      <w:r>
        <w:rPr>
          <w:szCs w:val="24"/>
        </w:rPr>
        <w:t>Eelnõuga ei kehtestata detailseid vormi- ega sisunõudeid valmisolekut kinnitavale dokumendile. Finantsinspektsioonil peab esitatud andmete pinnalt kujunema veendumus, et krediidiasutus on võimeline täitma seadusest tulenevaid andmete edastamise ja päringu tegemise kohustusi.</w:t>
      </w:r>
    </w:p>
    <w:p w14:paraId="713EE9CA" w14:textId="714D053B" w:rsidR="001F3C9B" w:rsidRPr="001F3C9B" w:rsidRDefault="001F3C9B" w:rsidP="00DF3708">
      <w:pPr>
        <w:spacing w:after="0" w:line="240" w:lineRule="auto"/>
        <w:jc w:val="both"/>
        <w:rPr>
          <w:szCs w:val="24"/>
        </w:rPr>
      </w:pPr>
    </w:p>
    <w:p w14:paraId="54E853C2" w14:textId="3F7019F1" w:rsidR="00561039" w:rsidRDefault="00705B51" w:rsidP="00DF3708">
      <w:pPr>
        <w:spacing w:after="0" w:line="240" w:lineRule="auto"/>
        <w:jc w:val="both"/>
      </w:pPr>
      <w:r w:rsidRPr="00D56FE0">
        <w:rPr>
          <w:rFonts w:cs="Times New Roman"/>
          <w:szCs w:val="24"/>
          <w:u w:val="single"/>
        </w:rPr>
        <w:t xml:space="preserve">KAS § </w:t>
      </w:r>
      <w:r w:rsidRPr="00D56FE0">
        <w:rPr>
          <w:u w:val="single"/>
        </w:rPr>
        <w:t>88 täiendatakse lõikega 12</w:t>
      </w:r>
      <w:r>
        <w:t>. Nimetatud paragrahv sätestab pangasaladuse mõiste ja konfidentsiaalsuse ning loetleb juhud, mil pangasaladuse avaldamine on lubatud.</w:t>
      </w:r>
    </w:p>
    <w:p w14:paraId="5C0C2AB0" w14:textId="77777777" w:rsidR="00705B51" w:rsidRDefault="00705B51" w:rsidP="00DF3708">
      <w:pPr>
        <w:spacing w:after="0" w:line="240" w:lineRule="auto"/>
        <w:jc w:val="both"/>
      </w:pPr>
    </w:p>
    <w:p w14:paraId="6620DCE8" w14:textId="4E038796" w:rsidR="00705B51" w:rsidRDefault="00705B51" w:rsidP="00DF3708">
      <w:pPr>
        <w:spacing w:after="0" w:line="240" w:lineRule="auto"/>
        <w:jc w:val="both"/>
      </w:pPr>
      <w:r>
        <w:t xml:space="preserve">Krediiditeave sisaldab pangasaladust, selle teabe on krediidiasutus kohustatud </w:t>
      </w:r>
      <w:proofErr w:type="spellStart"/>
      <w:r>
        <w:t>VÕS-i</w:t>
      </w:r>
      <w:proofErr w:type="spellEnd"/>
      <w:r>
        <w:t xml:space="preserve"> alusel ja käesolevas eelnõus sätestatud tingimustel edastama registripidajale</w:t>
      </w:r>
      <w:r w:rsidR="00D56FE0">
        <w:t>, kes omakorda peab eelnõus sätestatud juhtudel ja korras tagama vastavale teabele juurdepääsu teistele selleks õigustatud isikutele (eelnõu § 10).</w:t>
      </w:r>
    </w:p>
    <w:p w14:paraId="3E437B57" w14:textId="77777777" w:rsidR="00A42992" w:rsidRDefault="00A42992" w:rsidP="00DF3708">
      <w:pPr>
        <w:spacing w:after="0" w:line="240" w:lineRule="auto"/>
        <w:jc w:val="both"/>
      </w:pPr>
    </w:p>
    <w:p w14:paraId="3AB50415" w14:textId="5A6723B7" w:rsidR="00A42992" w:rsidRDefault="00A42992" w:rsidP="00DF3708">
      <w:pPr>
        <w:spacing w:after="0" w:line="240" w:lineRule="auto"/>
        <w:jc w:val="both"/>
      </w:pPr>
      <w:r>
        <w:t>KAS § 88 lg 3 punktide 1–3 kohaselt on krediidiasutusel õigus avaldada klienti puudutav pangasaladus kolmandale isikule, kui:</w:t>
      </w:r>
    </w:p>
    <w:p w14:paraId="4D6A5E90" w14:textId="32C463DF" w:rsidR="00A42992" w:rsidRDefault="00A42992" w:rsidP="00DF3708">
      <w:pPr>
        <w:spacing w:after="0" w:line="240" w:lineRule="auto"/>
        <w:jc w:val="both"/>
      </w:pPr>
      <w:r>
        <w:t>1) krediidiasutuse õigus või kohustus avaldada pangasaladust tuleneb käesolevas paragrahvis sätestatust või</w:t>
      </w:r>
    </w:p>
    <w:p w14:paraId="04BA985A" w14:textId="0EE4314D" w:rsidR="00A42992" w:rsidRDefault="00A42992" w:rsidP="00DF3708">
      <w:pPr>
        <w:spacing w:after="0" w:line="240" w:lineRule="auto"/>
        <w:jc w:val="both"/>
      </w:pPr>
      <w:r>
        <w:t>2) klient on andnud pangasaladuse avaldamiseks nõusoleku või</w:t>
      </w:r>
    </w:p>
    <w:p w14:paraId="1C5ADB1C" w14:textId="47318E57" w:rsidR="00A42992" w:rsidRPr="00A42992" w:rsidRDefault="00A42992" w:rsidP="00DF3708">
      <w:pPr>
        <w:spacing w:after="0" w:line="240" w:lineRule="auto"/>
        <w:jc w:val="both"/>
      </w:pPr>
      <w:r>
        <w:t>3) pangasaladuse avaldamine on vajalik kliendi osalusel sõlmitud lepingu täitmiseks või kliendi taotluse alusel algatatud lepingu sõlmimisele eelnevate meetmete võtmiseks.</w:t>
      </w:r>
    </w:p>
    <w:p w14:paraId="19194829" w14:textId="77777777" w:rsidR="00B90E64" w:rsidRDefault="00B90E64" w:rsidP="00DF3708">
      <w:pPr>
        <w:spacing w:after="0" w:line="240" w:lineRule="auto"/>
        <w:jc w:val="both"/>
        <w:rPr>
          <w:rFonts w:cs="Times New Roman"/>
          <w:szCs w:val="24"/>
        </w:rPr>
      </w:pPr>
    </w:p>
    <w:p w14:paraId="50F1A63E" w14:textId="2FC63BB3" w:rsidR="00561039" w:rsidRDefault="00A42992" w:rsidP="00DF3708">
      <w:pPr>
        <w:spacing w:after="0" w:line="240" w:lineRule="auto"/>
        <w:jc w:val="both"/>
        <w:rPr>
          <w:rFonts w:cs="Times New Roman"/>
          <w:szCs w:val="24"/>
        </w:rPr>
      </w:pPr>
      <w:r>
        <w:rPr>
          <w:rFonts w:cs="Times New Roman"/>
          <w:szCs w:val="24"/>
        </w:rPr>
        <w:t>Punktist 1 tulenevalt peab seega §-</w:t>
      </w:r>
      <w:r>
        <w:rPr>
          <w:rFonts w:cs="Times New Roman"/>
          <w:szCs w:val="24"/>
        </w:rPr>
        <w:softHyphen/>
        <w:t xml:space="preserve">s 88 </w:t>
      </w:r>
      <w:r w:rsidR="00B90E64">
        <w:rPr>
          <w:rFonts w:cs="Times New Roman"/>
          <w:szCs w:val="24"/>
        </w:rPr>
        <w:t>kehtestama</w:t>
      </w:r>
      <w:r>
        <w:rPr>
          <w:rFonts w:cs="Times New Roman"/>
          <w:szCs w:val="24"/>
        </w:rPr>
        <w:t xml:space="preserve"> ka </w:t>
      </w:r>
      <w:r w:rsidR="001C5111">
        <w:rPr>
          <w:rFonts w:cs="Times New Roman"/>
          <w:szCs w:val="24"/>
        </w:rPr>
        <w:t>registripidajale pangasaladust sisaldava krediiditeabe edastamise.</w:t>
      </w:r>
      <w:r w:rsidR="00B90E64">
        <w:rPr>
          <w:rFonts w:cs="Times New Roman"/>
          <w:szCs w:val="24"/>
        </w:rPr>
        <w:t xml:space="preserve"> Eelnõus sätestataksegi, et </w:t>
      </w:r>
      <w:r w:rsidR="00B90E64">
        <w:rPr>
          <w:szCs w:val="24"/>
        </w:rPr>
        <w:t>k</w:t>
      </w:r>
      <w:r w:rsidR="00B90E64" w:rsidRPr="00D439F8">
        <w:rPr>
          <w:szCs w:val="24"/>
        </w:rPr>
        <w:t xml:space="preserve">rediidiasutusel on õigus avaldada </w:t>
      </w:r>
      <w:r w:rsidR="00B90E64">
        <w:rPr>
          <w:szCs w:val="24"/>
        </w:rPr>
        <w:t>krediiditeavet</w:t>
      </w:r>
      <w:r w:rsidR="00B90E64" w:rsidRPr="00D439F8">
        <w:rPr>
          <w:szCs w:val="24"/>
        </w:rPr>
        <w:t xml:space="preserve"> puudutav pangasaladus</w:t>
      </w:r>
      <w:r w:rsidR="00B90E64">
        <w:rPr>
          <w:szCs w:val="24"/>
        </w:rPr>
        <w:t xml:space="preserve"> </w:t>
      </w:r>
      <w:r w:rsidR="00D56FE0" w:rsidRPr="000E52A5">
        <w:rPr>
          <w:szCs w:val="24"/>
        </w:rPr>
        <w:t>krediiditeabe jagamise seaduse</w:t>
      </w:r>
      <w:r w:rsidR="00D56FE0">
        <w:rPr>
          <w:szCs w:val="24"/>
        </w:rPr>
        <w:t xml:space="preserve"> § 10 lõike 1 punktis 1 nimetatud isikutele ja registripidajale krediiditeabe jagamise seaduse sätestatud tingimustel ja korras</w:t>
      </w:r>
      <w:r w:rsidR="00B90E64">
        <w:rPr>
          <w:szCs w:val="24"/>
        </w:rPr>
        <w:t>.</w:t>
      </w:r>
    </w:p>
    <w:p w14:paraId="2C906EC5" w14:textId="6FCD9B47" w:rsidR="006E54E4" w:rsidRDefault="006E54E4" w:rsidP="00DF3708">
      <w:pPr>
        <w:spacing w:after="0" w:line="240" w:lineRule="auto"/>
        <w:jc w:val="both"/>
        <w:rPr>
          <w:rFonts w:cs="Times New Roman"/>
          <w:szCs w:val="24"/>
        </w:rPr>
      </w:pPr>
    </w:p>
    <w:p w14:paraId="070D5CC2" w14:textId="0E8A72AF" w:rsidR="00370F44" w:rsidRPr="00BC2FD6" w:rsidRDefault="00BC2FD6" w:rsidP="00DF3708">
      <w:pPr>
        <w:spacing w:after="0" w:line="240" w:lineRule="auto"/>
        <w:jc w:val="both"/>
        <w:rPr>
          <w:szCs w:val="24"/>
        </w:rPr>
      </w:pPr>
      <w:r w:rsidRPr="00BC2FD6">
        <w:rPr>
          <w:rFonts w:cs="Times New Roman"/>
          <w:szCs w:val="24"/>
          <w:u w:val="single"/>
        </w:rPr>
        <w:t xml:space="preserve">KAS §-de </w:t>
      </w:r>
      <w:r w:rsidRPr="00BC2FD6">
        <w:rPr>
          <w:szCs w:val="24"/>
          <w:u w:val="single"/>
        </w:rPr>
        <w:t>134</w:t>
      </w:r>
      <w:r w:rsidRPr="00BC2FD6">
        <w:rPr>
          <w:szCs w:val="24"/>
          <w:u w:val="single"/>
          <w:vertAlign w:val="superscript"/>
        </w:rPr>
        <w:t xml:space="preserve">10 </w:t>
      </w:r>
      <w:r w:rsidRPr="00BC2FD6">
        <w:rPr>
          <w:szCs w:val="24"/>
          <w:u w:val="single"/>
        </w:rPr>
        <w:t xml:space="preserve"> ja 134</w:t>
      </w:r>
      <w:r w:rsidRPr="00BC2FD6">
        <w:rPr>
          <w:szCs w:val="24"/>
          <w:u w:val="single"/>
          <w:vertAlign w:val="superscript"/>
        </w:rPr>
        <w:t>19</w:t>
      </w:r>
      <w:r w:rsidRPr="00BC2FD6">
        <w:rPr>
          <w:szCs w:val="24"/>
          <w:u w:val="single"/>
        </w:rPr>
        <w:t xml:space="preserve"> muutmine</w:t>
      </w:r>
      <w:r>
        <w:rPr>
          <w:szCs w:val="24"/>
        </w:rPr>
        <w:t xml:space="preserve"> – tegemist ei ole krediiditeabe jagamise seaduse rakendamiseks vajalike muudatustega, vaid karistusmäärade ühtlustamisega. Sätted kehtivas sõnastuses näevad karistusmääradena füüsilisele isikule ette rahatrahvi 3000 trahviühikut ja juriidilisele isikule</w:t>
      </w:r>
      <w:r w:rsidR="00370F44">
        <w:rPr>
          <w:szCs w:val="24"/>
        </w:rPr>
        <w:t xml:space="preserve"> rahatrahvi</w:t>
      </w:r>
      <w:r>
        <w:rPr>
          <w:szCs w:val="24"/>
        </w:rPr>
        <w:t xml:space="preserve"> </w:t>
      </w:r>
      <w:r w:rsidR="00370F44">
        <w:rPr>
          <w:szCs w:val="24"/>
        </w:rPr>
        <w:t xml:space="preserve">400 000 eurot. Nimetatud määrad on </w:t>
      </w:r>
      <w:proofErr w:type="spellStart"/>
      <w:r w:rsidR="00370F44">
        <w:rPr>
          <w:szCs w:val="24"/>
        </w:rPr>
        <w:t>KAS-is</w:t>
      </w:r>
      <w:proofErr w:type="spellEnd"/>
      <w:r w:rsidR="00370F44">
        <w:rPr>
          <w:szCs w:val="24"/>
        </w:rPr>
        <w:t xml:space="preserve"> sätestatud muid väärteokoosseisu karistusmäärasid arvestades ebaproportsionaalselt väikesed. Seejuures väärib märkimist, et krediidiandjale ja -vahendajale näeb KAVS </w:t>
      </w:r>
      <w:r w:rsidR="00370F44" w:rsidRPr="00370F44">
        <w:rPr>
          <w:szCs w:val="24"/>
        </w:rPr>
        <w:t>tarbija krediidivõimelisuse hindamisega</w:t>
      </w:r>
      <w:r w:rsidR="00370F44">
        <w:rPr>
          <w:szCs w:val="24"/>
        </w:rPr>
        <w:t xml:space="preserve"> seotud täpselt samasisulise kohustuse rikkumise eest võrreldes krediidiasutusele </w:t>
      </w:r>
      <w:proofErr w:type="spellStart"/>
      <w:r w:rsidR="00370F44">
        <w:rPr>
          <w:szCs w:val="24"/>
        </w:rPr>
        <w:t>KAS-iga</w:t>
      </w:r>
      <w:proofErr w:type="spellEnd"/>
      <w:r w:rsidR="00370F44">
        <w:rPr>
          <w:szCs w:val="24"/>
        </w:rPr>
        <w:t xml:space="preserve"> sätestatuga ette märksa suuremad karistusmäärad. Seetõttu tagavad määrade muutmised osaliselt ka krediidiandjate ja -vahendajate õiglasema kohtlemise.</w:t>
      </w:r>
    </w:p>
    <w:p w14:paraId="73816358" w14:textId="77777777" w:rsidR="00BC2FD6" w:rsidRDefault="00BC2FD6" w:rsidP="00355B35">
      <w:pPr>
        <w:spacing w:after="0" w:line="240" w:lineRule="auto"/>
        <w:jc w:val="both"/>
        <w:rPr>
          <w:rFonts w:cs="Times New Roman"/>
          <w:szCs w:val="24"/>
          <w:u w:val="single"/>
        </w:rPr>
      </w:pPr>
    </w:p>
    <w:p w14:paraId="0294CF48" w14:textId="1ABA2DF2" w:rsidR="00693A47" w:rsidRDefault="00E91FEF" w:rsidP="00355B35">
      <w:pPr>
        <w:spacing w:after="0" w:line="240" w:lineRule="auto"/>
        <w:jc w:val="both"/>
        <w:rPr>
          <w:szCs w:val="24"/>
        </w:rPr>
      </w:pPr>
      <w:r w:rsidRPr="00A748A8">
        <w:rPr>
          <w:rFonts w:cs="Times New Roman"/>
          <w:szCs w:val="24"/>
          <w:u w:val="single"/>
        </w:rPr>
        <w:t xml:space="preserve">KAS täiendamine </w:t>
      </w:r>
      <w:r w:rsidRPr="00A748A8">
        <w:rPr>
          <w:szCs w:val="24"/>
          <w:u w:val="single"/>
        </w:rPr>
        <w:t>§-ga 134</w:t>
      </w:r>
      <w:r w:rsidRPr="00A748A8">
        <w:rPr>
          <w:szCs w:val="24"/>
          <w:u w:val="single"/>
          <w:vertAlign w:val="superscript"/>
        </w:rPr>
        <w:t>27</w:t>
      </w:r>
      <w:r>
        <w:rPr>
          <w:szCs w:val="24"/>
          <w:u w:val="single"/>
          <w:vertAlign w:val="superscript"/>
        </w:rPr>
        <w:t xml:space="preserve"> </w:t>
      </w:r>
      <w:r>
        <w:rPr>
          <w:szCs w:val="24"/>
        </w:rPr>
        <w:t xml:space="preserve">– </w:t>
      </w:r>
      <w:r w:rsidR="00693A47">
        <w:rPr>
          <w:szCs w:val="24"/>
        </w:rPr>
        <w:t xml:space="preserve">vastutus krediiditeaberegistri pidajale andmete edastamata jätmise eest. </w:t>
      </w:r>
    </w:p>
    <w:p w14:paraId="36B127D2" w14:textId="77777777" w:rsidR="00BC2FD6" w:rsidRDefault="00BC2FD6" w:rsidP="00355B35">
      <w:pPr>
        <w:spacing w:after="0" w:line="240" w:lineRule="auto"/>
        <w:jc w:val="both"/>
        <w:rPr>
          <w:szCs w:val="24"/>
        </w:rPr>
      </w:pPr>
    </w:p>
    <w:p w14:paraId="3A79AFEA" w14:textId="275F13C0" w:rsidR="00E91FEF" w:rsidRDefault="00E91FEF" w:rsidP="00355B35">
      <w:pPr>
        <w:spacing w:after="0" w:line="240" w:lineRule="auto"/>
        <w:jc w:val="both"/>
        <w:rPr>
          <w:rFonts w:cs="Times New Roman"/>
          <w:szCs w:val="24"/>
          <w:u w:val="single"/>
        </w:rPr>
      </w:pPr>
      <w:r w:rsidRPr="00187FA8">
        <w:rPr>
          <w:szCs w:val="24"/>
        </w:rPr>
        <w:t>KAVS</w:t>
      </w:r>
      <w:r>
        <w:rPr>
          <w:szCs w:val="24"/>
        </w:rPr>
        <w:t xml:space="preserve"> § 47 kavandatava lõikega 4</w:t>
      </w:r>
      <w:r>
        <w:rPr>
          <w:szCs w:val="24"/>
          <w:vertAlign w:val="superscript"/>
        </w:rPr>
        <w:t>2</w:t>
      </w:r>
      <w:r w:rsidRPr="00960B78">
        <w:rPr>
          <w:szCs w:val="24"/>
        </w:rPr>
        <w:t xml:space="preserve"> </w:t>
      </w:r>
      <w:r>
        <w:rPr>
          <w:szCs w:val="24"/>
        </w:rPr>
        <w:t>kohustatakse krediidiandjat ja krediidiagenti kui krediiditeabe andjaid edastama andmed sõlmitud krediidilepingu kohta registripidajale.</w:t>
      </w:r>
      <w:r w:rsidR="00693A47" w:rsidRPr="00693A47">
        <w:t xml:space="preserve"> </w:t>
      </w:r>
      <w:r w:rsidR="00693A47">
        <w:t>Tulenevalt KAS § 83 lõikest 3</w:t>
      </w:r>
      <w:r w:rsidR="00693A47">
        <w:rPr>
          <w:vertAlign w:val="superscript"/>
        </w:rPr>
        <w:t>1</w:t>
      </w:r>
      <w:r w:rsidR="00693A47">
        <w:t xml:space="preserve"> on krediidiasutus t</w:t>
      </w:r>
      <w:r w:rsidR="00693A47" w:rsidRPr="00A748A8">
        <w:t>arbijale laenu andmisel</w:t>
      </w:r>
      <w:r w:rsidR="00693A47">
        <w:t xml:space="preserve"> kohustatud muu hulgas lähtuma ka KAVS §-s 47 lõikes 4</w:t>
      </w:r>
      <w:r w:rsidR="00693A47">
        <w:rPr>
          <w:vertAlign w:val="superscript"/>
        </w:rPr>
        <w:t>2</w:t>
      </w:r>
      <w:r w:rsidR="00693A47">
        <w:t xml:space="preserve"> sätestatud nõuet (andmete registripidajale edastamise kohustus).</w:t>
      </w:r>
      <w:r>
        <w:rPr>
          <w:szCs w:val="24"/>
        </w:rPr>
        <w:t xml:space="preserve"> Tegemist on olulise osaga krediiditeabe kättesaadavuse ja seeläbi krediidivõimelisuse paremaks hindamiseks eelduste loomisel. Seetõttu on ka oluline, et </w:t>
      </w:r>
      <w:r w:rsidR="00693A47">
        <w:rPr>
          <w:szCs w:val="24"/>
        </w:rPr>
        <w:t>krediidiasutus</w:t>
      </w:r>
      <w:r>
        <w:rPr>
          <w:szCs w:val="24"/>
        </w:rPr>
        <w:t xml:space="preserve"> oma kohustust täidaks ja kohustuse mittetäitmisel selle eest vastutaks. Normiga nähaksegi ette, et andmete edastamise kohustuse  </w:t>
      </w:r>
      <w:r w:rsidRPr="00BB553D">
        <w:rPr>
          <w:szCs w:val="24"/>
        </w:rPr>
        <w:t>rikkumise eest karistatakse</w:t>
      </w:r>
      <w:r>
        <w:rPr>
          <w:szCs w:val="24"/>
        </w:rPr>
        <w:t xml:space="preserve"> füüsilist isikut</w:t>
      </w:r>
      <w:r w:rsidRPr="00BB553D">
        <w:rPr>
          <w:szCs w:val="24"/>
        </w:rPr>
        <w:t xml:space="preserve"> rahatrahviga kuni 100 000 eurot</w:t>
      </w:r>
      <w:r>
        <w:rPr>
          <w:szCs w:val="24"/>
        </w:rPr>
        <w:t xml:space="preserve"> ning</w:t>
      </w:r>
      <w:r w:rsidRPr="00BB553D">
        <w:rPr>
          <w:szCs w:val="24"/>
        </w:rPr>
        <w:t xml:space="preserve"> juriidili</w:t>
      </w:r>
      <w:r>
        <w:rPr>
          <w:szCs w:val="24"/>
        </w:rPr>
        <w:t>st</w:t>
      </w:r>
      <w:r w:rsidRPr="00BB553D">
        <w:rPr>
          <w:szCs w:val="24"/>
        </w:rPr>
        <w:t xml:space="preserve"> isik</w:t>
      </w:r>
      <w:r>
        <w:rPr>
          <w:szCs w:val="24"/>
        </w:rPr>
        <w:t xml:space="preserve">ut </w:t>
      </w:r>
      <w:r w:rsidRPr="00BB553D">
        <w:rPr>
          <w:szCs w:val="24"/>
        </w:rPr>
        <w:t>rahatrahviga kuni 1 000 000 eurot</w:t>
      </w:r>
      <w:r>
        <w:rPr>
          <w:szCs w:val="24"/>
        </w:rPr>
        <w:t>. Eeskujuks on võetud t</w:t>
      </w:r>
      <w:r w:rsidRPr="00355B35">
        <w:rPr>
          <w:szCs w:val="24"/>
        </w:rPr>
        <w:t>arbija krediidivõimelisuse hindamise kohustuse rikkumi</w:t>
      </w:r>
      <w:r>
        <w:rPr>
          <w:szCs w:val="24"/>
        </w:rPr>
        <w:t>se eest</w:t>
      </w:r>
      <w:r w:rsidRPr="00355B35">
        <w:rPr>
          <w:szCs w:val="24"/>
        </w:rPr>
        <w:t xml:space="preserve"> </w:t>
      </w:r>
      <w:r>
        <w:rPr>
          <w:szCs w:val="24"/>
        </w:rPr>
        <w:t xml:space="preserve">vastutust reguleerivas normis sisalduvaid määrasid (KAS § </w:t>
      </w:r>
      <w:r w:rsidR="00C903FE">
        <w:rPr>
          <w:szCs w:val="24"/>
        </w:rPr>
        <w:t>134</w:t>
      </w:r>
      <w:r w:rsidR="00C903FE">
        <w:rPr>
          <w:szCs w:val="24"/>
          <w:vertAlign w:val="superscript"/>
        </w:rPr>
        <w:t>19</w:t>
      </w:r>
      <w:r>
        <w:rPr>
          <w:szCs w:val="24"/>
        </w:rPr>
        <w:t>) kui rikkumise iseloomult kõige sarnasemat koosseisu.</w:t>
      </w:r>
    </w:p>
    <w:p w14:paraId="6A17339B" w14:textId="77777777" w:rsidR="00E91FEF" w:rsidRDefault="00E91FEF" w:rsidP="00355B35">
      <w:pPr>
        <w:spacing w:after="0" w:line="240" w:lineRule="auto"/>
        <w:jc w:val="both"/>
        <w:rPr>
          <w:rFonts w:cs="Times New Roman"/>
          <w:szCs w:val="24"/>
          <w:u w:val="single"/>
        </w:rPr>
      </w:pPr>
    </w:p>
    <w:p w14:paraId="4F7EB594" w14:textId="78032166" w:rsidR="00A748A8" w:rsidRDefault="00A748A8" w:rsidP="00355B35">
      <w:pPr>
        <w:spacing w:after="0" w:line="240" w:lineRule="auto"/>
        <w:jc w:val="both"/>
      </w:pPr>
      <w:r w:rsidRPr="00A748A8">
        <w:rPr>
          <w:rFonts w:cs="Times New Roman"/>
          <w:szCs w:val="24"/>
          <w:u w:val="single"/>
        </w:rPr>
        <w:t xml:space="preserve">KAS täiendamine </w:t>
      </w:r>
      <w:r w:rsidRPr="00A748A8">
        <w:rPr>
          <w:szCs w:val="24"/>
          <w:u w:val="single"/>
        </w:rPr>
        <w:t>§-ga 134</w:t>
      </w:r>
      <w:r w:rsidRPr="00A748A8">
        <w:rPr>
          <w:szCs w:val="24"/>
          <w:u w:val="single"/>
          <w:vertAlign w:val="superscript"/>
        </w:rPr>
        <w:t>2</w:t>
      </w:r>
      <w:r w:rsidR="00E91FEF">
        <w:rPr>
          <w:szCs w:val="24"/>
          <w:u w:val="single"/>
          <w:vertAlign w:val="superscript"/>
        </w:rPr>
        <w:t>8</w:t>
      </w:r>
      <w:r>
        <w:rPr>
          <w:szCs w:val="24"/>
        </w:rPr>
        <w:t xml:space="preserve"> – </w:t>
      </w:r>
      <w:r w:rsidR="00693A47">
        <w:rPr>
          <w:szCs w:val="24"/>
        </w:rPr>
        <w:t xml:space="preserve">vastutus </w:t>
      </w:r>
      <w:r w:rsidRPr="00A748A8">
        <w:rPr>
          <w:szCs w:val="24"/>
        </w:rPr>
        <w:t>krediidilepingu sõlmimise keel</w:t>
      </w:r>
      <w:r w:rsidR="00693A47">
        <w:rPr>
          <w:szCs w:val="24"/>
        </w:rPr>
        <w:t>u rikkumise eest</w:t>
      </w:r>
      <w:r w:rsidR="00E91FEF">
        <w:rPr>
          <w:szCs w:val="24"/>
        </w:rPr>
        <w:t xml:space="preserve">. </w:t>
      </w:r>
      <w:r>
        <w:t>Sättega nähakse ette vastutus KAVS §-s 50</w:t>
      </w:r>
      <w:r>
        <w:rPr>
          <w:vertAlign w:val="superscript"/>
        </w:rPr>
        <w:t>2</w:t>
      </w:r>
      <w:r>
        <w:t xml:space="preserve"> sätestatud nõude rikkumise eest. Tulenevalt KAS § 83 lõikest 3</w:t>
      </w:r>
      <w:r>
        <w:rPr>
          <w:vertAlign w:val="superscript"/>
        </w:rPr>
        <w:t>1</w:t>
      </w:r>
      <w:r>
        <w:t xml:space="preserve"> on krediidiasutus t</w:t>
      </w:r>
      <w:r w:rsidRPr="00A748A8">
        <w:t>arbijale laenu andmisel</w:t>
      </w:r>
      <w:r>
        <w:t xml:space="preserve"> kohustatud muu hulgas lähtuma ka KAVS §-s 50</w:t>
      </w:r>
      <w:r>
        <w:rPr>
          <w:vertAlign w:val="superscript"/>
        </w:rPr>
        <w:t>2</w:t>
      </w:r>
      <w:r>
        <w:t xml:space="preserve"> sätestatud nõuet (krediidilepingu sõlmimise keeld). </w:t>
      </w:r>
      <w:r w:rsidR="00355B35">
        <w:t xml:space="preserve">Kohustuse rikkumise karistatakse rahatrahviga kuni 300 trahviühikut või kui selle on toime pannud juriidiline isik, siis rahatrahviga kuni </w:t>
      </w:r>
      <w:r w:rsidR="00355B35" w:rsidRPr="007F3261">
        <w:t>400 000 eurot</w:t>
      </w:r>
      <w:r w:rsidR="00355B35">
        <w:t>.</w:t>
      </w:r>
    </w:p>
    <w:p w14:paraId="4665A031" w14:textId="77777777" w:rsidR="00355B35" w:rsidRDefault="00355B35" w:rsidP="00355B35">
      <w:pPr>
        <w:spacing w:after="0" w:line="240" w:lineRule="auto"/>
        <w:jc w:val="both"/>
      </w:pPr>
    </w:p>
    <w:p w14:paraId="77AB8C21" w14:textId="30794A8D" w:rsidR="00355B35" w:rsidRDefault="00355B35" w:rsidP="00355B35">
      <w:pPr>
        <w:spacing w:after="0" w:line="240" w:lineRule="auto"/>
        <w:jc w:val="both"/>
        <w:rPr>
          <w:szCs w:val="24"/>
        </w:rPr>
      </w:pPr>
      <w:r>
        <w:rPr>
          <w:szCs w:val="24"/>
        </w:rPr>
        <w:t>Eeskujuks on võetud t</w:t>
      </w:r>
      <w:r w:rsidRPr="00355B35">
        <w:rPr>
          <w:szCs w:val="24"/>
        </w:rPr>
        <w:t>arbija krediidivõimelisuse hindamise kohustuse rikkumi</w:t>
      </w:r>
      <w:r>
        <w:rPr>
          <w:szCs w:val="24"/>
        </w:rPr>
        <w:t>se eest</w:t>
      </w:r>
      <w:r w:rsidRPr="00355B35">
        <w:rPr>
          <w:szCs w:val="24"/>
        </w:rPr>
        <w:t xml:space="preserve"> </w:t>
      </w:r>
      <w:r>
        <w:rPr>
          <w:szCs w:val="24"/>
        </w:rPr>
        <w:t>vastutust reguleerivas normis sisalduvaid määrasid (KAS § 134</w:t>
      </w:r>
      <w:r>
        <w:rPr>
          <w:szCs w:val="24"/>
          <w:vertAlign w:val="superscript"/>
        </w:rPr>
        <w:t>19</w:t>
      </w:r>
      <w:r>
        <w:rPr>
          <w:szCs w:val="24"/>
        </w:rPr>
        <w:t>) kui rikkumise iseloomult kõige sarnasemat koosseisu.</w:t>
      </w:r>
    </w:p>
    <w:p w14:paraId="6943098E" w14:textId="77777777" w:rsidR="009E44A2" w:rsidRDefault="009E44A2" w:rsidP="00355B35">
      <w:pPr>
        <w:spacing w:after="0" w:line="240" w:lineRule="auto"/>
        <w:jc w:val="both"/>
        <w:rPr>
          <w:szCs w:val="24"/>
        </w:rPr>
      </w:pPr>
    </w:p>
    <w:p w14:paraId="4D2990CC" w14:textId="56485949" w:rsidR="009E44A2" w:rsidRDefault="009E44A2" w:rsidP="009E44A2">
      <w:pPr>
        <w:spacing w:after="0" w:line="240" w:lineRule="auto"/>
        <w:jc w:val="both"/>
        <w:rPr>
          <w:szCs w:val="24"/>
        </w:rPr>
      </w:pPr>
      <w:proofErr w:type="spellStart"/>
      <w:r w:rsidRPr="00B66C68">
        <w:rPr>
          <w:szCs w:val="24"/>
          <w:u w:val="single"/>
        </w:rPr>
        <w:t>KAS</w:t>
      </w:r>
      <w:r>
        <w:rPr>
          <w:szCs w:val="24"/>
          <w:u w:val="single"/>
        </w:rPr>
        <w:t>-i</w:t>
      </w:r>
      <w:proofErr w:type="spellEnd"/>
      <w:r>
        <w:rPr>
          <w:szCs w:val="24"/>
          <w:u w:val="single"/>
        </w:rPr>
        <w:t xml:space="preserve"> täiendamine </w:t>
      </w:r>
      <w:r w:rsidRPr="009E44A2">
        <w:rPr>
          <w:szCs w:val="24"/>
          <w:u w:val="single"/>
        </w:rPr>
        <w:t>§-ga 141</w:t>
      </w:r>
      <w:r w:rsidRPr="009E44A2">
        <w:rPr>
          <w:szCs w:val="24"/>
          <w:u w:val="single"/>
          <w:vertAlign w:val="superscript"/>
        </w:rPr>
        <w:t>18</w:t>
      </w:r>
      <w:r w:rsidR="000E19AE" w:rsidRPr="000E19AE">
        <w:rPr>
          <w:szCs w:val="24"/>
        </w:rPr>
        <w:t xml:space="preserve"> </w:t>
      </w:r>
      <w:r>
        <w:rPr>
          <w:szCs w:val="24"/>
        </w:rPr>
        <w:t>– tegemist on üleminekusättega, mis annab krediidiasutusele aega, et viia oma tegevusluba kooskõlla KAS § 13</w:t>
      </w:r>
      <w:r>
        <w:rPr>
          <w:szCs w:val="24"/>
          <w:vertAlign w:val="superscript"/>
        </w:rPr>
        <w:t>1</w:t>
      </w:r>
      <w:r w:rsidRPr="002042AD">
        <w:rPr>
          <w:szCs w:val="24"/>
        </w:rPr>
        <w:t xml:space="preserve"> </w:t>
      </w:r>
      <w:r>
        <w:rPr>
          <w:szCs w:val="24"/>
        </w:rPr>
        <w:t>lõike 1 punktist 19 tuleneva kohustusega esitada dokument mis kinnitaks valmisolekut</w:t>
      </w:r>
      <w:r w:rsidRPr="0067695B">
        <w:rPr>
          <w:szCs w:val="24"/>
        </w:rPr>
        <w:t xml:space="preserve"> </w:t>
      </w:r>
      <w:r>
        <w:rPr>
          <w:szCs w:val="24"/>
        </w:rPr>
        <w:t xml:space="preserve">andmeedastuseks krediiditeaberegistri pidajaga krediiditeabe jagamise seaduses sätestatud tingimustel ja korras. </w:t>
      </w:r>
    </w:p>
    <w:p w14:paraId="4EA4B401" w14:textId="77777777" w:rsidR="009E44A2" w:rsidRDefault="009E44A2" w:rsidP="009E44A2">
      <w:pPr>
        <w:spacing w:after="0" w:line="240" w:lineRule="auto"/>
        <w:jc w:val="both"/>
        <w:rPr>
          <w:szCs w:val="24"/>
        </w:rPr>
      </w:pPr>
    </w:p>
    <w:p w14:paraId="1F9A78A9" w14:textId="2EBD780A" w:rsidR="009E44A2" w:rsidRPr="00B66C68" w:rsidRDefault="009E44A2" w:rsidP="009E44A2">
      <w:pPr>
        <w:spacing w:after="0" w:line="240" w:lineRule="auto"/>
        <w:jc w:val="both"/>
        <w:rPr>
          <w:szCs w:val="24"/>
        </w:rPr>
      </w:pPr>
      <w:r>
        <w:rPr>
          <w:szCs w:val="24"/>
        </w:rPr>
        <w:t>KAS § 13</w:t>
      </w:r>
      <w:r>
        <w:rPr>
          <w:szCs w:val="24"/>
          <w:vertAlign w:val="superscript"/>
        </w:rPr>
        <w:t>1</w:t>
      </w:r>
      <w:r w:rsidRPr="002042AD">
        <w:rPr>
          <w:szCs w:val="24"/>
        </w:rPr>
        <w:t xml:space="preserve"> </w:t>
      </w:r>
      <w:r>
        <w:rPr>
          <w:szCs w:val="24"/>
        </w:rPr>
        <w:t>lõike 1 punkti 19 jõustumine ei ole võimalik enne, kui krediiditeaberegister on valmis andmete töötlemiseks. Vastavalt eelnõu § 63 lõikele 1 jõustub kõnesolev kohustus 01.01.2028, üleminekusättega antakse krediidiandjale ja krediidivahendajale viis kuud aega, et tagada nõudele vastavus. Nõudele vastavus peab olema tagatud 01.0</w:t>
      </w:r>
      <w:r w:rsidR="006019A1">
        <w:rPr>
          <w:szCs w:val="24"/>
        </w:rPr>
        <w:t>6</w:t>
      </w:r>
      <w:r>
        <w:rPr>
          <w:szCs w:val="24"/>
        </w:rPr>
        <w:t xml:space="preserve">.2028. </w:t>
      </w:r>
    </w:p>
    <w:p w14:paraId="145A0E8C" w14:textId="77777777" w:rsidR="00606B98" w:rsidRDefault="00606B98" w:rsidP="00606B98">
      <w:pPr>
        <w:spacing w:after="0" w:line="240" w:lineRule="auto"/>
        <w:jc w:val="both"/>
        <w:rPr>
          <w:rFonts w:cs="Times New Roman"/>
          <w:b/>
          <w:bCs/>
          <w:szCs w:val="24"/>
        </w:rPr>
      </w:pPr>
    </w:p>
    <w:p w14:paraId="648FD18D" w14:textId="786FE121" w:rsidR="00606B98" w:rsidRPr="00A16FB5" w:rsidRDefault="00606B98" w:rsidP="00606B98">
      <w:pPr>
        <w:spacing w:after="0" w:line="240" w:lineRule="auto"/>
        <w:jc w:val="both"/>
        <w:rPr>
          <w:rFonts w:cs="Times New Roman"/>
          <w:b/>
          <w:bCs/>
          <w:szCs w:val="24"/>
        </w:rPr>
      </w:pPr>
      <w:r w:rsidRPr="00705B51">
        <w:rPr>
          <w:rFonts w:cs="Times New Roman"/>
          <w:b/>
          <w:bCs/>
          <w:szCs w:val="24"/>
        </w:rPr>
        <w:t>Paragrahv 6</w:t>
      </w:r>
      <w:r>
        <w:rPr>
          <w:rFonts w:cs="Times New Roman"/>
          <w:b/>
          <w:bCs/>
          <w:szCs w:val="24"/>
        </w:rPr>
        <w:t>2</w:t>
      </w:r>
      <w:r w:rsidRPr="00705B51">
        <w:rPr>
          <w:rFonts w:cs="Times New Roman"/>
          <w:b/>
          <w:bCs/>
          <w:szCs w:val="24"/>
        </w:rPr>
        <w:t xml:space="preserve"> </w:t>
      </w:r>
      <w:r w:rsidRPr="00606B98">
        <w:rPr>
          <w:rFonts w:cs="Times New Roman"/>
          <w:b/>
          <w:bCs/>
          <w:szCs w:val="24"/>
        </w:rPr>
        <w:t xml:space="preserve">– </w:t>
      </w:r>
      <w:r w:rsidRPr="00606B98">
        <w:rPr>
          <w:b/>
          <w:bCs/>
          <w:szCs w:val="24"/>
        </w:rPr>
        <w:t>krediidiinkassode ja -ostjate seaduse muutmine</w:t>
      </w:r>
    </w:p>
    <w:p w14:paraId="653F6C45" w14:textId="2D32ACBE" w:rsidR="009E44A2" w:rsidRPr="00606B98" w:rsidRDefault="00606B98" w:rsidP="00355B35">
      <w:pPr>
        <w:spacing w:after="0" w:line="240" w:lineRule="auto"/>
        <w:jc w:val="both"/>
        <w:rPr>
          <w:szCs w:val="24"/>
        </w:rPr>
      </w:pPr>
      <w:r>
        <w:rPr>
          <w:szCs w:val="24"/>
        </w:rPr>
        <w:t>Muudatus ei ole seotud krediiditeabe jagamise seaduse rakendamisega. Muudatuse eesmärk on  täpsustada volitusnormi. Nimelt näeb seaduse § 64 lõige 6 ette valdkonna eest vastutaval</w:t>
      </w:r>
      <w:r w:rsidR="00B42D46">
        <w:rPr>
          <w:szCs w:val="24"/>
        </w:rPr>
        <w:t>e</w:t>
      </w:r>
      <w:r>
        <w:rPr>
          <w:szCs w:val="24"/>
        </w:rPr>
        <w:t xml:space="preserve"> ministrile õiguse </w:t>
      </w:r>
      <w:r w:rsidRPr="00606B98">
        <w:rPr>
          <w:szCs w:val="24"/>
        </w:rPr>
        <w:t>kehtestada täpsem kor</w:t>
      </w:r>
      <w:r>
        <w:rPr>
          <w:szCs w:val="24"/>
        </w:rPr>
        <w:t>d</w:t>
      </w:r>
      <w:r w:rsidRPr="00606B98">
        <w:rPr>
          <w:szCs w:val="24"/>
        </w:rPr>
        <w:t xml:space="preserve"> ja vormid krediidiostjalt või tema määratud esindajalt Finantsinspektsioonile esitatava teabe kohta</w:t>
      </w:r>
      <w:r>
        <w:rPr>
          <w:szCs w:val="24"/>
        </w:rPr>
        <w:t>. Volitusnorm kehtivas sõnastuses ei hõlma aruannete koostamise metoodikat (võrdle KAS § 92</w:t>
      </w:r>
      <w:r>
        <w:rPr>
          <w:szCs w:val="24"/>
          <w:vertAlign w:val="superscript"/>
        </w:rPr>
        <w:t>3</w:t>
      </w:r>
      <w:r>
        <w:rPr>
          <w:szCs w:val="24"/>
        </w:rPr>
        <w:t xml:space="preserve"> lõikega 5 ja KAVS § 57</w:t>
      </w:r>
      <w:r>
        <w:rPr>
          <w:szCs w:val="24"/>
          <w:vertAlign w:val="superscript"/>
        </w:rPr>
        <w:t>1</w:t>
      </w:r>
      <w:r>
        <w:rPr>
          <w:szCs w:val="24"/>
        </w:rPr>
        <w:t xml:space="preserve"> lõikega 5), mis </w:t>
      </w:r>
      <w:r w:rsidR="00B42D46">
        <w:rPr>
          <w:szCs w:val="24"/>
        </w:rPr>
        <w:t xml:space="preserve">samas </w:t>
      </w:r>
      <w:r>
        <w:rPr>
          <w:szCs w:val="24"/>
        </w:rPr>
        <w:t>peaks olema määruse üheks osaks.</w:t>
      </w:r>
      <w:r w:rsidR="00FB4E57">
        <w:rPr>
          <w:szCs w:val="24"/>
        </w:rPr>
        <w:t xml:space="preserve"> Muudatusega tagatakse ministrile vastav volitus.</w:t>
      </w:r>
    </w:p>
    <w:p w14:paraId="5487A1A6" w14:textId="77777777" w:rsidR="00A748A8" w:rsidRDefault="00A748A8" w:rsidP="00DF3708">
      <w:pPr>
        <w:spacing w:after="0" w:line="240" w:lineRule="auto"/>
        <w:jc w:val="both"/>
        <w:rPr>
          <w:rFonts w:cs="Times New Roman"/>
          <w:szCs w:val="24"/>
        </w:rPr>
      </w:pPr>
    </w:p>
    <w:p w14:paraId="63BE9F92" w14:textId="4D9CFBDC" w:rsidR="00240214" w:rsidRPr="00A16FB5" w:rsidRDefault="006E54E4" w:rsidP="00DF3708">
      <w:pPr>
        <w:spacing w:after="0" w:line="240" w:lineRule="auto"/>
        <w:jc w:val="both"/>
        <w:rPr>
          <w:rFonts w:cs="Times New Roman"/>
          <w:b/>
          <w:bCs/>
          <w:szCs w:val="24"/>
        </w:rPr>
      </w:pPr>
      <w:r w:rsidRPr="00705B51">
        <w:rPr>
          <w:rFonts w:cs="Times New Roman"/>
          <w:b/>
          <w:bCs/>
          <w:szCs w:val="24"/>
        </w:rPr>
        <w:t>Paragrahv 6</w:t>
      </w:r>
      <w:r w:rsidR="00606B98">
        <w:rPr>
          <w:rFonts w:cs="Times New Roman"/>
          <w:b/>
          <w:bCs/>
          <w:szCs w:val="24"/>
        </w:rPr>
        <w:t>3</w:t>
      </w:r>
      <w:r w:rsidRPr="00705B51">
        <w:rPr>
          <w:rFonts w:cs="Times New Roman"/>
          <w:b/>
          <w:bCs/>
          <w:szCs w:val="24"/>
        </w:rPr>
        <w:t xml:space="preserve"> –</w:t>
      </w:r>
      <w:r>
        <w:rPr>
          <w:rFonts w:cs="Times New Roman"/>
          <w:szCs w:val="24"/>
        </w:rPr>
        <w:t xml:space="preserve"> </w:t>
      </w:r>
      <w:r w:rsidR="00240214" w:rsidRPr="00A16FB5">
        <w:rPr>
          <w:rFonts w:cs="Times New Roman"/>
          <w:b/>
          <w:bCs/>
          <w:szCs w:val="24"/>
        </w:rPr>
        <w:t>võlaõigusseaduse muutmine</w:t>
      </w:r>
    </w:p>
    <w:p w14:paraId="386EB3EB" w14:textId="30E5FB7D" w:rsidR="00EB5CA5" w:rsidRDefault="00EB5CA5" w:rsidP="00DF3708">
      <w:pPr>
        <w:spacing w:after="0" w:line="240" w:lineRule="auto"/>
        <w:jc w:val="both"/>
        <w:rPr>
          <w:rFonts w:cs="Times New Roman"/>
          <w:szCs w:val="24"/>
        </w:rPr>
      </w:pPr>
      <w:r>
        <w:rPr>
          <w:szCs w:val="24"/>
        </w:rPr>
        <w:t xml:space="preserve">VÕS </w:t>
      </w:r>
      <w:r w:rsidRPr="00EB5CA5">
        <w:rPr>
          <w:b/>
          <w:bCs/>
          <w:szCs w:val="24"/>
        </w:rPr>
        <w:t>§ 403</w:t>
      </w:r>
      <w:r w:rsidRPr="00EB5CA5">
        <w:rPr>
          <w:b/>
          <w:bCs/>
          <w:szCs w:val="24"/>
          <w:vertAlign w:val="superscript"/>
        </w:rPr>
        <w:t>4</w:t>
      </w:r>
      <w:r w:rsidRPr="00EB5CA5">
        <w:rPr>
          <w:b/>
          <w:bCs/>
          <w:szCs w:val="24"/>
        </w:rPr>
        <w:t xml:space="preserve"> täiendatakse lõikega 3</w:t>
      </w:r>
      <w:r w:rsidRPr="00EB5CA5">
        <w:rPr>
          <w:b/>
          <w:bCs/>
          <w:szCs w:val="24"/>
          <w:vertAlign w:val="superscript"/>
        </w:rPr>
        <w:t>1</w:t>
      </w:r>
      <w:r>
        <w:rPr>
          <w:rFonts w:cs="Times New Roman"/>
          <w:szCs w:val="24"/>
        </w:rPr>
        <w:t xml:space="preserve">, millega pannakse </w:t>
      </w:r>
      <w:r w:rsidR="00D46BB1">
        <w:rPr>
          <w:szCs w:val="24"/>
        </w:rPr>
        <w:t>krediiditeabe jagamise seaduse § 10 lõike 1 punktis 1 nimetatud isikule</w:t>
      </w:r>
      <w:r w:rsidR="00D46BB1">
        <w:rPr>
          <w:rFonts w:cs="Times New Roman"/>
          <w:szCs w:val="24"/>
        </w:rPr>
        <w:t xml:space="preserve"> </w:t>
      </w:r>
      <w:r>
        <w:rPr>
          <w:rFonts w:cs="Times New Roman"/>
          <w:szCs w:val="24"/>
        </w:rPr>
        <w:t xml:space="preserve">selgesõnaline kohustus </w:t>
      </w:r>
      <w:r w:rsidRPr="00EB5CA5">
        <w:rPr>
          <w:rFonts w:cs="Times New Roman"/>
          <w:szCs w:val="24"/>
        </w:rPr>
        <w:t>kontrolli</w:t>
      </w:r>
      <w:r>
        <w:rPr>
          <w:rFonts w:cs="Times New Roman"/>
          <w:szCs w:val="24"/>
        </w:rPr>
        <w:t>d</w:t>
      </w:r>
      <w:r w:rsidRPr="00EB5CA5">
        <w:rPr>
          <w:rFonts w:cs="Times New Roman"/>
          <w:szCs w:val="24"/>
        </w:rPr>
        <w:t>a</w:t>
      </w:r>
      <w:r>
        <w:rPr>
          <w:rFonts w:cs="Times New Roman"/>
          <w:szCs w:val="24"/>
        </w:rPr>
        <w:t xml:space="preserve"> </w:t>
      </w:r>
      <w:r w:rsidR="00D1372B">
        <w:rPr>
          <w:rFonts w:cs="Times New Roman"/>
          <w:szCs w:val="24"/>
        </w:rPr>
        <w:t>krediidivõimelisuse hindamiseks vajaliku teabe omandamiseks</w:t>
      </w:r>
      <w:r>
        <w:rPr>
          <w:szCs w:val="24"/>
        </w:rPr>
        <w:t xml:space="preserve"> </w:t>
      </w:r>
      <w:r w:rsidRPr="00EB5CA5">
        <w:rPr>
          <w:rFonts w:cs="Times New Roman"/>
          <w:szCs w:val="24"/>
        </w:rPr>
        <w:t xml:space="preserve">tarbija kohta käivat krediiditeavet krediiditeabe jagamise seaduse alusel asutatud krediiditeaberegistrist. </w:t>
      </w:r>
    </w:p>
    <w:p w14:paraId="3134630B" w14:textId="77777777" w:rsidR="00EB5CA5" w:rsidRDefault="00EB5CA5" w:rsidP="00DF3708">
      <w:pPr>
        <w:spacing w:after="0" w:line="240" w:lineRule="auto"/>
        <w:jc w:val="both"/>
        <w:rPr>
          <w:rFonts w:cs="Times New Roman"/>
          <w:szCs w:val="24"/>
        </w:rPr>
      </w:pPr>
    </w:p>
    <w:p w14:paraId="6A6FD028" w14:textId="17241732" w:rsidR="006E54E4" w:rsidRDefault="00D46BB1" w:rsidP="00DF3708">
      <w:pPr>
        <w:spacing w:after="0" w:line="240" w:lineRule="auto"/>
        <w:jc w:val="both"/>
        <w:rPr>
          <w:szCs w:val="24"/>
        </w:rPr>
      </w:pPr>
      <w:r>
        <w:rPr>
          <w:rFonts w:cs="Times New Roman"/>
          <w:szCs w:val="24"/>
        </w:rPr>
        <w:t>Ülalnimetatud isik</w:t>
      </w:r>
      <w:r w:rsidR="00EB5CA5" w:rsidRPr="00EB5CA5">
        <w:rPr>
          <w:rFonts w:cs="Times New Roman"/>
          <w:szCs w:val="24"/>
        </w:rPr>
        <w:t xml:space="preserve"> vabaneb nimetatud kohustusest</w:t>
      </w:r>
      <w:r w:rsidR="001A1115">
        <w:rPr>
          <w:rFonts w:cs="Times New Roman"/>
          <w:szCs w:val="24"/>
        </w:rPr>
        <w:t xml:space="preserve"> ajal</w:t>
      </w:r>
      <w:r w:rsidR="00EB5CA5" w:rsidRPr="00EB5CA5">
        <w:rPr>
          <w:rFonts w:cs="Times New Roman"/>
          <w:szCs w:val="24"/>
        </w:rPr>
        <w:t xml:space="preserve">, </w:t>
      </w:r>
      <w:r w:rsidR="001A1115">
        <w:rPr>
          <w:rFonts w:cs="Times New Roman"/>
          <w:szCs w:val="24"/>
        </w:rPr>
        <w:t>mil</w:t>
      </w:r>
      <w:r w:rsidR="00EB5CA5" w:rsidRPr="00EB5CA5">
        <w:rPr>
          <w:rFonts w:cs="Times New Roman"/>
          <w:szCs w:val="24"/>
        </w:rPr>
        <w:t xml:space="preserve"> registriteenuse osutamine ei ole krediidiandjast sõltumatutel põhjustel võimalik.</w:t>
      </w:r>
      <w:r w:rsidR="006C09C3" w:rsidRPr="006C09C3">
        <w:rPr>
          <w:szCs w:val="24"/>
        </w:rPr>
        <w:t xml:space="preserve"> </w:t>
      </w:r>
      <w:r w:rsidR="006C09C3">
        <w:rPr>
          <w:szCs w:val="24"/>
        </w:rPr>
        <w:t>Registriteenuse mittetoimimisel ei vabane</w:t>
      </w:r>
      <w:r w:rsidR="006C09C3" w:rsidRPr="00254671">
        <w:rPr>
          <w:szCs w:val="24"/>
        </w:rPr>
        <w:t xml:space="preserve"> </w:t>
      </w:r>
      <w:r w:rsidR="006C09C3">
        <w:rPr>
          <w:szCs w:val="24"/>
        </w:rPr>
        <w:t xml:space="preserve">eelnõu § </w:t>
      </w:r>
      <w:r w:rsidR="006C09C3">
        <w:t>10 lg 1 punktis 1 nimetatud isik</w:t>
      </w:r>
      <w:r w:rsidR="006C09C3" w:rsidRPr="00254671">
        <w:rPr>
          <w:szCs w:val="24"/>
        </w:rPr>
        <w:t xml:space="preserve"> </w:t>
      </w:r>
      <w:r w:rsidR="006C09C3">
        <w:rPr>
          <w:szCs w:val="24"/>
        </w:rPr>
        <w:t xml:space="preserve">siiski </w:t>
      </w:r>
      <w:r w:rsidR="006C09C3" w:rsidRPr="00254671">
        <w:rPr>
          <w:szCs w:val="24"/>
        </w:rPr>
        <w:t>kohu</w:t>
      </w:r>
      <w:r w:rsidR="006C09C3">
        <w:rPr>
          <w:szCs w:val="24"/>
        </w:rPr>
        <w:t>s</w:t>
      </w:r>
      <w:r w:rsidR="006C09C3" w:rsidRPr="00254671">
        <w:rPr>
          <w:szCs w:val="24"/>
        </w:rPr>
        <w:t>tusest hinnata tarbija krediidivõimelisust</w:t>
      </w:r>
      <w:r w:rsidR="006C09C3">
        <w:rPr>
          <w:szCs w:val="24"/>
        </w:rPr>
        <w:t xml:space="preserve"> </w:t>
      </w:r>
      <w:r w:rsidR="006C09C3" w:rsidRPr="00254671">
        <w:rPr>
          <w:szCs w:val="24"/>
        </w:rPr>
        <w:t>Registriteenuse tõrgete korral peab krediidiandja vajalikud andmed saama muul moel (tarbija selgitused või temalt täiendavate dokumentide küsimine).</w:t>
      </w:r>
    </w:p>
    <w:p w14:paraId="6AFB16C6" w14:textId="77777777" w:rsidR="006C09C3" w:rsidRDefault="006C09C3" w:rsidP="00DF3708">
      <w:pPr>
        <w:spacing w:after="0" w:line="240" w:lineRule="auto"/>
        <w:jc w:val="both"/>
        <w:rPr>
          <w:rFonts w:cs="Times New Roman"/>
          <w:szCs w:val="24"/>
        </w:rPr>
      </w:pPr>
    </w:p>
    <w:p w14:paraId="0F878844" w14:textId="69C680CA" w:rsidR="00773393" w:rsidRDefault="00773393" w:rsidP="00DF3708">
      <w:pPr>
        <w:spacing w:after="0" w:line="240" w:lineRule="auto"/>
        <w:jc w:val="both"/>
        <w:rPr>
          <w:szCs w:val="24"/>
        </w:rPr>
      </w:pPr>
      <w:r>
        <w:rPr>
          <w:szCs w:val="24"/>
        </w:rPr>
        <w:t>VÕS kõnesolev muudatus ja KAVS kavandatavad muudatused (§</w:t>
      </w:r>
      <w:r>
        <w:t xml:space="preserve"> </w:t>
      </w:r>
      <w:r w:rsidRPr="00773393">
        <w:rPr>
          <w:szCs w:val="24"/>
        </w:rPr>
        <w:t>47 täiendamine lõigetega 4</w:t>
      </w:r>
      <w:r w:rsidRPr="00773393">
        <w:rPr>
          <w:szCs w:val="24"/>
          <w:vertAlign w:val="superscript"/>
        </w:rPr>
        <w:t>1</w:t>
      </w:r>
      <w:r w:rsidRPr="00773393">
        <w:rPr>
          <w:szCs w:val="24"/>
        </w:rPr>
        <w:t xml:space="preserve"> ja 4</w:t>
      </w:r>
      <w:r w:rsidRPr="00773393">
        <w:rPr>
          <w:szCs w:val="24"/>
          <w:vertAlign w:val="superscript"/>
        </w:rPr>
        <w:t>2</w:t>
      </w:r>
      <w:r>
        <w:rPr>
          <w:szCs w:val="24"/>
        </w:rPr>
        <w:t>) moodustavad koos krediiditeabe jagamise seadusest tulenevate normidega süsteemse</w:t>
      </w:r>
      <w:r w:rsidRPr="00705B51">
        <w:rPr>
          <w:szCs w:val="24"/>
        </w:rPr>
        <w:t xml:space="preserve"> </w:t>
      </w:r>
      <w:r>
        <w:rPr>
          <w:szCs w:val="24"/>
        </w:rPr>
        <w:t>terviku krediidiandja kohustustest tarbija krediidivõimelisuse hindamisel.</w:t>
      </w:r>
    </w:p>
    <w:p w14:paraId="4357C2B2" w14:textId="77777777" w:rsidR="001A1115" w:rsidRDefault="001A1115" w:rsidP="00DF3708">
      <w:pPr>
        <w:spacing w:after="0" w:line="240" w:lineRule="auto"/>
        <w:jc w:val="both"/>
        <w:rPr>
          <w:szCs w:val="24"/>
        </w:rPr>
      </w:pPr>
    </w:p>
    <w:p w14:paraId="7277357E" w14:textId="77777777" w:rsidR="00DE65A5" w:rsidRDefault="00DE65A5" w:rsidP="00DF3708">
      <w:pPr>
        <w:spacing w:after="0" w:line="240" w:lineRule="auto"/>
        <w:jc w:val="both"/>
        <w:rPr>
          <w:b/>
          <w:bCs/>
          <w:szCs w:val="24"/>
        </w:rPr>
      </w:pPr>
    </w:p>
    <w:p w14:paraId="1A37CCFD" w14:textId="77777777" w:rsidR="00DE65A5" w:rsidRDefault="00DE65A5" w:rsidP="00DF3708">
      <w:pPr>
        <w:spacing w:after="0" w:line="240" w:lineRule="auto"/>
        <w:jc w:val="both"/>
        <w:rPr>
          <w:b/>
          <w:bCs/>
          <w:szCs w:val="24"/>
        </w:rPr>
      </w:pPr>
    </w:p>
    <w:p w14:paraId="548A9789" w14:textId="624C0A66" w:rsidR="001A1115" w:rsidRPr="001A1115" w:rsidRDefault="001A1115" w:rsidP="00DF3708">
      <w:pPr>
        <w:spacing w:after="0" w:line="240" w:lineRule="auto"/>
        <w:jc w:val="both"/>
        <w:rPr>
          <w:b/>
          <w:bCs/>
          <w:szCs w:val="24"/>
        </w:rPr>
      </w:pPr>
      <w:r w:rsidRPr="001A1115">
        <w:rPr>
          <w:b/>
          <w:bCs/>
          <w:szCs w:val="24"/>
        </w:rPr>
        <w:t>Paragrahv 63 – seaduse jõustumine</w:t>
      </w:r>
    </w:p>
    <w:p w14:paraId="02C05EC0" w14:textId="0FADC8AF" w:rsidR="00054086" w:rsidRDefault="00054086" w:rsidP="00054086">
      <w:pPr>
        <w:pStyle w:val="Loendilik"/>
        <w:tabs>
          <w:tab w:val="left" w:pos="426"/>
        </w:tabs>
        <w:spacing w:after="0" w:line="240" w:lineRule="auto"/>
        <w:ind w:left="0"/>
        <w:jc w:val="both"/>
        <w:rPr>
          <w:rFonts w:cs="Times New Roman"/>
          <w:szCs w:val="24"/>
        </w:rPr>
      </w:pPr>
      <w:bookmarkStart w:id="21" w:name="_Hlk190433514"/>
      <w:bookmarkStart w:id="22" w:name="_Hlk179417001"/>
      <w:r>
        <w:rPr>
          <w:rFonts w:cs="Times New Roman"/>
          <w:szCs w:val="24"/>
        </w:rPr>
        <w:t xml:space="preserve">Eelnõu §-d 8–11, 43–58, § 59 punkt 1, § 60 punktid 1, 3 ja 8 </w:t>
      </w:r>
      <w:r>
        <w:rPr>
          <w:szCs w:val="24"/>
        </w:rPr>
        <w:t xml:space="preserve">ning </w:t>
      </w:r>
      <w:r>
        <w:rPr>
          <w:rFonts w:cs="Times New Roman"/>
          <w:szCs w:val="24"/>
        </w:rPr>
        <w:t xml:space="preserve">§ 61 punktid 1, 2, ja 5 jõustuvad 01.01.2028 (lõige 1). </w:t>
      </w:r>
    </w:p>
    <w:p w14:paraId="1470FC93" w14:textId="77777777" w:rsidR="00054086" w:rsidRDefault="00054086" w:rsidP="00054086">
      <w:pPr>
        <w:pStyle w:val="Loendilik"/>
        <w:tabs>
          <w:tab w:val="left" w:pos="426"/>
        </w:tabs>
        <w:spacing w:after="0" w:line="240" w:lineRule="auto"/>
        <w:ind w:left="0"/>
        <w:jc w:val="both"/>
        <w:rPr>
          <w:rFonts w:cs="Times New Roman"/>
          <w:szCs w:val="24"/>
        </w:rPr>
      </w:pPr>
    </w:p>
    <w:p w14:paraId="28FF94D0" w14:textId="1C208E7F" w:rsidR="00054086" w:rsidRDefault="00054086" w:rsidP="00054086">
      <w:pPr>
        <w:pStyle w:val="Loendilik"/>
        <w:tabs>
          <w:tab w:val="left" w:pos="426"/>
        </w:tabs>
        <w:spacing w:after="0" w:line="240" w:lineRule="auto"/>
        <w:ind w:left="0"/>
        <w:jc w:val="both"/>
        <w:rPr>
          <w:rFonts w:cs="Times New Roman"/>
          <w:szCs w:val="24"/>
        </w:rPr>
      </w:pPr>
      <w:r>
        <w:rPr>
          <w:rFonts w:cs="Times New Roman"/>
          <w:szCs w:val="24"/>
        </w:rPr>
        <w:t xml:space="preserve">Eelnõu § 59 punkt 2, </w:t>
      </w:r>
      <w:r>
        <w:rPr>
          <w:szCs w:val="24"/>
        </w:rPr>
        <w:t xml:space="preserve">§ 60 punktid </w:t>
      </w:r>
      <w:r w:rsidR="00A11881">
        <w:rPr>
          <w:szCs w:val="24"/>
        </w:rPr>
        <w:t>2</w:t>
      </w:r>
      <w:r>
        <w:rPr>
          <w:szCs w:val="24"/>
        </w:rPr>
        <w:t xml:space="preserve"> ja 5–7, § 61 punkt </w:t>
      </w:r>
      <w:r w:rsidR="00A11881">
        <w:rPr>
          <w:szCs w:val="24"/>
        </w:rPr>
        <w:t>4</w:t>
      </w:r>
      <w:r>
        <w:rPr>
          <w:szCs w:val="24"/>
        </w:rPr>
        <w:t xml:space="preserve"> ja § 63</w:t>
      </w:r>
      <w:r>
        <w:rPr>
          <w:rFonts w:cs="Times New Roman"/>
          <w:szCs w:val="24"/>
        </w:rPr>
        <w:t xml:space="preserve"> jõustuvad 01.06.2028 (lõige 2).</w:t>
      </w:r>
    </w:p>
    <w:bookmarkEnd w:id="21"/>
    <w:p w14:paraId="5E26E117" w14:textId="77777777" w:rsidR="002C5631" w:rsidRDefault="002C5631" w:rsidP="000316A2">
      <w:pPr>
        <w:spacing w:after="0" w:line="240" w:lineRule="auto"/>
        <w:jc w:val="both"/>
        <w:rPr>
          <w:rFonts w:cs="Times New Roman"/>
          <w:szCs w:val="24"/>
        </w:rPr>
      </w:pPr>
    </w:p>
    <w:p w14:paraId="31E82FA0" w14:textId="57052D91" w:rsidR="000316A2" w:rsidRDefault="0017348D" w:rsidP="000316A2">
      <w:pPr>
        <w:spacing w:after="0" w:line="240" w:lineRule="auto"/>
        <w:jc w:val="both"/>
        <w:rPr>
          <w:rFonts w:cs="Times New Roman"/>
          <w:szCs w:val="24"/>
        </w:rPr>
      </w:pPr>
      <w:r>
        <w:rPr>
          <w:rFonts w:cs="Times New Roman"/>
          <w:szCs w:val="24"/>
        </w:rPr>
        <w:t>Eeltoodud lõikudes nimetamata sätted jõustuvad üldises korras</w:t>
      </w:r>
      <w:r w:rsidR="00054086">
        <w:rPr>
          <w:rFonts w:cs="Times New Roman"/>
          <w:szCs w:val="24"/>
        </w:rPr>
        <w:t xml:space="preserve"> vastavalt põhiseaduse §-le 108</w:t>
      </w:r>
      <w:r>
        <w:rPr>
          <w:rFonts w:cs="Times New Roman"/>
          <w:szCs w:val="24"/>
        </w:rPr>
        <w:t xml:space="preserve">. </w:t>
      </w:r>
      <w:r w:rsidR="000316A2">
        <w:rPr>
          <w:rFonts w:cs="Times New Roman"/>
          <w:szCs w:val="24"/>
        </w:rPr>
        <w:t xml:space="preserve">See võimaldab seaduse vastuvõtmise järgselt alustada hankemenetluse ettevalmistamise ja läbiviimisega, mille käigus kontrollitakse registripidajaks saada sooviva isiku vastavust seaduses sätestatud nõuetele ning registripidajaga asjakohase lepingu sõlmimisel kehtestada ka tasude hinnakiri. Need on vajalikud tegevused selleks, et 01.01.2028 oleks krediiditeaberegister valmis alustama nn </w:t>
      </w:r>
      <w:proofErr w:type="spellStart"/>
      <w:r w:rsidR="000316A2" w:rsidRPr="000316A2">
        <w:rPr>
          <w:rFonts w:cs="Times New Roman"/>
          <w:i/>
          <w:iCs/>
          <w:szCs w:val="24"/>
        </w:rPr>
        <w:t>live´is</w:t>
      </w:r>
      <w:proofErr w:type="spellEnd"/>
      <w:r w:rsidR="000316A2">
        <w:rPr>
          <w:rFonts w:cs="Times New Roman"/>
          <w:szCs w:val="24"/>
        </w:rPr>
        <w:t xml:space="preserve"> esimeste toimingutega (andmete migreerimine ja seejärel täiemahulise teenuse osutamine).  </w:t>
      </w:r>
    </w:p>
    <w:p w14:paraId="2CC81AD3" w14:textId="77777777" w:rsidR="000316A2" w:rsidRDefault="000316A2" w:rsidP="000316A2">
      <w:pPr>
        <w:pStyle w:val="Loendilik"/>
        <w:tabs>
          <w:tab w:val="left" w:pos="426"/>
        </w:tabs>
        <w:spacing w:after="0" w:line="240" w:lineRule="auto"/>
        <w:ind w:left="0"/>
        <w:jc w:val="both"/>
        <w:rPr>
          <w:rFonts w:cs="Times New Roman"/>
          <w:szCs w:val="24"/>
        </w:rPr>
      </w:pPr>
    </w:p>
    <w:bookmarkEnd w:id="22"/>
    <w:p w14:paraId="7215D26A" w14:textId="77777777" w:rsidR="00E20A06" w:rsidRPr="008D7CFE" w:rsidRDefault="00E20A06" w:rsidP="00DF3708">
      <w:pPr>
        <w:spacing w:after="0" w:line="240" w:lineRule="auto"/>
        <w:jc w:val="both"/>
        <w:rPr>
          <w:rFonts w:cs="Times New Roman"/>
          <w:szCs w:val="24"/>
        </w:rPr>
      </w:pPr>
    </w:p>
    <w:p w14:paraId="7B2E38FE" w14:textId="4879D060" w:rsidR="001B2399" w:rsidRPr="00C730D0" w:rsidRDefault="001B2399" w:rsidP="00DF3708">
      <w:pPr>
        <w:spacing w:after="0" w:line="240" w:lineRule="auto"/>
        <w:jc w:val="both"/>
        <w:rPr>
          <w:rFonts w:cs="Times New Roman"/>
          <w:b/>
          <w:bCs/>
          <w:szCs w:val="24"/>
        </w:rPr>
      </w:pPr>
      <w:r w:rsidRPr="00C730D0">
        <w:rPr>
          <w:rFonts w:cs="Times New Roman"/>
          <w:b/>
          <w:bCs/>
          <w:szCs w:val="24"/>
        </w:rPr>
        <w:t xml:space="preserve">4. </w:t>
      </w:r>
      <w:r w:rsidR="000F3E96">
        <w:rPr>
          <w:rFonts w:cs="Times New Roman"/>
          <w:b/>
          <w:bCs/>
          <w:szCs w:val="24"/>
        </w:rPr>
        <w:t>Terminoloogia</w:t>
      </w:r>
    </w:p>
    <w:p w14:paraId="374D60AF" w14:textId="3EDA1538" w:rsidR="001B2399" w:rsidRPr="00C730D0" w:rsidRDefault="001B2399" w:rsidP="00DF3708">
      <w:pPr>
        <w:spacing w:after="0" w:line="240" w:lineRule="auto"/>
        <w:jc w:val="both"/>
        <w:rPr>
          <w:rFonts w:cs="Times New Roman"/>
          <w:szCs w:val="24"/>
        </w:rPr>
      </w:pPr>
      <w:r w:rsidRPr="00C730D0">
        <w:rPr>
          <w:rFonts w:cs="Times New Roman"/>
          <w:szCs w:val="24"/>
        </w:rPr>
        <w:t xml:space="preserve">Eesti õigusesse lisatakse </w:t>
      </w:r>
      <w:r w:rsidR="00DF3154">
        <w:rPr>
          <w:rFonts w:cs="Times New Roman"/>
          <w:szCs w:val="24"/>
        </w:rPr>
        <w:t>üks uus</w:t>
      </w:r>
      <w:r w:rsidRPr="00C730D0">
        <w:rPr>
          <w:rFonts w:cs="Times New Roman"/>
          <w:szCs w:val="24"/>
        </w:rPr>
        <w:t xml:space="preserve"> termin: </w:t>
      </w:r>
    </w:p>
    <w:p w14:paraId="2CE5F8E5" w14:textId="1C8D38D6" w:rsidR="001B2399" w:rsidRPr="001A1115" w:rsidRDefault="00470E61" w:rsidP="00DF3708">
      <w:pPr>
        <w:pStyle w:val="Loendilik"/>
        <w:numPr>
          <w:ilvl w:val="0"/>
          <w:numId w:val="25"/>
        </w:numPr>
        <w:spacing w:after="0" w:line="240" w:lineRule="auto"/>
        <w:jc w:val="both"/>
        <w:rPr>
          <w:rFonts w:cs="Times New Roman"/>
          <w:szCs w:val="24"/>
        </w:rPr>
      </w:pPr>
      <w:r w:rsidRPr="00470E61">
        <w:rPr>
          <w:rFonts w:cs="Times New Roman"/>
          <w:szCs w:val="24"/>
        </w:rPr>
        <w:t xml:space="preserve">Krediiditeave </w:t>
      </w:r>
      <w:r>
        <w:rPr>
          <w:rFonts w:cs="Times New Roman"/>
          <w:szCs w:val="24"/>
        </w:rPr>
        <w:t>–</w:t>
      </w:r>
      <w:r w:rsidRPr="00470E61">
        <w:rPr>
          <w:rFonts w:cs="Times New Roman"/>
          <w:szCs w:val="24"/>
        </w:rPr>
        <w:t xml:space="preserve"> andmed tarbijaga sõlmitud</w:t>
      </w:r>
      <w:r w:rsidRPr="00470E61">
        <w:rPr>
          <w:szCs w:val="24"/>
        </w:rPr>
        <w:t xml:space="preserve"> krediidilepingu kohta, mille krediiditeabe andja edastab krediiditeaberegistrisse</w:t>
      </w:r>
      <w:r w:rsidR="00DF3154">
        <w:rPr>
          <w:szCs w:val="24"/>
        </w:rPr>
        <w:t xml:space="preserve">. </w:t>
      </w:r>
      <w:r w:rsidR="00DF3154" w:rsidRPr="000536A7">
        <w:rPr>
          <w:rFonts w:asciiTheme="majorBidi" w:hAnsiTheme="majorBidi" w:cstheme="majorBidi"/>
          <w:szCs w:val="24"/>
        </w:rPr>
        <w:t>Uue termini sätestamine on vajalik</w:t>
      </w:r>
      <w:r w:rsidR="00DF3154">
        <w:rPr>
          <w:rFonts w:asciiTheme="majorBidi" w:hAnsiTheme="majorBidi" w:cstheme="majorBidi"/>
          <w:szCs w:val="24"/>
        </w:rPr>
        <w:t>,</w:t>
      </w:r>
      <w:r w:rsidR="00DF3154" w:rsidRPr="000536A7">
        <w:rPr>
          <w:rFonts w:asciiTheme="majorBidi" w:hAnsiTheme="majorBidi" w:cstheme="majorBidi"/>
          <w:szCs w:val="24"/>
        </w:rPr>
        <w:t xml:space="preserve"> kuna </w:t>
      </w:r>
      <w:r w:rsidR="00DF3154">
        <w:rPr>
          <w:rFonts w:asciiTheme="majorBidi" w:hAnsiTheme="majorBidi" w:cstheme="majorBidi"/>
          <w:szCs w:val="24"/>
        </w:rPr>
        <w:t xml:space="preserve">aitab </w:t>
      </w:r>
      <w:r w:rsidR="00DF3154" w:rsidRPr="000536A7">
        <w:rPr>
          <w:rFonts w:asciiTheme="majorBidi" w:hAnsiTheme="majorBidi" w:cstheme="majorBidi"/>
          <w:szCs w:val="24"/>
        </w:rPr>
        <w:t xml:space="preserve"> määratleda selgelt </w:t>
      </w:r>
      <w:r w:rsidR="00DF3154">
        <w:rPr>
          <w:rFonts w:asciiTheme="majorBidi" w:hAnsiTheme="majorBidi" w:cstheme="majorBidi"/>
          <w:szCs w:val="24"/>
        </w:rPr>
        <w:t>teabe, mille edastamise ja pärimise kohustus krediidiandjal on.</w:t>
      </w:r>
    </w:p>
    <w:p w14:paraId="0D8A35C6" w14:textId="77777777" w:rsidR="001B2399" w:rsidRPr="00626A6C" w:rsidRDefault="001B2399" w:rsidP="00DF3708">
      <w:pPr>
        <w:pStyle w:val="Loendilik"/>
        <w:spacing w:after="0" w:line="240" w:lineRule="auto"/>
        <w:ind w:left="360"/>
        <w:jc w:val="both"/>
        <w:rPr>
          <w:rFonts w:cs="Times New Roman"/>
          <w:szCs w:val="24"/>
        </w:rPr>
      </w:pPr>
    </w:p>
    <w:p w14:paraId="2949FD9D" w14:textId="77777777" w:rsidR="009E55D4" w:rsidRDefault="009E55D4" w:rsidP="00DF3708">
      <w:pPr>
        <w:spacing w:after="0" w:line="240" w:lineRule="auto"/>
        <w:jc w:val="both"/>
        <w:rPr>
          <w:rFonts w:cs="Times New Roman"/>
          <w:b/>
          <w:bCs/>
          <w:szCs w:val="24"/>
        </w:rPr>
      </w:pPr>
    </w:p>
    <w:p w14:paraId="0A3DA97A" w14:textId="1E22E317" w:rsidR="001B2399" w:rsidRPr="00C730D0" w:rsidRDefault="001B2399" w:rsidP="00DF3708">
      <w:pPr>
        <w:spacing w:after="0" w:line="240" w:lineRule="auto"/>
        <w:jc w:val="both"/>
        <w:rPr>
          <w:rFonts w:cs="Times New Roman"/>
          <w:b/>
          <w:bCs/>
          <w:szCs w:val="24"/>
        </w:rPr>
      </w:pPr>
      <w:r w:rsidRPr="00C730D0">
        <w:rPr>
          <w:rFonts w:cs="Times New Roman"/>
          <w:b/>
          <w:bCs/>
          <w:szCs w:val="24"/>
        </w:rPr>
        <w:t xml:space="preserve">5. </w:t>
      </w:r>
      <w:r w:rsidR="000F3E96">
        <w:rPr>
          <w:rFonts w:cs="Times New Roman"/>
          <w:b/>
          <w:bCs/>
          <w:szCs w:val="24"/>
        </w:rPr>
        <w:t xml:space="preserve">Eelnõu vastavus Euroopa Liidu õigusele </w:t>
      </w:r>
    </w:p>
    <w:p w14:paraId="7A9B57CD" w14:textId="3E9851ED" w:rsidR="001B2399" w:rsidRPr="00C730D0" w:rsidRDefault="00DF3154" w:rsidP="00DF3708">
      <w:pPr>
        <w:spacing w:after="0" w:line="240" w:lineRule="auto"/>
        <w:jc w:val="both"/>
        <w:rPr>
          <w:rFonts w:cs="Times New Roman"/>
          <w:b/>
          <w:bCs/>
          <w:szCs w:val="24"/>
        </w:rPr>
      </w:pPr>
      <w:r w:rsidRPr="00C730D0">
        <w:t>Eelnõu ei seondu ühe kindla Euroopa Liidu direktiivi ülevõtmisega</w:t>
      </w:r>
      <w:r>
        <w:t xml:space="preserve"> või määruse kohaldamisega. </w:t>
      </w:r>
      <w:r w:rsidR="008F0C02">
        <w:t>E</w:t>
      </w:r>
      <w:r>
        <w:t>elnõu koostamisel</w:t>
      </w:r>
      <w:r w:rsidR="008F0C02">
        <w:t xml:space="preserve"> on</w:t>
      </w:r>
      <w:r>
        <w:t xml:space="preserve"> arvestatud IKÜM-i nõuetega.</w:t>
      </w:r>
    </w:p>
    <w:p w14:paraId="298B6350" w14:textId="77777777" w:rsidR="001B2399" w:rsidRPr="00C730D0" w:rsidRDefault="001B2399" w:rsidP="00DF3708">
      <w:pPr>
        <w:spacing w:after="0" w:line="240" w:lineRule="auto"/>
        <w:jc w:val="both"/>
        <w:rPr>
          <w:rFonts w:cs="Times New Roman"/>
          <w:b/>
          <w:bCs/>
          <w:szCs w:val="24"/>
        </w:rPr>
      </w:pPr>
    </w:p>
    <w:p w14:paraId="67275A03" w14:textId="56345F72" w:rsidR="001B2399" w:rsidRPr="00C730D0" w:rsidRDefault="00DF3154" w:rsidP="00DF3708">
      <w:pPr>
        <w:spacing w:after="0" w:line="240" w:lineRule="auto"/>
        <w:jc w:val="both"/>
        <w:rPr>
          <w:rFonts w:cs="Times New Roman"/>
          <w:b/>
          <w:bCs/>
          <w:szCs w:val="24"/>
        </w:rPr>
      </w:pPr>
      <w:r>
        <w:rPr>
          <w:rFonts w:cs="Times New Roman"/>
          <w:b/>
          <w:bCs/>
          <w:szCs w:val="24"/>
        </w:rPr>
        <w:t>6</w:t>
      </w:r>
      <w:r w:rsidR="001B2399" w:rsidRPr="00C730D0">
        <w:rPr>
          <w:rFonts w:cs="Times New Roman"/>
          <w:b/>
          <w:bCs/>
          <w:szCs w:val="24"/>
        </w:rPr>
        <w:t xml:space="preserve">. </w:t>
      </w:r>
      <w:r w:rsidR="000F3E96">
        <w:rPr>
          <w:rFonts w:cs="Times New Roman"/>
          <w:b/>
          <w:bCs/>
          <w:szCs w:val="24"/>
        </w:rPr>
        <w:t>Seaduse mõjud</w:t>
      </w:r>
      <w:r w:rsidR="001B2399" w:rsidRPr="00C730D0">
        <w:rPr>
          <w:rFonts w:cs="Times New Roman"/>
          <w:b/>
          <w:bCs/>
          <w:szCs w:val="24"/>
        </w:rPr>
        <w:t xml:space="preserve"> </w:t>
      </w:r>
    </w:p>
    <w:tbl>
      <w:tblPr>
        <w:tblStyle w:val="Kontuurtabel"/>
        <w:tblW w:w="9067" w:type="dxa"/>
        <w:tblInd w:w="0" w:type="dxa"/>
        <w:tblLook w:val="04A0" w:firstRow="1" w:lastRow="0" w:firstColumn="1" w:lastColumn="0" w:noHBand="0" w:noVBand="1"/>
      </w:tblPr>
      <w:tblGrid>
        <w:gridCol w:w="3076"/>
        <w:gridCol w:w="5991"/>
      </w:tblGrid>
      <w:tr w:rsidR="00DF3154" w:rsidRPr="00DF3154" w14:paraId="6D432FD9" w14:textId="77777777" w:rsidTr="00DF3154">
        <w:tc>
          <w:tcPr>
            <w:tcW w:w="9067" w:type="dxa"/>
            <w:gridSpan w:val="2"/>
          </w:tcPr>
          <w:p w14:paraId="14611795" w14:textId="77777777" w:rsidR="00DF3154" w:rsidRPr="00DF3154" w:rsidRDefault="00DF3154" w:rsidP="00DF3708">
            <w:pPr>
              <w:pStyle w:val="SLONormal"/>
              <w:spacing w:before="0" w:after="0"/>
              <w:rPr>
                <w:b/>
                <w:lang w:val="et-EE"/>
              </w:rPr>
            </w:pPr>
            <w:r w:rsidRPr="00DF3154">
              <w:rPr>
                <w:b/>
                <w:lang w:val="et-EE"/>
              </w:rPr>
              <w:t>Kavandatav meede nr 1 – nõuded krediiditeaberegistri pidajale:</w:t>
            </w:r>
          </w:p>
          <w:p w14:paraId="6BD267FF" w14:textId="77777777" w:rsidR="00DF3154" w:rsidRPr="00DF3154" w:rsidRDefault="00DF3154" w:rsidP="00DF3708">
            <w:pPr>
              <w:pStyle w:val="SLONormal"/>
              <w:numPr>
                <w:ilvl w:val="0"/>
                <w:numId w:val="29"/>
              </w:numPr>
              <w:spacing w:before="0" w:after="0"/>
              <w:rPr>
                <w:lang w:val="et-EE"/>
              </w:rPr>
            </w:pPr>
            <w:r w:rsidRPr="00DF3154">
              <w:rPr>
                <w:b/>
                <w:lang w:val="et-EE"/>
              </w:rPr>
              <w:t>nõuded asutamisele, sh juhtidele ja omanikele</w:t>
            </w:r>
          </w:p>
          <w:p w14:paraId="01EC9CAC" w14:textId="77777777" w:rsidR="00DF3154" w:rsidRPr="00DF3154" w:rsidRDefault="00DF3154" w:rsidP="00DF3708">
            <w:pPr>
              <w:pStyle w:val="SLONormal"/>
              <w:numPr>
                <w:ilvl w:val="0"/>
                <w:numId w:val="29"/>
              </w:numPr>
              <w:spacing w:before="0" w:after="0"/>
              <w:rPr>
                <w:lang w:val="et-EE"/>
              </w:rPr>
            </w:pPr>
            <w:r w:rsidRPr="00DF3154">
              <w:rPr>
                <w:b/>
                <w:lang w:val="et-EE"/>
              </w:rPr>
              <w:t>nõuded tegevusele, sealhulgas isikuandmete kaitsele ja IT süsteemide turvalisuse tagamisele</w:t>
            </w:r>
          </w:p>
        </w:tc>
      </w:tr>
      <w:tr w:rsidR="00DF3154" w:rsidRPr="00DF3154" w14:paraId="76B5DC56" w14:textId="77777777" w:rsidTr="00DF3154">
        <w:tc>
          <w:tcPr>
            <w:tcW w:w="3076" w:type="dxa"/>
          </w:tcPr>
          <w:p w14:paraId="458F8EF8" w14:textId="77777777" w:rsidR="00DF3154" w:rsidRPr="00DF3154" w:rsidRDefault="00DF3154" w:rsidP="00DF3708">
            <w:pPr>
              <w:pStyle w:val="SLONormal"/>
              <w:spacing w:before="0" w:after="0"/>
              <w:rPr>
                <w:b/>
                <w:lang w:val="et-EE"/>
              </w:rPr>
            </w:pPr>
            <w:bookmarkStart w:id="23" w:name="_Hlk18509498"/>
            <w:r w:rsidRPr="00DF3154">
              <w:rPr>
                <w:b/>
                <w:lang w:val="et-EE"/>
              </w:rPr>
              <w:t>Mõju valdkond: I</w:t>
            </w:r>
          </w:p>
        </w:tc>
        <w:tc>
          <w:tcPr>
            <w:tcW w:w="5991" w:type="dxa"/>
          </w:tcPr>
          <w:p w14:paraId="2F6CA9AB" w14:textId="77777777" w:rsidR="00DF3154" w:rsidRPr="00DF3154" w:rsidRDefault="00DF3154" w:rsidP="00DF3708">
            <w:pPr>
              <w:pStyle w:val="SLONormal"/>
              <w:spacing w:before="0" w:after="0"/>
              <w:rPr>
                <w:b/>
                <w:lang w:val="et-EE"/>
              </w:rPr>
            </w:pPr>
            <w:r w:rsidRPr="00DF3154">
              <w:rPr>
                <w:b/>
                <w:lang w:val="et-EE"/>
              </w:rPr>
              <w:t>Mõju majandusele ja turuosalistele</w:t>
            </w:r>
          </w:p>
        </w:tc>
      </w:tr>
      <w:bookmarkEnd w:id="23"/>
      <w:tr w:rsidR="00DF3154" w:rsidRPr="00DF3154" w14:paraId="682FD287" w14:textId="77777777" w:rsidTr="00DF3154">
        <w:tc>
          <w:tcPr>
            <w:tcW w:w="9067" w:type="dxa"/>
            <w:gridSpan w:val="2"/>
          </w:tcPr>
          <w:p w14:paraId="39D2B991" w14:textId="77777777" w:rsidR="00DF3154" w:rsidRPr="00DF3154" w:rsidRDefault="00DF3154" w:rsidP="00DF3708">
            <w:pPr>
              <w:jc w:val="both"/>
              <w:rPr>
                <w:rFonts w:cs="Times New Roman"/>
                <w:szCs w:val="24"/>
              </w:rPr>
            </w:pPr>
            <w:r w:rsidRPr="00DF3154">
              <w:rPr>
                <w:rFonts w:cs="Times New Roman"/>
                <w:b/>
                <w:szCs w:val="24"/>
                <w:u w:val="single"/>
              </w:rPr>
              <w:t>Sihtrühm</w:t>
            </w:r>
            <w:r w:rsidRPr="00DF3154">
              <w:rPr>
                <w:rFonts w:cs="Times New Roman"/>
                <w:szCs w:val="24"/>
                <w:u w:val="single"/>
              </w:rPr>
              <w:t>:</w:t>
            </w:r>
            <w:r w:rsidRPr="00DF3154">
              <w:rPr>
                <w:rFonts w:cs="Times New Roman"/>
                <w:szCs w:val="24"/>
              </w:rPr>
              <w:t xml:space="preserve"> </w:t>
            </w:r>
          </w:p>
          <w:p w14:paraId="6425BFEC" w14:textId="661B040C" w:rsidR="00DF3154" w:rsidRPr="00DF3154" w:rsidRDefault="00DF3154" w:rsidP="00DF3708">
            <w:pPr>
              <w:jc w:val="both"/>
              <w:rPr>
                <w:rFonts w:cs="Times New Roman"/>
                <w:b/>
                <w:bCs/>
                <w:szCs w:val="24"/>
              </w:rPr>
            </w:pPr>
            <w:r w:rsidRPr="00DF3154">
              <w:rPr>
                <w:rFonts w:cs="Times New Roman"/>
                <w:b/>
                <w:bCs/>
                <w:color w:val="0070C0"/>
                <w:szCs w:val="24"/>
              </w:rPr>
              <w:t>POTENTSIAALSED KREDIIDI</w:t>
            </w:r>
            <w:r w:rsidR="008945C6">
              <w:rPr>
                <w:rFonts w:cs="Times New Roman"/>
                <w:b/>
                <w:bCs/>
                <w:color w:val="0070C0"/>
                <w:szCs w:val="24"/>
              </w:rPr>
              <w:t>TEABE</w:t>
            </w:r>
            <w:r w:rsidRPr="00DF3154">
              <w:rPr>
                <w:rFonts w:cs="Times New Roman"/>
                <w:b/>
                <w:bCs/>
                <w:color w:val="0070C0"/>
                <w:szCs w:val="24"/>
              </w:rPr>
              <w:t>REGISTRI TEENUSE OSUTAJAD ERASEKTORIS</w:t>
            </w:r>
          </w:p>
          <w:p w14:paraId="1740AF2E" w14:textId="646A76AE" w:rsidR="00DF3154" w:rsidRPr="00DF3154" w:rsidRDefault="00DF3154" w:rsidP="00DF3708">
            <w:pPr>
              <w:jc w:val="both"/>
              <w:rPr>
                <w:rFonts w:cs="Times New Roman"/>
                <w:szCs w:val="24"/>
              </w:rPr>
            </w:pPr>
            <w:r w:rsidRPr="00DF3154">
              <w:rPr>
                <w:rFonts w:cs="Times New Roman"/>
                <w:szCs w:val="24"/>
              </w:rPr>
              <w:t xml:space="preserve">Hetkel osutavad Eestis nii füüsiliste kui ka juriidiliste isikutega seotud maksehäirete avaldamise/jagamise teenust mõned eraõiguslikud registrid (Creditinfo ja Taust.ee). Ülevaatlikku positiivset </w:t>
            </w:r>
            <w:proofErr w:type="spellStart"/>
            <w:r w:rsidRPr="00DF3154">
              <w:rPr>
                <w:rFonts w:cs="Times New Roman"/>
                <w:szCs w:val="24"/>
              </w:rPr>
              <w:t>krediidiinfot</w:t>
            </w:r>
            <w:proofErr w:type="spellEnd"/>
            <w:r w:rsidRPr="00DF3154">
              <w:rPr>
                <w:rFonts w:cs="Times New Roman"/>
                <w:szCs w:val="24"/>
              </w:rPr>
              <w:t xml:space="preserve"> ehk finantskohustuste infot ei koonda ükski eraettevõtja ega riigiasutus. </w:t>
            </w:r>
          </w:p>
          <w:p w14:paraId="2F5F077C" w14:textId="77777777" w:rsidR="009E55D4" w:rsidRDefault="009E55D4" w:rsidP="00DF3708">
            <w:pPr>
              <w:jc w:val="both"/>
              <w:rPr>
                <w:rFonts w:cs="Times New Roman"/>
                <w:szCs w:val="24"/>
              </w:rPr>
            </w:pPr>
          </w:p>
          <w:p w14:paraId="278D4783" w14:textId="329C4064" w:rsidR="00DF3154" w:rsidRPr="00DF3154" w:rsidRDefault="00DF3154" w:rsidP="00DF3708">
            <w:pPr>
              <w:jc w:val="both"/>
              <w:rPr>
                <w:rFonts w:cs="Times New Roman"/>
                <w:szCs w:val="24"/>
              </w:rPr>
            </w:pPr>
            <w:r w:rsidRPr="00DF3154">
              <w:rPr>
                <w:rFonts w:cs="Times New Roman"/>
                <w:szCs w:val="24"/>
              </w:rPr>
              <w:t xml:space="preserve">Ehk hetkeseisuga võib </w:t>
            </w:r>
            <w:r w:rsidR="00BF19EB">
              <w:rPr>
                <w:rFonts w:cs="Times New Roman"/>
                <w:szCs w:val="24"/>
              </w:rPr>
              <w:t xml:space="preserve">öelda, et Eestis </w:t>
            </w:r>
            <w:r w:rsidRPr="00DF3154">
              <w:rPr>
                <w:rFonts w:cs="Times New Roman"/>
                <w:szCs w:val="24"/>
              </w:rPr>
              <w:t>tegutse</w:t>
            </w:r>
            <w:r w:rsidR="00BF19EB">
              <w:rPr>
                <w:rFonts w:cs="Times New Roman"/>
                <w:szCs w:val="24"/>
              </w:rPr>
              <w:t>b</w:t>
            </w:r>
            <w:r w:rsidRPr="00DF3154">
              <w:rPr>
                <w:rFonts w:cs="Times New Roman"/>
                <w:szCs w:val="24"/>
              </w:rPr>
              <w:t xml:space="preserve"> 2–3 isikut, kes on võimelised nn positiivse krediidiregistri teenust osutama. Samas ei saa välistada, et turule võib tulla ka täiesti uusi (sh välismaisel kapitalil põhinevaid) teenusepakkujaid.</w:t>
            </w:r>
          </w:p>
          <w:p w14:paraId="71FD3139" w14:textId="77777777" w:rsidR="00DF3154" w:rsidRPr="00DF3154" w:rsidRDefault="00DF3154" w:rsidP="00DF3708">
            <w:pPr>
              <w:jc w:val="both"/>
              <w:rPr>
                <w:rFonts w:cs="Times New Roman"/>
                <w:szCs w:val="24"/>
              </w:rPr>
            </w:pPr>
            <w:r w:rsidRPr="00DF3154">
              <w:rPr>
                <w:rFonts w:cs="Times New Roman"/>
                <w:szCs w:val="24"/>
              </w:rPr>
              <w:t>Peamised nõuded, mis nähakse eelnõuga ette isikule, kes hakkab halduslepingu alusel krediidiregistrit pidama:</w:t>
            </w:r>
          </w:p>
          <w:p w14:paraId="1956403C" w14:textId="77777777" w:rsidR="00DF3154" w:rsidRPr="00DF3154" w:rsidRDefault="00DF3154" w:rsidP="00DF3708">
            <w:pPr>
              <w:pStyle w:val="Loendilik"/>
              <w:numPr>
                <w:ilvl w:val="0"/>
                <w:numId w:val="35"/>
              </w:numPr>
              <w:jc w:val="both"/>
              <w:rPr>
                <w:rFonts w:cs="Times New Roman"/>
                <w:szCs w:val="24"/>
              </w:rPr>
            </w:pPr>
            <w:r w:rsidRPr="00DF3154">
              <w:rPr>
                <w:rFonts w:cs="Times New Roman"/>
                <w:szCs w:val="24"/>
              </w:rPr>
              <w:t>nõuded nö laenuandmete töötlemisele ja nende andmete koosseisule;</w:t>
            </w:r>
          </w:p>
          <w:p w14:paraId="1CEB0043" w14:textId="77777777" w:rsidR="00DF3154" w:rsidRPr="00DF3154" w:rsidRDefault="00DF3154" w:rsidP="00DF3708">
            <w:pPr>
              <w:pStyle w:val="Loendilik"/>
              <w:numPr>
                <w:ilvl w:val="0"/>
                <w:numId w:val="35"/>
              </w:numPr>
              <w:jc w:val="both"/>
              <w:rPr>
                <w:rFonts w:cs="Times New Roman"/>
                <w:szCs w:val="24"/>
              </w:rPr>
            </w:pPr>
            <w:r w:rsidRPr="00DF3154">
              <w:rPr>
                <w:rFonts w:cs="Times New Roman"/>
                <w:szCs w:val="24"/>
              </w:rPr>
              <w:t>nõuded hindade/tasude kehtestamisele;</w:t>
            </w:r>
          </w:p>
          <w:p w14:paraId="7E75C23C" w14:textId="77777777" w:rsidR="00DF3154" w:rsidRPr="00DF3154" w:rsidRDefault="00DF3154" w:rsidP="00DF3708">
            <w:pPr>
              <w:pStyle w:val="Loendilik"/>
              <w:numPr>
                <w:ilvl w:val="0"/>
                <w:numId w:val="35"/>
              </w:numPr>
              <w:jc w:val="both"/>
              <w:rPr>
                <w:rFonts w:cs="Times New Roman"/>
                <w:szCs w:val="24"/>
              </w:rPr>
            </w:pPr>
            <w:r w:rsidRPr="00DF3154">
              <w:rPr>
                <w:rFonts w:cs="Times New Roman"/>
                <w:szCs w:val="24"/>
              </w:rPr>
              <w:t>nõuded omanikele ja nende nö taustakontrollile;</w:t>
            </w:r>
          </w:p>
          <w:p w14:paraId="06A964F9" w14:textId="77777777" w:rsidR="00DF3154" w:rsidRPr="00DF3154" w:rsidRDefault="00DF3154" w:rsidP="00DF3708">
            <w:pPr>
              <w:pStyle w:val="Loendilik"/>
              <w:numPr>
                <w:ilvl w:val="0"/>
                <w:numId w:val="35"/>
              </w:numPr>
              <w:jc w:val="both"/>
              <w:rPr>
                <w:rFonts w:cs="Times New Roman"/>
                <w:szCs w:val="24"/>
              </w:rPr>
            </w:pPr>
            <w:r w:rsidRPr="00DF3154">
              <w:rPr>
                <w:rFonts w:cs="Times New Roman"/>
                <w:szCs w:val="24"/>
              </w:rPr>
              <w:t>nõude registripidaja asukohale, juhatuse ja nõukogu liikmetele;</w:t>
            </w:r>
          </w:p>
          <w:p w14:paraId="2B934A99" w14:textId="77777777" w:rsidR="00DF3154" w:rsidRPr="00DF3154" w:rsidRDefault="00DF3154" w:rsidP="00DF3708">
            <w:pPr>
              <w:pStyle w:val="Loendilik"/>
              <w:numPr>
                <w:ilvl w:val="0"/>
                <w:numId w:val="35"/>
              </w:numPr>
              <w:jc w:val="both"/>
              <w:rPr>
                <w:rFonts w:cs="Times New Roman"/>
                <w:szCs w:val="24"/>
              </w:rPr>
            </w:pPr>
            <w:r w:rsidRPr="00DF3154">
              <w:rPr>
                <w:rFonts w:cs="Times New Roman"/>
                <w:szCs w:val="24"/>
              </w:rPr>
              <w:t>nõuded töötajatele;</w:t>
            </w:r>
          </w:p>
          <w:p w14:paraId="4CA19484" w14:textId="77777777" w:rsidR="00DF3154" w:rsidRPr="00DF3154" w:rsidRDefault="00DF3154" w:rsidP="00DF3708">
            <w:pPr>
              <w:pStyle w:val="Loendilik"/>
              <w:numPr>
                <w:ilvl w:val="0"/>
                <w:numId w:val="35"/>
              </w:numPr>
              <w:jc w:val="both"/>
              <w:rPr>
                <w:rFonts w:cs="Times New Roman"/>
                <w:szCs w:val="24"/>
              </w:rPr>
            </w:pPr>
            <w:r w:rsidRPr="00DF3154">
              <w:rPr>
                <w:rFonts w:cs="Times New Roman"/>
                <w:szCs w:val="24"/>
              </w:rPr>
              <w:t xml:space="preserve">nõuded </w:t>
            </w:r>
            <w:proofErr w:type="spellStart"/>
            <w:r w:rsidRPr="00DF3154">
              <w:rPr>
                <w:rFonts w:cs="Times New Roman"/>
                <w:szCs w:val="24"/>
              </w:rPr>
              <w:t>sise</w:t>
            </w:r>
            <w:proofErr w:type="spellEnd"/>
            <w:r w:rsidRPr="00DF3154">
              <w:rPr>
                <w:rFonts w:cs="Times New Roman"/>
                <w:szCs w:val="24"/>
              </w:rPr>
              <w:t>-eeskirjadele ja sisekontrollile;</w:t>
            </w:r>
          </w:p>
          <w:p w14:paraId="6DCB69FC" w14:textId="77777777" w:rsidR="00DF3154" w:rsidRPr="00DF3154" w:rsidRDefault="00DF3154" w:rsidP="00DF3708">
            <w:pPr>
              <w:pStyle w:val="Loendilik"/>
              <w:numPr>
                <w:ilvl w:val="0"/>
                <w:numId w:val="35"/>
              </w:numPr>
              <w:jc w:val="both"/>
              <w:rPr>
                <w:rFonts w:cs="Times New Roman"/>
                <w:szCs w:val="24"/>
              </w:rPr>
            </w:pPr>
            <w:r w:rsidRPr="00DF3154">
              <w:rPr>
                <w:rFonts w:cs="Times New Roman"/>
                <w:szCs w:val="24"/>
              </w:rPr>
              <w:t>kõrgem algkapitalinõue võrreldes nö tavaettevõttega;</w:t>
            </w:r>
          </w:p>
          <w:p w14:paraId="2FADE72D" w14:textId="77777777" w:rsidR="00DF3154" w:rsidRPr="00DF3154" w:rsidRDefault="00DF3154" w:rsidP="00DF3708">
            <w:pPr>
              <w:pStyle w:val="Loendilik"/>
              <w:numPr>
                <w:ilvl w:val="0"/>
                <w:numId w:val="35"/>
              </w:numPr>
              <w:jc w:val="both"/>
              <w:rPr>
                <w:rFonts w:cs="Times New Roman"/>
                <w:szCs w:val="24"/>
              </w:rPr>
            </w:pPr>
            <w:proofErr w:type="spellStart"/>
            <w:r w:rsidRPr="00DF3154">
              <w:rPr>
                <w:rFonts w:cs="Times New Roman"/>
                <w:szCs w:val="24"/>
              </w:rPr>
              <w:t>küberturvalisuse</w:t>
            </w:r>
            <w:proofErr w:type="spellEnd"/>
            <w:r w:rsidRPr="00DF3154">
              <w:rPr>
                <w:rFonts w:cs="Times New Roman"/>
                <w:szCs w:val="24"/>
              </w:rPr>
              <w:t xml:space="preserve"> nõuded;</w:t>
            </w:r>
          </w:p>
          <w:p w14:paraId="3D8A824A" w14:textId="77777777" w:rsidR="00DF3154" w:rsidRPr="00DF3154" w:rsidRDefault="00DF3154" w:rsidP="00DF3708">
            <w:pPr>
              <w:pStyle w:val="Loendilik"/>
              <w:numPr>
                <w:ilvl w:val="0"/>
                <w:numId w:val="35"/>
              </w:numPr>
              <w:jc w:val="both"/>
              <w:rPr>
                <w:rFonts w:cs="Times New Roman"/>
                <w:szCs w:val="24"/>
              </w:rPr>
            </w:pPr>
            <w:r w:rsidRPr="00DF3154">
              <w:rPr>
                <w:rFonts w:cs="Times New Roman"/>
                <w:szCs w:val="24"/>
              </w:rPr>
              <w:t>jooksvalt aruannete esitamine Finantsinspektsioonile ja täiendavad audiitorkontrolli nõuded.</w:t>
            </w:r>
          </w:p>
          <w:p w14:paraId="05B51BAA" w14:textId="77777777" w:rsidR="00DF3154" w:rsidRPr="00DF3154" w:rsidRDefault="00DF3154" w:rsidP="00DF3708">
            <w:pPr>
              <w:jc w:val="both"/>
              <w:rPr>
                <w:rFonts w:cs="Times New Roman"/>
                <w:szCs w:val="24"/>
              </w:rPr>
            </w:pPr>
            <w:r w:rsidRPr="00DF3154">
              <w:rPr>
                <w:rFonts w:cs="Times New Roman"/>
                <w:b/>
                <w:szCs w:val="24"/>
                <w:u w:val="single"/>
              </w:rPr>
              <w:t>Mõju ulatus</w:t>
            </w:r>
            <w:r w:rsidRPr="00DF3154">
              <w:rPr>
                <w:rFonts w:cs="Times New Roman"/>
                <w:szCs w:val="24"/>
                <w:u w:val="single"/>
              </w:rPr>
              <w:t>:</w:t>
            </w:r>
          </w:p>
          <w:p w14:paraId="0FF306E0" w14:textId="578C641C" w:rsidR="00DF3154" w:rsidRPr="00DF3154" w:rsidRDefault="00DF3154" w:rsidP="00DF3708">
            <w:pPr>
              <w:jc w:val="both"/>
              <w:rPr>
                <w:rFonts w:cs="Times New Roman"/>
                <w:szCs w:val="24"/>
              </w:rPr>
            </w:pPr>
            <w:r w:rsidRPr="00DF3154">
              <w:rPr>
                <w:rFonts w:cs="Times New Roman"/>
                <w:szCs w:val="24"/>
              </w:rPr>
              <w:t>Suureneb selle ettevõtja halduskoormus, kes riigihanke tulemusena saab õiguse antud registrit pidama hakata. Samas ei pruugi koormuse kasv olla ka ülemäära suur</w:t>
            </w:r>
            <w:r w:rsidR="000323CE">
              <w:rPr>
                <w:rFonts w:cs="Times New Roman"/>
                <w:szCs w:val="24"/>
              </w:rPr>
              <w:t>,</w:t>
            </w:r>
            <w:r w:rsidRPr="00DF3154">
              <w:rPr>
                <w:rFonts w:cs="Times New Roman"/>
                <w:szCs w:val="24"/>
              </w:rPr>
              <w:t xml:space="preserve"> kuna olemasolevatel ettevõtjatel, kellel on huvi vastavat registrit pidada, vastav valmidus ja võimekus juba olemas olla. Seega täiendav halduskoormus ei pruugi olla oluline.</w:t>
            </w:r>
          </w:p>
          <w:p w14:paraId="795B891A" w14:textId="77777777" w:rsidR="00DF3154" w:rsidRPr="00DF3154" w:rsidRDefault="00DF3154" w:rsidP="00DF3708">
            <w:pPr>
              <w:jc w:val="both"/>
              <w:rPr>
                <w:rFonts w:cs="Times New Roman"/>
                <w:szCs w:val="24"/>
              </w:rPr>
            </w:pPr>
            <w:r w:rsidRPr="00DF3154">
              <w:rPr>
                <w:rFonts w:cs="Times New Roman"/>
                <w:szCs w:val="24"/>
              </w:rPr>
              <w:t>Igal juhul on vaja aga seadusega kehtestatavate kvaliteedinõuete täitmiseks vajalik teha investeeringuid nii infotehnoloogilistesse lahendustesse kui tööprotsessidesse. Sektori vajadusi ja kasu arvestades võib investeeringute mahtu hinnata pigem mõõdukaks ja samas vältimatuks. Ka regulatsiooniga kehtestatavad selged sisu- ja kvaliteedinõuded võimaldavad efektiivset investeeringute planeerimist ja toetavad investeeringute pikaajalist kasutamist.</w:t>
            </w:r>
          </w:p>
          <w:p w14:paraId="47A7A075" w14:textId="77777777" w:rsidR="00DF3154" w:rsidRPr="00DF3154" w:rsidRDefault="00DF3154" w:rsidP="00DF3708">
            <w:pPr>
              <w:jc w:val="both"/>
              <w:rPr>
                <w:rFonts w:cs="Times New Roman"/>
                <w:szCs w:val="24"/>
              </w:rPr>
            </w:pPr>
            <w:r w:rsidRPr="00DF3154">
              <w:rPr>
                <w:rFonts w:cs="Times New Roman"/>
                <w:szCs w:val="24"/>
              </w:rPr>
              <w:t>Kulu registripidajale on hinnatud läbi kahe Rahandusministeeriumi tellitud uuringu:</w:t>
            </w:r>
          </w:p>
          <w:p w14:paraId="04C385A5" w14:textId="77777777" w:rsidR="00DF3154" w:rsidRPr="00DB709B" w:rsidRDefault="00DF3154" w:rsidP="00DF3708">
            <w:pPr>
              <w:pStyle w:val="Loendilik"/>
              <w:numPr>
                <w:ilvl w:val="0"/>
                <w:numId w:val="32"/>
              </w:numPr>
              <w:jc w:val="both"/>
              <w:rPr>
                <w:rFonts w:cs="Times New Roman"/>
                <w:szCs w:val="24"/>
              </w:rPr>
            </w:pPr>
            <w:r w:rsidRPr="00DF3154">
              <w:rPr>
                <w:rFonts w:cs="Times New Roman"/>
                <w:szCs w:val="24"/>
              </w:rPr>
              <w:t>vastavalt 2019. a. E&amp;Y poolt koostatud uuringule</w:t>
            </w:r>
            <w:r w:rsidRPr="00DF3154">
              <w:rPr>
                <w:rStyle w:val="Allmrkuseviide"/>
                <w:rFonts w:cs="Times New Roman"/>
                <w:szCs w:val="24"/>
              </w:rPr>
              <w:footnoteReference w:id="138"/>
            </w:r>
            <w:r w:rsidRPr="00DF3154">
              <w:rPr>
                <w:rFonts w:cs="Times New Roman"/>
                <w:szCs w:val="24"/>
              </w:rPr>
              <w:t xml:space="preserve"> on süsteemi kulusid võimalik hinnata ainult ligikaudselt. Uurimuse käigus erinevate ekspertide poolt välja käidud hinnangud süsteemi maksumusele jäävad </w:t>
            </w:r>
            <w:r w:rsidRPr="00DB709B">
              <w:rPr>
                <w:rFonts w:cs="Times New Roman"/>
                <w:szCs w:val="24"/>
              </w:rPr>
              <w:t>vahemikku 200 000 kuni 500 000 eurot. Süsteemi maksumus sõltub muu hulgas ka sellest, kas süsteem luuakse mõne olemasoleva sarnase infosüsteemi juurde, kus on võimalik osaliselt ära kasutada selle funktsionaalsust, või luuakse süsteem täiesti uue ja eraldiseisvana. Seega on võimalik, et juba praegu turuosalistega andmevahetusliideseid omavad ettevõtted suudavad vajaliku funktsionaalsusega süsteemi luua ka väiksema eelarvega.</w:t>
            </w:r>
          </w:p>
          <w:p w14:paraId="5BEAB5F3" w14:textId="77777777" w:rsidR="00DF3154" w:rsidRPr="00DB709B" w:rsidRDefault="00DF3154" w:rsidP="00DF3708">
            <w:pPr>
              <w:pStyle w:val="Loendilik"/>
              <w:jc w:val="both"/>
              <w:rPr>
                <w:rFonts w:cs="Times New Roman"/>
                <w:szCs w:val="24"/>
              </w:rPr>
            </w:pPr>
            <w:r w:rsidRPr="00DB709B">
              <w:rPr>
                <w:rFonts w:cs="Times New Roman"/>
                <w:szCs w:val="24"/>
              </w:rPr>
              <w:t>Uuringus toodud arvutuste põhjal on registri jooksvate kulude maht ligikaudu 64 000 eurot aastas (administratiivne korraldamine 20 000 eurot, halduskulu 44 000 eurot).</w:t>
            </w:r>
          </w:p>
          <w:p w14:paraId="56530F28" w14:textId="77777777" w:rsidR="00DF3154" w:rsidRPr="00DB709B" w:rsidRDefault="00DF3154" w:rsidP="00DF3708">
            <w:pPr>
              <w:pStyle w:val="Loendilik"/>
              <w:jc w:val="both"/>
              <w:rPr>
                <w:rFonts w:cs="Times New Roman"/>
                <w:szCs w:val="24"/>
              </w:rPr>
            </w:pPr>
            <w:r w:rsidRPr="00DB709B">
              <w:rPr>
                <w:rFonts w:cs="Times New Roman"/>
                <w:szCs w:val="24"/>
              </w:rPr>
              <w:t xml:space="preserve">Kokkuvõttes – uuringus toodud arvutuste kohaselt kujuneb registripidamise (registripidaja enda) omakuluks 5 aasta jooksul ca 0,7 miljonit. Sellele lisandub iga krediidiandja </w:t>
            </w:r>
            <w:proofErr w:type="spellStart"/>
            <w:r w:rsidRPr="00DB709B">
              <w:rPr>
                <w:rFonts w:cs="Times New Roman"/>
                <w:szCs w:val="24"/>
              </w:rPr>
              <w:t>liidestumise</w:t>
            </w:r>
            <w:proofErr w:type="spellEnd"/>
            <w:r w:rsidRPr="00DB709B">
              <w:rPr>
                <w:rFonts w:cs="Times New Roman"/>
                <w:szCs w:val="24"/>
              </w:rPr>
              <w:t xml:space="preserve"> kulu ca 10 000 eurot, mille kannab </w:t>
            </w:r>
            <w:proofErr w:type="spellStart"/>
            <w:r w:rsidRPr="00DB709B">
              <w:rPr>
                <w:rFonts w:cs="Times New Roman"/>
                <w:szCs w:val="24"/>
              </w:rPr>
              <w:t>liidestuja</w:t>
            </w:r>
            <w:proofErr w:type="spellEnd"/>
            <w:r w:rsidRPr="00DB709B">
              <w:rPr>
                <w:rFonts w:cs="Times New Roman"/>
                <w:szCs w:val="24"/>
              </w:rPr>
              <w:t>.</w:t>
            </w:r>
          </w:p>
          <w:p w14:paraId="4B79503E" w14:textId="5F055722" w:rsidR="00DF3154" w:rsidRPr="00DB709B" w:rsidRDefault="00DF3154" w:rsidP="00DF3708">
            <w:pPr>
              <w:pStyle w:val="Loendilik"/>
              <w:jc w:val="both"/>
              <w:rPr>
                <w:rFonts w:cs="Times New Roman"/>
                <w:szCs w:val="24"/>
              </w:rPr>
            </w:pPr>
            <w:r w:rsidRPr="00DB709B">
              <w:rPr>
                <w:rFonts w:cs="Times New Roman"/>
                <w:szCs w:val="24"/>
              </w:rPr>
              <w:t>Aga arvestades eelnimetatud uuring on läbiviidud aastatel 2018–2019, siis peaks kindlasti täna eespool väljatoodud kulusid indekseerima vähemalt THI-</w:t>
            </w:r>
            <w:proofErr w:type="spellStart"/>
            <w:r w:rsidRPr="00DB709B">
              <w:rPr>
                <w:rFonts w:cs="Times New Roman"/>
                <w:szCs w:val="24"/>
              </w:rPr>
              <w:t>ga</w:t>
            </w:r>
            <w:proofErr w:type="spellEnd"/>
            <w:r w:rsidRPr="00DB709B">
              <w:rPr>
                <w:rFonts w:cs="Times New Roman"/>
                <w:szCs w:val="24"/>
              </w:rPr>
              <w:t xml:space="preserve"> s.t. ilmselt on kulud siiski eeltoodust suuremad.</w:t>
            </w:r>
          </w:p>
          <w:p w14:paraId="080824C8" w14:textId="1013E0ED" w:rsidR="00DF3154" w:rsidRPr="00DB709B" w:rsidRDefault="00DF3154" w:rsidP="00DF3708">
            <w:pPr>
              <w:pStyle w:val="Loendilik"/>
              <w:numPr>
                <w:ilvl w:val="0"/>
                <w:numId w:val="32"/>
              </w:numPr>
              <w:jc w:val="both"/>
              <w:rPr>
                <w:rFonts w:cs="Times New Roman"/>
                <w:szCs w:val="24"/>
              </w:rPr>
            </w:pPr>
            <w:r w:rsidRPr="00DB709B">
              <w:rPr>
                <w:rFonts w:cs="Times New Roman"/>
                <w:szCs w:val="24"/>
              </w:rPr>
              <w:t>Aastatel 2023–2024 Cybernetica poolt läbiviidud uuringu kohaselt sõltub registripidaja kulu sellest, millist tehnoloogiat kasutatakse. Selle kohaselt oleks:</w:t>
            </w:r>
          </w:p>
          <w:p w14:paraId="3B77C05B" w14:textId="0ABE82FD" w:rsidR="00DF3154" w:rsidRPr="00833393" w:rsidRDefault="00DF3154" w:rsidP="00833393">
            <w:pPr>
              <w:pStyle w:val="Loendilik"/>
              <w:numPr>
                <w:ilvl w:val="0"/>
                <w:numId w:val="33"/>
              </w:numPr>
              <w:jc w:val="both"/>
              <w:rPr>
                <w:rFonts w:cs="Times New Roman"/>
                <w:szCs w:val="24"/>
              </w:rPr>
            </w:pPr>
            <w:r w:rsidRPr="00DB709B">
              <w:rPr>
                <w:rFonts w:cs="Times New Roman"/>
                <w:szCs w:val="24"/>
              </w:rPr>
              <w:t>usaldatavaid käivituskeskkondi kasutatava variandi maksumus 900</w:t>
            </w:r>
            <w:r w:rsidR="00833393">
              <w:rPr>
                <w:rFonts w:cs="Times New Roman"/>
                <w:szCs w:val="24"/>
              </w:rPr>
              <w:t> </w:t>
            </w:r>
            <w:r w:rsidRPr="00DB709B">
              <w:rPr>
                <w:rFonts w:cs="Times New Roman"/>
                <w:szCs w:val="24"/>
              </w:rPr>
              <w:t>000</w:t>
            </w:r>
            <w:r w:rsidRPr="00833393">
              <w:rPr>
                <w:rFonts w:cs="Times New Roman"/>
                <w:szCs w:val="24"/>
              </w:rPr>
              <w:t>-1 700 000 eurot;</w:t>
            </w:r>
          </w:p>
          <w:p w14:paraId="7C1B49A2" w14:textId="1429B954" w:rsidR="00DF3154" w:rsidRPr="00DB709B" w:rsidRDefault="00DF3154" w:rsidP="00DF3708">
            <w:pPr>
              <w:pStyle w:val="Loendilik"/>
              <w:numPr>
                <w:ilvl w:val="0"/>
                <w:numId w:val="33"/>
              </w:numPr>
              <w:jc w:val="both"/>
              <w:rPr>
                <w:rFonts w:cs="Times New Roman"/>
                <w:szCs w:val="24"/>
              </w:rPr>
            </w:pPr>
            <w:r w:rsidRPr="00DB709B">
              <w:rPr>
                <w:rFonts w:cs="Times New Roman"/>
                <w:szCs w:val="24"/>
              </w:rPr>
              <w:t>tavapäraseid tehnoloogiaid kasutav variandi maksumus 850 000-1 550 000 eurot.</w:t>
            </w:r>
          </w:p>
          <w:p w14:paraId="3DE4BF3E" w14:textId="77777777" w:rsidR="00DF3154" w:rsidRDefault="00DF3154" w:rsidP="00DF3708">
            <w:pPr>
              <w:jc w:val="both"/>
              <w:rPr>
                <w:rFonts w:cs="Times New Roman"/>
                <w:szCs w:val="24"/>
              </w:rPr>
            </w:pPr>
            <w:r w:rsidRPr="00DB709B">
              <w:rPr>
                <w:rFonts w:cs="Times New Roman"/>
                <w:szCs w:val="24"/>
              </w:rPr>
              <w:t>Mis puudutab võimaliku tulu, siis registrisse tehtava ühe päringu hinnaks leidis Cybernetica 1,6 eurot. Aastane tuluprognoos kokku oleks 1,1 miljonit eurot.</w:t>
            </w:r>
          </w:p>
          <w:p w14:paraId="5FBB8C52" w14:textId="77777777" w:rsidR="009E55D4" w:rsidRPr="00DB709B" w:rsidRDefault="009E55D4" w:rsidP="00DF3708">
            <w:pPr>
              <w:jc w:val="both"/>
              <w:rPr>
                <w:rFonts w:cs="Times New Roman"/>
                <w:szCs w:val="24"/>
              </w:rPr>
            </w:pPr>
          </w:p>
          <w:p w14:paraId="0B897CE0" w14:textId="17B01869" w:rsidR="00DF3154" w:rsidRPr="00DB709B" w:rsidRDefault="00DF3154" w:rsidP="00DF3708">
            <w:pPr>
              <w:jc w:val="both"/>
              <w:rPr>
                <w:rFonts w:cs="Times New Roman"/>
                <w:szCs w:val="24"/>
              </w:rPr>
            </w:pPr>
            <w:r w:rsidRPr="00DB709B">
              <w:rPr>
                <w:rFonts w:cs="Times New Roman"/>
                <w:szCs w:val="24"/>
              </w:rPr>
              <w:t>Lisaks on oluline arvestada, mis peaks olema registri nö võimekus. FinanceEstonia poolt saadud informatsiooni kohaselt tehakse Eestis päevas hinnanguliselt 10 000 positiivset krediidiotsust, mis tähendab, et päringuid tehakse veelgi rohkem. Cybernetica toob oma uuringus välja järgmised minimaalsed nõuded:</w:t>
            </w:r>
          </w:p>
          <w:p w14:paraId="34885E90" w14:textId="77777777" w:rsidR="00DF3154" w:rsidRPr="00DB709B" w:rsidRDefault="00DF3154" w:rsidP="00DF3708">
            <w:pPr>
              <w:pStyle w:val="Loendilik"/>
              <w:numPr>
                <w:ilvl w:val="0"/>
                <w:numId w:val="33"/>
              </w:numPr>
              <w:rPr>
                <w:rFonts w:cs="Times New Roman"/>
                <w:szCs w:val="24"/>
              </w:rPr>
            </w:pPr>
            <w:r w:rsidRPr="00DB709B">
              <w:rPr>
                <w:rFonts w:cs="Times New Roman"/>
                <w:szCs w:val="24"/>
              </w:rPr>
              <w:t>süsteem peab toetama minimaalselt 350 000 muutuse kirje sisestamist päevas;</w:t>
            </w:r>
          </w:p>
          <w:p w14:paraId="6EA09533" w14:textId="77777777" w:rsidR="00DF3154" w:rsidRPr="00DB709B" w:rsidRDefault="00DF3154" w:rsidP="00DF3708">
            <w:pPr>
              <w:pStyle w:val="Loendilik"/>
              <w:numPr>
                <w:ilvl w:val="0"/>
                <w:numId w:val="33"/>
              </w:numPr>
              <w:rPr>
                <w:rFonts w:cs="Times New Roman"/>
                <w:szCs w:val="24"/>
              </w:rPr>
            </w:pPr>
            <w:r w:rsidRPr="00DB709B">
              <w:rPr>
                <w:rFonts w:cs="Times New Roman"/>
                <w:szCs w:val="24"/>
              </w:rPr>
              <w:t xml:space="preserve">süsteem peab võimaldama </w:t>
            </w:r>
            <w:proofErr w:type="spellStart"/>
            <w:r w:rsidRPr="00DB709B">
              <w:rPr>
                <w:rFonts w:cs="Times New Roman"/>
                <w:szCs w:val="24"/>
              </w:rPr>
              <w:t>liidestumist</w:t>
            </w:r>
            <w:proofErr w:type="spellEnd"/>
            <w:r w:rsidRPr="00DB709B">
              <w:rPr>
                <w:rFonts w:cs="Times New Roman"/>
                <w:szCs w:val="24"/>
              </w:rPr>
              <w:t xml:space="preserve"> vähemalt 200 krediidipakkujale;</w:t>
            </w:r>
          </w:p>
          <w:p w14:paraId="2188AC08" w14:textId="77777777" w:rsidR="00DF3154" w:rsidRPr="00DF3154" w:rsidRDefault="00DF3154" w:rsidP="00DF3708">
            <w:pPr>
              <w:pStyle w:val="Loendilik"/>
              <w:numPr>
                <w:ilvl w:val="0"/>
                <w:numId w:val="33"/>
              </w:numPr>
              <w:rPr>
                <w:rFonts w:cs="Times New Roman"/>
                <w:szCs w:val="24"/>
              </w:rPr>
            </w:pPr>
            <w:r w:rsidRPr="00DF3154">
              <w:rPr>
                <w:rFonts w:cs="Times New Roman"/>
                <w:szCs w:val="24"/>
              </w:rPr>
              <w:t>süsteem peab olema võimeline vastama minimaalselt 50 000 000 päringule aastas või minimaalselt 10 päringule sekundis;</w:t>
            </w:r>
          </w:p>
          <w:p w14:paraId="133C74F8" w14:textId="77777777" w:rsidR="00DF3154" w:rsidRPr="00DF3154" w:rsidRDefault="00DF3154" w:rsidP="00DF3708">
            <w:pPr>
              <w:pStyle w:val="Loendilik"/>
              <w:numPr>
                <w:ilvl w:val="0"/>
                <w:numId w:val="33"/>
              </w:numPr>
              <w:rPr>
                <w:rFonts w:cs="Times New Roman"/>
                <w:szCs w:val="24"/>
              </w:rPr>
            </w:pPr>
            <w:r w:rsidRPr="00DF3154">
              <w:rPr>
                <w:rFonts w:cs="Times New Roman"/>
                <w:szCs w:val="24"/>
              </w:rPr>
              <w:t xml:space="preserve">süsteem peab võimaldama paralleelset mitmel </w:t>
            </w:r>
            <w:proofErr w:type="spellStart"/>
            <w:r w:rsidRPr="00DF3154">
              <w:rPr>
                <w:rFonts w:cs="Times New Roman"/>
                <w:szCs w:val="24"/>
              </w:rPr>
              <w:t>liidestujal</w:t>
            </w:r>
            <w:proofErr w:type="spellEnd"/>
            <w:r w:rsidRPr="00DF3154">
              <w:rPr>
                <w:rFonts w:cs="Times New Roman"/>
                <w:szCs w:val="24"/>
              </w:rPr>
              <w:t xml:space="preserve"> andmeid pärida ja edastada;</w:t>
            </w:r>
          </w:p>
          <w:p w14:paraId="115FFB34" w14:textId="77777777" w:rsidR="00DF3154" w:rsidRPr="00DF3154" w:rsidRDefault="00DF3154" w:rsidP="00DF3708">
            <w:pPr>
              <w:pStyle w:val="Loendilik"/>
              <w:numPr>
                <w:ilvl w:val="0"/>
                <w:numId w:val="33"/>
              </w:numPr>
              <w:jc w:val="both"/>
              <w:rPr>
                <w:rFonts w:cs="Times New Roman"/>
                <w:szCs w:val="24"/>
              </w:rPr>
            </w:pPr>
            <w:r w:rsidRPr="00DF3154">
              <w:rPr>
                <w:rFonts w:cs="Times New Roman"/>
                <w:szCs w:val="24"/>
              </w:rPr>
              <w:t>päringu töötlemise aeg peab olema väiksem kui 5 sekundit, soovitav 1 sekund (vähemalt 90% päringuid).</w:t>
            </w:r>
          </w:p>
          <w:p w14:paraId="2A34BAB5" w14:textId="77777777" w:rsidR="00DF3154" w:rsidRPr="00DF3154" w:rsidRDefault="00DF3154" w:rsidP="00DF3708">
            <w:pPr>
              <w:jc w:val="both"/>
              <w:rPr>
                <w:rFonts w:cs="Times New Roman"/>
                <w:szCs w:val="24"/>
              </w:rPr>
            </w:pPr>
            <w:r w:rsidRPr="00DF3154">
              <w:rPr>
                <w:rFonts w:cs="Times New Roman"/>
                <w:b/>
                <w:szCs w:val="24"/>
                <w:u w:val="single"/>
              </w:rPr>
              <w:t>Mõju avaldumise sagedus</w:t>
            </w:r>
            <w:r w:rsidRPr="00DF3154">
              <w:rPr>
                <w:rFonts w:cs="Times New Roman"/>
                <w:szCs w:val="24"/>
              </w:rPr>
              <w:t>: keskmine ehk regulaarne</w:t>
            </w:r>
          </w:p>
          <w:p w14:paraId="43EB69CD" w14:textId="77777777" w:rsidR="00DF3154" w:rsidRPr="00DF3154" w:rsidRDefault="00DF3154" w:rsidP="00DF3708">
            <w:pPr>
              <w:jc w:val="both"/>
              <w:rPr>
                <w:rFonts w:cs="Times New Roman"/>
                <w:szCs w:val="24"/>
                <w:u w:val="single"/>
              </w:rPr>
            </w:pPr>
            <w:r w:rsidRPr="00DF3154">
              <w:rPr>
                <w:rFonts w:cs="Times New Roman"/>
                <w:b/>
                <w:szCs w:val="24"/>
                <w:u w:val="single"/>
              </w:rPr>
              <w:t>Ebasoovitavate mõjude avaldumise risk</w:t>
            </w:r>
            <w:r w:rsidRPr="00DF3154">
              <w:rPr>
                <w:rFonts w:cs="Times New Roman"/>
                <w:szCs w:val="24"/>
              </w:rPr>
              <w:t>: vähetõenäoline</w:t>
            </w:r>
          </w:p>
          <w:p w14:paraId="3946B238" w14:textId="77777777" w:rsidR="00DF3154" w:rsidRPr="00DF3154" w:rsidRDefault="00DF3154" w:rsidP="00DF3708">
            <w:pPr>
              <w:jc w:val="both"/>
              <w:rPr>
                <w:rFonts w:cs="Times New Roman"/>
                <w:szCs w:val="24"/>
              </w:rPr>
            </w:pPr>
            <w:r w:rsidRPr="00DF3154">
              <w:rPr>
                <w:rFonts w:cs="Times New Roman"/>
                <w:b/>
                <w:szCs w:val="24"/>
                <w:u w:val="single"/>
              </w:rPr>
              <w:t>Mõju olulisus</w:t>
            </w:r>
            <w:r w:rsidRPr="00DF3154">
              <w:rPr>
                <w:rFonts w:cs="Times New Roman"/>
                <w:szCs w:val="24"/>
                <w:u w:val="single"/>
              </w:rPr>
              <w:t>:</w:t>
            </w:r>
            <w:r w:rsidRPr="00DF3154">
              <w:rPr>
                <w:rFonts w:cs="Times New Roman"/>
                <w:szCs w:val="24"/>
              </w:rPr>
              <w:t xml:space="preserve"> Mõju olulist on keeruline määratleda. Täna ei ole eraldi nõudeid selles tegevusvaldkonnas kehtestatud ja sellest lähtekohast on mõju oluline. Samas potentsiaalse krediidiregistri pidaja soov osaleda vastavas hankes ja selleläbi selle õiguse saamine on vabatahtlik s.t. ei ole kohustust vastavat teenust pakkuda</w:t>
            </w:r>
          </w:p>
        </w:tc>
      </w:tr>
    </w:tbl>
    <w:p w14:paraId="0DAC6A20" w14:textId="77777777" w:rsidR="00DF3154" w:rsidRPr="00DF3154" w:rsidRDefault="00DF3154" w:rsidP="00DF3708">
      <w:pPr>
        <w:pStyle w:val="SLONormal"/>
        <w:spacing w:before="0" w:after="0"/>
        <w:rPr>
          <w:lang w:val="et-EE"/>
        </w:rPr>
      </w:pPr>
    </w:p>
    <w:tbl>
      <w:tblPr>
        <w:tblStyle w:val="Kontuurtabel"/>
        <w:tblW w:w="9776" w:type="dxa"/>
        <w:tblInd w:w="0" w:type="dxa"/>
        <w:tblLayout w:type="fixed"/>
        <w:tblLook w:val="04A0" w:firstRow="1" w:lastRow="0" w:firstColumn="1" w:lastColumn="0" w:noHBand="0" w:noVBand="1"/>
      </w:tblPr>
      <w:tblGrid>
        <w:gridCol w:w="3402"/>
        <w:gridCol w:w="6374"/>
      </w:tblGrid>
      <w:tr w:rsidR="00DF3154" w:rsidRPr="00DF3154" w14:paraId="6724F845" w14:textId="77777777" w:rsidTr="00DB709B">
        <w:tc>
          <w:tcPr>
            <w:tcW w:w="9776" w:type="dxa"/>
            <w:gridSpan w:val="2"/>
          </w:tcPr>
          <w:p w14:paraId="2A700260" w14:textId="77777777" w:rsidR="00DF3154" w:rsidRPr="00DF3154" w:rsidRDefault="00DF3154" w:rsidP="00DF3708">
            <w:pPr>
              <w:pStyle w:val="SLONormal"/>
              <w:spacing w:before="0" w:after="0"/>
              <w:rPr>
                <w:b/>
                <w:lang w:val="et-EE"/>
              </w:rPr>
            </w:pPr>
            <w:r w:rsidRPr="00DF3154">
              <w:rPr>
                <w:b/>
                <w:lang w:val="et-EE"/>
              </w:rPr>
              <w:t xml:space="preserve">Kavandatav meede nr 2: </w:t>
            </w:r>
          </w:p>
          <w:p w14:paraId="2617F1EC" w14:textId="77777777" w:rsidR="00DF3154" w:rsidRPr="00DF3154" w:rsidRDefault="00DF3154" w:rsidP="00DF3708">
            <w:pPr>
              <w:pStyle w:val="SLONormal"/>
              <w:spacing w:before="0" w:after="0"/>
              <w:rPr>
                <w:b/>
                <w:lang w:val="et-EE"/>
              </w:rPr>
            </w:pPr>
            <w:r w:rsidRPr="00DF3154">
              <w:rPr>
                <w:b/>
                <w:lang w:val="et-EE"/>
              </w:rPr>
              <w:t xml:space="preserve">Nõuded krediidiasutustele ja teistele krediidiandjatele: </w:t>
            </w:r>
          </w:p>
          <w:p w14:paraId="7FA8A46D" w14:textId="77777777" w:rsidR="00DF3154" w:rsidRPr="00DF3154" w:rsidRDefault="00DF3154" w:rsidP="00DF3708">
            <w:pPr>
              <w:pStyle w:val="SLONormal"/>
              <w:numPr>
                <w:ilvl w:val="0"/>
                <w:numId w:val="28"/>
              </w:numPr>
              <w:spacing w:before="0" w:after="0"/>
              <w:rPr>
                <w:lang w:val="et-EE"/>
              </w:rPr>
            </w:pPr>
            <w:r w:rsidRPr="00DF3154">
              <w:rPr>
                <w:b/>
                <w:lang w:val="et-EE"/>
              </w:rPr>
              <w:t>kohustus edastada info krediidilepingute kohta registrisse</w:t>
            </w:r>
          </w:p>
          <w:p w14:paraId="03B8E48F" w14:textId="77777777" w:rsidR="00DF3154" w:rsidRPr="00DF3154" w:rsidRDefault="00DF3154" w:rsidP="00DF3708">
            <w:pPr>
              <w:pStyle w:val="SLONormal"/>
              <w:numPr>
                <w:ilvl w:val="0"/>
                <w:numId w:val="28"/>
              </w:numPr>
              <w:spacing w:before="0" w:after="0"/>
              <w:rPr>
                <w:lang w:val="et-EE"/>
              </w:rPr>
            </w:pPr>
            <w:r w:rsidRPr="00DF3154">
              <w:rPr>
                <w:b/>
                <w:lang w:val="et-EE"/>
              </w:rPr>
              <w:t>kohustus teha päring enne krediidiotsuse tegemist</w:t>
            </w:r>
          </w:p>
        </w:tc>
      </w:tr>
      <w:tr w:rsidR="00DF3154" w:rsidRPr="00DF3154" w14:paraId="1BCE1670" w14:textId="77777777" w:rsidTr="00DB709B">
        <w:tc>
          <w:tcPr>
            <w:tcW w:w="3402" w:type="dxa"/>
          </w:tcPr>
          <w:p w14:paraId="1055635C" w14:textId="77777777" w:rsidR="00DF3154" w:rsidRPr="00DF3154" w:rsidRDefault="00DF3154" w:rsidP="00DF3708">
            <w:pPr>
              <w:pStyle w:val="SLONormal"/>
              <w:spacing w:before="0" w:after="0"/>
              <w:rPr>
                <w:b/>
                <w:lang w:val="et-EE"/>
              </w:rPr>
            </w:pPr>
            <w:r w:rsidRPr="00DF3154">
              <w:rPr>
                <w:b/>
                <w:lang w:val="et-EE"/>
              </w:rPr>
              <w:t>Mõju valdkond: I</w:t>
            </w:r>
          </w:p>
        </w:tc>
        <w:tc>
          <w:tcPr>
            <w:tcW w:w="6374" w:type="dxa"/>
          </w:tcPr>
          <w:p w14:paraId="36D1704D" w14:textId="77777777" w:rsidR="00DF3154" w:rsidRPr="00DF3154" w:rsidRDefault="00DF3154" w:rsidP="00DF3708">
            <w:pPr>
              <w:pStyle w:val="SLONormal"/>
              <w:spacing w:before="0" w:after="0"/>
              <w:rPr>
                <w:b/>
                <w:lang w:val="et-EE"/>
              </w:rPr>
            </w:pPr>
            <w:r w:rsidRPr="00DF3154">
              <w:rPr>
                <w:b/>
                <w:lang w:val="et-EE"/>
              </w:rPr>
              <w:t>Mõju majandusele ja turuosalistele</w:t>
            </w:r>
          </w:p>
        </w:tc>
      </w:tr>
      <w:tr w:rsidR="00DF3154" w:rsidRPr="00DF3154" w14:paraId="1F177FC1" w14:textId="77777777" w:rsidTr="00DB709B">
        <w:tc>
          <w:tcPr>
            <w:tcW w:w="9776" w:type="dxa"/>
            <w:gridSpan w:val="2"/>
          </w:tcPr>
          <w:p w14:paraId="4C3F7FB5" w14:textId="77777777" w:rsidR="00DF3154" w:rsidRPr="00DF3154" w:rsidRDefault="00DF3154" w:rsidP="00DF3708">
            <w:pPr>
              <w:jc w:val="both"/>
              <w:rPr>
                <w:rFonts w:cs="Times New Roman"/>
                <w:szCs w:val="24"/>
              </w:rPr>
            </w:pPr>
            <w:r w:rsidRPr="00DF3154">
              <w:rPr>
                <w:rFonts w:cs="Times New Roman"/>
                <w:b/>
                <w:szCs w:val="24"/>
                <w:u w:val="single"/>
              </w:rPr>
              <w:t>Sihtrühm</w:t>
            </w:r>
            <w:r w:rsidRPr="00DF3154">
              <w:rPr>
                <w:rFonts w:cs="Times New Roman"/>
                <w:szCs w:val="24"/>
                <w:u w:val="single"/>
              </w:rPr>
              <w:t>:</w:t>
            </w:r>
            <w:r w:rsidRPr="00DF3154">
              <w:rPr>
                <w:rFonts w:cs="Times New Roman"/>
                <w:szCs w:val="24"/>
              </w:rPr>
              <w:t xml:space="preserve"> </w:t>
            </w:r>
            <w:r w:rsidRPr="00DF3154">
              <w:rPr>
                <w:rFonts w:cs="Times New Roman"/>
                <w:b/>
                <w:bCs/>
                <w:color w:val="0070C0"/>
                <w:szCs w:val="24"/>
              </w:rPr>
              <w:t>KREDIIDIPAKKUJAD</w:t>
            </w:r>
          </w:p>
          <w:p w14:paraId="3B13255C" w14:textId="7F6D69F0" w:rsidR="00DF3154" w:rsidRPr="00DF3154" w:rsidRDefault="00DF3154" w:rsidP="00DF3708">
            <w:pPr>
              <w:jc w:val="both"/>
              <w:rPr>
                <w:rFonts w:cs="Times New Roman"/>
                <w:szCs w:val="24"/>
              </w:rPr>
            </w:pPr>
            <w:r w:rsidRPr="00DF3154">
              <w:rPr>
                <w:rFonts w:cs="Times New Roman"/>
                <w:szCs w:val="24"/>
              </w:rPr>
              <w:t xml:space="preserve">2024. aasta alguses tegutses Eestis </w:t>
            </w:r>
            <w:r w:rsidRPr="005922FA">
              <w:rPr>
                <w:rFonts w:cs="Times New Roman"/>
                <w:szCs w:val="24"/>
              </w:rPr>
              <w:t>83 krediidipakkujat, millest 68 kuulub Finantsinspektsiooni järelevalve alla,</w:t>
            </w:r>
            <w:r w:rsidRPr="00DF3154">
              <w:rPr>
                <w:rFonts w:cs="Times New Roman"/>
                <w:szCs w:val="24"/>
              </w:rPr>
              <w:t xml:space="preserve"> kes oleksid käesolevaga kohustatud infot krediidilepingute kohta krediidiregistrile andma (hoiu-laenuühistud ei kuulu Finantsinspektsiooni järelevalve alla). Täpsem krediidipakkujate jaotus ja lepingute arv on järgmine (2024. a. märtsi lõpu seisuga):</w:t>
            </w:r>
          </w:p>
          <w:tbl>
            <w:tblPr>
              <w:tblStyle w:val="Kontuurtabel"/>
              <w:tblW w:w="9585" w:type="dxa"/>
              <w:tblInd w:w="0" w:type="dxa"/>
              <w:tblLayout w:type="fixed"/>
              <w:tblLook w:val="04A0" w:firstRow="1" w:lastRow="0" w:firstColumn="1" w:lastColumn="0" w:noHBand="0" w:noVBand="1"/>
            </w:tblPr>
            <w:tblGrid>
              <w:gridCol w:w="2616"/>
              <w:gridCol w:w="1313"/>
              <w:gridCol w:w="1704"/>
              <w:gridCol w:w="2640"/>
              <w:gridCol w:w="1312"/>
            </w:tblGrid>
            <w:tr w:rsidR="00DF3154" w:rsidRPr="00957E46" w14:paraId="0A7E75E2" w14:textId="77777777" w:rsidTr="00DF3154">
              <w:trPr>
                <w:trHeight w:val="195"/>
              </w:trPr>
              <w:tc>
                <w:tcPr>
                  <w:tcW w:w="2616"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88D15C2" w14:textId="77777777" w:rsidR="00DF3154" w:rsidRPr="00957E46" w:rsidRDefault="00DF3154" w:rsidP="00DF3708">
                  <w:pPr>
                    <w:jc w:val="center"/>
                    <w:rPr>
                      <w:rFonts w:cs="Times New Roman"/>
                      <w:b/>
                      <w:sz w:val="20"/>
                      <w:szCs w:val="20"/>
                    </w:rPr>
                  </w:pPr>
                  <w:r w:rsidRPr="00957E46">
                    <w:rPr>
                      <w:rFonts w:cs="Times New Roman"/>
                      <w:b/>
                      <w:sz w:val="20"/>
                      <w:szCs w:val="20"/>
                    </w:rPr>
                    <w:t>Laenuandjate jaotus (kategooriad)</w:t>
                  </w:r>
                </w:p>
              </w:tc>
              <w:tc>
                <w:tcPr>
                  <w:tcW w:w="131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7889D6E" w14:textId="6816E4F9" w:rsidR="00DF3154" w:rsidRPr="00957E46" w:rsidRDefault="00DF3154" w:rsidP="00DF3708">
                  <w:pPr>
                    <w:jc w:val="center"/>
                    <w:rPr>
                      <w:rFonts w:cs="Times New Roman"/>
                      <w:b/>
                      <w:sz w:val="20"/>
                      <w:szCs w:val="20"/>
                    </w:rPr>
                  </w:pPr>
                  <w:r w:rsidRPr="00957E46">
                    <w:rPr>
                      <w:rFonts w:cs="Times New Roman"/>
                      <w:b/>
                      <w:sz w:val="20"/>
                      <w:szCs w:val="20"/>
                    </w:rPr>
                    <w:t>Krediidi</w:t>
                  </w:r>
                  <w:r w:rsidR="00E62D02">
                    <w:rPr>
                      <w:rFonts w:cs="Times New Roman"/>
                      <w:b/>
                      <w:sz w:val="20"/>
                      <w:szCs w:val="20"/>
                    </w:rPr>
                    <w:t>-</w:t>
                  </w:r>
                  <w:r w:rsidRPr="00957E46">
                    <w:rPr>
                      <w:rFonts w:cs="Times New Roman"/>
                      <w:b/>
                      <w:sz w:val="20"/>
                      <w:szCs w:val="20"/>
                    </w:rPr>
                    <w:t xml:space="preserve">andjate arv vastavalt </w:t>
                  </w:r>
                  <w:proofErr w:type="spellStart"/>
                  <w:r w:rsidRPr="00957E46">
                    <w:rPr>
                      <w:rFonts w:cs="Times New Roman"/>
                      <w:b/>
                      <w:sz w:val="20"/>
                      <w:szCs w:val="20"/>
                    </w:rPr>
                    <w:t>kategooria</w:t>
                  </w:r>
                  <w:r w:rsidR="00E62D02">
                    <w:rPr>
                      <w:rFonts w:cs="Times New Roman"/>
                      <w:b/>
                      <w:sz w:val="20"/>
                      <w:szCs w:val="20"/>
                    </w:rPr>
                    <w:t>-</w:t>
                  </w:r>
                  <w:r w:rsidRPr="00957E46">
                    <w:rPr>
                      <w:rFonts w:cs="Times New Roman"/>
                      <w:b/>
                      <w:sz w:val="20"/>
                      <w:szCs w:val="20"/>
                    </w:rPr>
                    <w:t>tele</w:t>
                  </w:r>
                  <w:proofErr w:type="spellEnd"/>
                </w:p>
              </w:tc>
              <w:tc>
                <w:tcPr>
                  <w:tcW w:w="170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F0C324B" w14:textId="77777777" w:rsidR="00DF3154" w:rsidRPr="00957E46" w:rsidRDefault="00DF3154" w:rsidP="00DF3708">
                  <w:pPr>
                    <w:jc w:val="center"/>
                    <w:rPr>
                      <w:rFonts w:cs="Times New Roman"/>
                      <w:b/>
                      <w:sz w:val="20"/>
                      <w:szCs w:val="20"/>
                    </w:rPr>
                  </w:pPr>
                  <w:r w:rsidRPr="00957E46">
                    <w:rPr>
                      <w:rFonts w:cs="Times New Roman"/>
                      <w:b/>
                      <w:sz w:val="20"/>
                      <w:szCs w:val="20"/>
                    </w:rPr>
                    <w:t>Suurimad krediidiandjad selles kategoorias</w:t>
                  </w:r>
                </w:p>
              </w:tc>
              <w:tc>
                <w:tcPr>
                  <w:tcW w:w="264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1F23CF7" w14:textId="77777777" w:rsidR="00DF3154" w:rsidRPr="00957E46" w:rsidRDefault="00DF3154" w:rsidP="00DF3708">
                  <w:pPr>
                    <w:jc w:val="center"/>
                    <w:rPr>
                      <w:rFonts w:cs="Times New Roman"/>
                      <w:b/>
                      <w:sz w:val="20"/>
                      <w:szCs w:val="20"/>
                    </w:rPr>
                  </w:pPr>
                  <w:r w:rsidRPr="00957E46">
                    <w:rPr>
                      <w:rFonts w:cs="Times New Roman"/>
                      <w:b/>
                      <w:sz w:val="20"/>
                      <w:szCs w:val="20"/>
                    </w:rPr>
                    <w:t xml:space="preserve">Eraisikutele väljastatud krediidi jääk kokku </w:t>
                  </w:r>
                </w:p>
                <w:p w14:paraId="3519A1C7" w14:textId="77777777" w:rsidR="00DF3154" w:rsidRPr="00957E46" w:rsidRDefault="00DF3154" w:rsidP="00DF3708">
                  <w:pPr>
                    <w:jc w:val="center"/>
                    <w:rPr>
                      <w:rFonts w:cs="Times New Roman"/>
                      <w:b/>
                      <w:sz w:val="20"/>
                      <w:szCs w:val="20"/>
                    </w:rPr>
                  </w:pPr>
                </w:p>
              </w:tc>
              <w:tc>
                <w:tcPr>
                  <w:tcW w:w="131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3602529" w14:textId="77777777" w:rsidR="00DF3154" w:rsidRPr="00957E46" w:rsidRDefault="00DF3154" w:rsidP="00DF3708">
                  <w:pPr>
                    <w:jc w:val="center"/>
                    <w:rPr>
                      <w:rFonts w:cs="Times New Roman"/>
                      <w:b/>
                      <w:sz w:val="20"/>
                      <w:szCs w:val="20"/>
                    </w:rPr>
                  </w:pPr>
                  <w:r w:rsidRPr="00957E46">
                    <w:rPr>
                      <w:rFonts w:cs="Times New Roman"/>
                      <w:b/>
                      <w:sz w:val="20"/>
                      <w:szCs w:val="20"/>
                    </w:rPr>
                    <w:t>Lepingute arv</w:t>
                  </w:r>
                </w:p>
              </w:tc>
            </w:tr>
            <w:tr w:rsidR="00DF3154" w:rsidRPr="00957E46" w14:paraId="5C987668" w14:textId="77777777" w:rsidTr="00DF3154">
              <w:trPr>
                <w:trHeight w:val="210"/>
              </w:trPr>
              <w:tc>
                <w:tcPr>
                  <w:tcW w:w="2616" w:type="dxa"/>
                  <w:tcBorders>
                    <w:top w:val="single" w:sz="4" w:space="0" w:color="auto"/>
                    <w:left w:val="single" w:sz="4" w:space="0" w:color="auto"/>
                    <w:bottom w:val="single" w:sz="4" w:space="0" w:color="auto"/>
                    <w:right w:val="single" w:sz="4" w:space="0" w:color="auto"/>
                  </w:tcBorders>
                  <w:hideMark/>
                </w:tcPr>
                <w:p w14:paraId="307D065E" w14:textId="77777777" w:rsidR="00DF3154" w:rsidRPr="00957E46" w:rsidRDefault="00DF3154" w:rsidP="00DF3708">
                  <w:pPr>
                    <w:pStyle w:val="Loendilik"/>
                    <w:numPr>
                      <w:ilvl w:val="0"/>
                      <w:numId w:val="27"/>
                    </w:numPr>
                    <w:ind w:left="171" w:hanging="142"/>
                    <w:rPr>
                      <w:rFonts w:cs="Times New Roman"/>
                      <w:sz w:val="20"/>
                      <w:szCs w:val="20"/>
                    </w:rPr>
                  </w:pPr>
                  <w:r w:rsidRPr="00957E46">
                    <w:rPr>
                      <w:rFonts w:cs="Times New Roman"/>
                      <w:sz w:val="20"/>
                      <w:szCs w:val="20"/>
                    </w:rPr>
                    <w:t>Pangad</w:t>
                  </w:r>
                </w:p>
              </w:tc>
              <w:tc>
                <w:tcPr>
                  <w:tcW w:w="1313" w:type="dxa"/>
                  <w:tcBorders>
                    <w:top w:val="single" w:sz="4" w:space="0" w:color="auto"/>
                    <w:left w:val="single" w:sz="4" w:space="0" w:color="auto"/>
                    <w:bottom w:val="single" w:sz="4" w:space="0" w:color="auto"/>
                    <w:right w:val="single" w:sz="4" w:space="0" w:color="auto"/>
                  </w:tcBorders>
                  <w:hideMark/>
                </w:tcPr>
                <w:p w14:paraId="4769FE84" w14:textId="77777777" w:rsidR="00DF3154" w:rsidRPr="00957E46" w:rsidRDefault="00DF3154" w:rsidP="00DF3708">
                  <w:pPr>
                    <w:jc w:val="center"/>
                    <w:rPr>
                      <w:rFonts w:cs="Times New Roman"/>
                      <w:sz w:val="20"/>
                      <w:szCs w:val="20"/>
                    </w:rPr>
                  </w:pPr>
                  <w:r w:rsidRPr="00957E46">
                    <w:rPr>
                      <w:rFonts w:cs="Times New Roman"/>
                      <w:sz w:val="20"/>
                      <w:szCs w:val="20"/>
                    </w:rPr>
                    <w:t xml:space="preserve">14 </w:t>
                  </w:r>
                </w:p>
                <w:p w14:paraId="4855FAE6" w14:textId="77777777" w:rsidR="00DF3154" w:rsidRPr="00957E46" w:rsidRDefault="00DF3154" w:rsidP="00DF3708">
                  <w:pPr>
                    <w:jc w:val="center"/>
                    <w:rPr>
                      <w:rFonts w:cs="Times New Roman"/>
                      <w:sz w:val="20"/>
                      <w:szCs w:val="20"/>
                    </w:rPr>
                  </w:pPr>
                  <w:r w:rsidRPr="00957E46">
                    <w:rPr>
                      <w:rFonts w:cs="Times New Roman"/>
                      <w:sz w:val="20"/>
                      <w:szCs w:val="20"/>
                    </w:rPr>
                    <w:t>(sh 5 välisriigi panga Eestis asutatud filiaali)</w:t>
                  </w:r>
                </w:p>
              </w:tc>
              <w:tc>
                <w:tcPr>
                  <w:tcW w:w="1704" w:type="dxa"/>
                  <w:tcBorders>
                    <w:top w:val="single" w:sz="4" w:space="0" w:color="auto"/>
                    <w:left w:val="single" w:sz="4" w:space="0" w:color="auto"/>
                    <w:bottom w:val="single" w:sz="4" w:space="0" w:color="auto"/>
                    <w:right w:val="single" w:sz="4" w:space="0" w:color="auto"/>
                  </w:tcBorders>
                  <w:hideMark/>
                </w:tcPr>
                <w:p w14:paraId="25872771" w14:textId="77777777" w:rsidR="00DF3154" w:rsidRPr="00957E46" w:rsidRDefault="00DF3154" w:rsidP="00DF3708">
                  <w:pPr>
                    <w:jc w:val="center"/>
                    <w:rPr>
                      <w:rFonts w:cs="Times New Roman"/>
                      <w:sz w:val="20"/>
                      <w:szCs w:val="20"/>
                    </w:rPr>
                  </w:pPr>
                  <w:r w:rsidRPr="00957E46">
                    <w:rPr>
                      <w:rFonts w:cs="Times New Roman"/>
                      <w:sz w:val="20"/>
                      <w:szCs w:val="20"/>
                    </w:rPr>
                    <w:t xml:space="preserve">Swedbank, </w:t>
                  </w:r>
                </w:p>
                <w:p w14:paraId="4D00E461" w14:textId="77777777" w:rsidR="00DF3154" w:rsidRPr="00957E46" w:rsidRDefault="00DF3154" w:rsidP="00DF3708">
                  <w:pPr>
                    <w:jc w:val="center"/>
                    <w:rPr>
                      <w:rFonts w:cs="Times New Roman"/>
                      <w:sz w:val="20"/>
                      <w:szCs w:val="20"/>
                    </w:rPr>
                  </w:pPr>
                  <w:r w:rsidRPr="00957E46">
                    <w:rPr>
                      <w:rFonts w:cs="Times New Roman"/>
                      <w:sz w:val="20"/>
                      <w:szCs w:val="20"/>
                    </w:rPr>
                    <w:t xml:space="preserve">SEB, </w:t>
                  </w:r>
                </w:p>
                <w:p w14:paraId="36463E45" w14:textId="77777777" w:rsidR="00DF3154" w:rsidRPr="00957E46" w:rsidRDefault="00DF3154" w:rsidP="00DF3708">
                  <w:pPr>
                    <w:jc w:val="center"/>
                    <w:rPr>
                      <w:rFonts w:cs="Times New Roman"/>
                      <w:sz w:val="20"/>
                      <w:szCs w:val="20"/>
                    </w:rPr>
                  </w:pPr>
                  <w:proofErr w:type="spellStart"/>
                  <w:r w:rsidRPr="00957E46">
                    <w:rPr>
                      <w:rFonts w:cs="Times New Roman"/>
                      <w:sz w:val="20"/>
                      <w:szCs w:val="20"/>
                    </w:rPr>
                    <w:t>Luminor</w:t>
                  </w:r>
                  <w:proofErr w:type="spellEnd"/>
                  <w:r w:rsidRPr="00957E46">
                    <w:rPr>
                      <w:rFonts w:cs="Times New Roman"/>
                      <w:sz w:val="20"/>
                      <w:szCs w:val="20"/>
                    </w:rPr>
                    <w:t>,</w:t>
                  </w:r>
                </w:p>
                <w:p w14:paraId="3FCFBF86" w14:textId="77777777" w:rsidR="00DF3154" w:rsidRPr="00957E46" w:rsidRDefault="00DF3154" w:rsidP="00DF3708">
                  <w:pPr>
                    <w:jc w:val="center"/>
                    <w:rPr>
                      <w:rFonts w:cs="Times New Roman"/>
                      <w:sz w:val="20"/>
                      <w:szCs w:val="20"/>
                    </w:rPr>
                  </w:pPr>
                  <w:r w:rsidRPr="00957E46">
                    <w:rPr>
                      <w:rFonts w:cs="Times New Roman"/>
                      <w:sz w:val="20"/>
                      <w:szCs w:val="20"/>
                    </w:rPr>
                    <w:t>LHV</w:t>
                  </w:r>
                </w:p>
              </w:tc>
              <w:tc>
                <w:tcPr>
                  <w:tcW w:w="2640" w:type="dxa"/>
                  <w:tcBorders>
                    <w:top w:val="single" w:sz="4" w:space="0" w:color="auto"/>
                    <w:left w:val="single" w:sz="4" w:space="0" w:color="auto"/>
                    <w:bottom w:val="single" w:sz="4" w:space="0" w:color="auto"/>
                    <w:right w:val="single" w:sz="4" w:space="0" w:color="auto"/>
                  </w:tcBorders>
                  <w:hideMark/>
                </w:tcPr>
                <w:p w14:paraId="1FF34515" w14:textId="77777777" w:rsidR="00DF3154" w:rsidRPr="00957E46" w:rsidRDefault="00DF3154" w:rsidP="00DF3708">
                  <w:pPr>
                    <w:jc w:val="both"/>
                    <w:rPr>
                      <w:rFonts w:cs="Times New Roman"/>
                      <w:sz w:val="20"/>
                      <w:szCs w:val="20"/>
                    </w:rPr>
                  </w:pPr>
                  <w:r w:rsidRPr="00957E46">
                    <w:rPr>
                      <w:rFonts w:cs="Times New Roman"/>
                      <w:sz w:val="20"/>
                      <w:szCs w:val="20"/>
                    </w:rPr>
                    <w:t xml:space="preserve">KOKKU </w:t>
                  </w:r>
                  <w:r w:rsidRPr="00957E46">
                    <w:rPr>
                      <w:rFonts w:cs="Times New Roman"/>
                      <w:b/>
                      <w:bCs/>
                      <w:sz w:val="20"/>
                      <w:szCs w:val="20"/>
                    </w:rPr>
                    <w:t>12,4 mlrd</w:t>
                  </w:r>
                  <w:r w:rsidRPr="00957E46">
                    <w:rPr>
                      <w:rFonts w:cs="Times New Roman"/>
                      <w:sz w:val="20"/>
                      <w:szCs w:val="20"/>
                    </w:rPr>
                    <w:t>, millest:</w:t>
                  </w:r>
                </w:p>
                <w:p w14:paraId="52AE0275" w14:textId="77777777" w:rsidR="00DF3154" w:rsidRPr="00957E46" w:rsidRDefault="00DF3154" w:rsidP="00DF3708">
                  <w:pPr>
                    <w:pStyle w:val="Loendilik"/>
                    <w:numPr>
                      <w:ilvl w:val="0"/>
                      <w:numId w:val="26"/>
                    </w:numPr>
                    <w:ind w:left="173" w:hanging="173"/>
                    <w:jc w:val="both"/>
                    <w:rPr>
                      <w:rFonts w:cs="Times New Roman"/>
                      <w:sz w:val="20"/>
                      <w:szCs w:val="20"/>
                    </w:rPr>
                  </w:pPr>
                  <w:r w:rsidRPr="00957E46">
                    <w:rPr>
                      <w:rFonts w:cs="Times New Roman"/>
                      <w:sz w:val="20"/>
                      <w:szCs w:val="20"/>
                    </w:rPr>
                    <w:t xml:space="preserve">eluasemelaenud 11,2 mlrd </w:t>
                  </w:r>
                </w:p>
                <w:p w14:paraId="78A11572" w14:textId="77777777" w:rsidR="00DF3154" w:rsidRPr="00957E46" w:rsidRDefault="00DF3154" w:rsidP="00DF3708">
                  <w:pPr>
                    <w:pStyle w:val="Loendilik"/>
                    <w:numPr>
                      <w:ilvl w:val="0"/>
                      <w:numId w:val="26"/>
                    </w:numPr>
                    <w:ind w:left="173" w:hanging="173"/>
                    <w:jc w:val="both"/>
                    <w:rPr>
                      <w:rFonts w:cs="Times New Roman"/>
                      <w:sz w:val="20"/>
                      <w:szCs w:val="20"/>
                    </w:rPr>
                  </w:pPr>
                  <w:r w:rsidRPr="00957E46">
                    <w:rPr>
                      <w:rFonts w:cs="Times New Roman"/>
                      <w:sz w:val="20"/>
                      <w:szCs w:val="20"/>
                    </w:rPr>
                    <w:t>tarbimislaenud 683 mln</w:t>
                  </w:r>
                </w:p>
                <w:p w14:paraId="56C0B98A" w14:textId="77777777" w:rsidR="00DF3154" w:rsidRPr="00957E46" w:rsidRDefault="00DF3154" w:rsidP="00DF3708">
                  <w:pPr>
                    <w:pStyle w:val="Loendilik"/>
                    <w:ind w:left="173"/>
                    <w:jc w:val="both"/>
                    <w:rPr>
                      <w:rFonts w:cs="Times New Roman"/>
                      <w:sz w:val="20"/>
                      <w:szCs w:val="20"/>
                    </w:rPr>
                  </w:pPr>
                </w:p>
              </w:tc>
              <w:tc>
                <w:tcPr>
                  <w:tcW w:w="1310" w:type="dxa"/>
                  <w:tcBorders>
                    <w:top w:val="single" w:sz="4" w:space="0" w:color="auto"/>
                    <w:left w:val="single" w:sz="4" w:space="0" w:color="auto"/>
                    <w:bottom w:val="single" w:sz="4" w:space="0" w:color="auto"/>
                    <w:right w:val="single" w:sz="4" w:space="0" w:color="auto"/>
                  </w:tcBorders>
                </w:tcPr>
                <w:p w14:paraId="3A9AB82D" w14:textId="77777777" w:rsidR="00DF3154" w:rsidRPr="00957E46" w:rsidRDefault="00DF3154" w:rsidP="00DF3708">
                  <w:pPr>
                    <w:jc w:val="center"/>
                    <w:rPr>
                      <w:rFonts w:cs="Times New Roman"/>
                      <w:sz w:val="20"/>
                      <w:szCs w:val="20"/>
                    </w:rPr>
                  </w:pPr>
                  <w:r w:rsidRPr="00957E46">
                    <w:rPr>
                      <w:rFonts w:cs="Times New Roman"/>
                      <w:sz w:val="20"/>
                      <w:szCs w:val="20"/>
                    </w:rPr>
                    <w:t>606 805 tk</w:t>
                  </w:r>
                </w:p>
              </w:tc>
            </w:tr>
            <w:tr w:rsidR="00DF3154" w:rsidRPr="00957E46" w14:paraId="1E71923E" w14:textId="77777777" w:rsidTr="00DF3154">
              <w:trPr>
                <w:trHeight w:val="406"/>
              </w:trPr>
              <w:tc>
                <w:tcPr>
                  <w:tcW w:w="2616" w:type="dxa"/>
                  <w:tcBorders>
                    <w:top w:val="single" w:sz="4" w:space="0" w:color="auto"/>
                    <w:left w:val="single" w:sz="4" w:space="0" w:color="auto"/>
                    <w:bottom w:val="single" w:sz="4" w:space="0" w:color="auto"/>
                    <w:right w:val="single" w:sz="4" w:space="0" w:color="auto"/>
                  </w:tcBorders>
                  <w:hideMark/>
                </w:tcPr>
                <w:p w14:paraId="60034860" w14:textId="77777777" w:rsidR="00DF3154" w:rsidRPr="00957E46" w:rsidRDefault="00DF3154" w:rsidP="00DF3708">
                  <w:pPr>
                    <w:pStyle w:val="Loendilik"/>
                    <w:numPr>
                      <w:ilvl w:val="0"/>
                      <w:numId w:val="27"/>
                    </w:numPr>
                    <w:ind w:left="171" w:hanging="142"/>
                    <w:rPr>
                      <w:rFonts w:cs="Times New Roman"/>
                      <w:sz w:val="20"/>
                      <w:szCs w:val="20"/>
                    </w:rPr>
                  </w:pPr>
                  <w:r w:rsidRPr="00957E46">
                    <w:rPr>
                      <w:rFonts w:cs="Times New Roman"/>
                      <w:sz w:val="20"/>
                      <w:szCs w:val="20"/>
                    </w:rPr>
                    <w:t>Liisingfirmad (pankadega seotud krediidiandjad)</w:t>
                  </w:r>
                </w:p>
              </w:tc>
              <w:tc>
                <w:tcPr>
                  <w:tcW w:w="1313" w:type="dxa"/>
                  <w:tcBorders>
                    <w:top w:val="single" w:sz="4" w:space="0" w:color="auto"/>
                    <w:left w:val="single" w:sz="4" w:space="0" w:color="auto"/>
                    <w:bottom w:val="single" w:sz="4" w:space="0" w:color="auto"/>
                    <w:right w:val="single" w:sz="4" w:space="0" w:color="auto"/>
                  </w:tcBorders>
                  <w:hideMark/>
                </w:tcPr>
                <w:p w14:paraId="78FC677C" w14:textId="77777777" w:rsidR="00DF3154" w:rsidRPr="00957E46" w:rsidRDefault="00DF3154" w:rsidP="00DF3708">
                  <w:pPr>
                    <w:jc w:val="center"/>
                    <w:rPr>
                      <w:rFonts w:cs="Times New Roman"/>
                      <w:sz w:val="20"/>
                      <w:szCs w:val="20"/>
                    </w:rPr>
                  </w:pPr>
                  <w:r w:rsidRPr="00957E46">
                    <w:rPr>
                      <w:rFonts w:cs="Times New Roman"/>
                      <w:sz w:val="20"/>
                      <w:szCs w:val="20"/>
                    </w:rPr>
                    <w:t>10</w:t>
                  </w:r>
                </w:p>
              </w:tc>
              <w:tc>
                <w:tcPr>
                  <w:tcW w:w="1704" w:type="dxa"/>
                  <w:tcBorders>
                    <w:top w:val="single" w:sz="4" w:space="0" w:color="auto"/>
                    <w:left w:val="single" w:sz="4" w:space="0" w:color="auto"/>
                    <w:bottom w:val="single" w:sz="4" w:space="0" w:color="auto"/>
                    <w:right w:val="single" w:sz="4" w:space="0" w:color="auto"/>
                  </w:tcBorders>
                  <w:hideMark/>
                </w:tcPr>
                <w:p w14:paraId="061AED5F" w14:textId="77777777" w:rsidR="00DF3154" w:rsidRPr="00957E46" w:rsidRDefault="00DF3154" w:rsidP="00DF3708">
                  <w:pPr>
                    <w:jc w:val="center"/>
                    <w:rPr>
                      <w:rFonts w:cs="Times New Roman"/>
                      <w:sz w:val="20"/>
                      <w:szCs w:val="20"/>
                    </w:rPr>
                  </w:pPr>
                  <w:r w:rsidRPr="00957E46">
                    <w:rPr>
                      <w:rFonts w:cs="Times New Roman"/>
                      <w:sz w:val="20"/>
                      <w:szCs w:val="20"/>
                    </w:rPr>
                    <w:t xml:space="preserve">Swedbank Liising, SEB Liising, </w:t>
                  </w:r>
                  <w:proofErr w:type="spellStart"/>
                  <w:r w:rsidRPr="00957E46">
                    <w:rPr>
                      <w:rFonts w:cs="Times New Roman"/>
                      <w:sz w:val="20"/>
                      <w:szCs w:val="20"/>
                    </w:rPr>
                    <w:t>Luminor</w:t>
                  </w:r>
                  <w:proofErr w:type="spellEnd"/>
                  <w:r w:rsidRPr="00957E46">
                    <w:rPr>
                      <w:rFonts w:cs="Times New Roman"/>
                      <w:sz w:val="20"/>
                      <w:szCs w:val="20"/>
                    </w:rPr>
                    <w:t xml:space="preserve"> Liising</w:t>
                  </w:r>
                </w:p>
              </w:tc>
              <w:tc>
                <w:tcPr>
                  <w:tcW w:w="2640" w:type="dxa"/>
                  <w:tcBorders>
                    <w:top w:val="single" w:sz="4" w:space="0" w:color="auto"/>
                    <w:left w:val="single" w:sz="4" w:space="0" w:color="auto"/>
                    <w:bottom w:val="single" w:sz="4" w:space="0" w:color="auto"/>
                    <w:right w:val="single" w:sz="4" w:space="0" w:color="auto"/>
                  </w:tcBorders>
                  <w:hideMark/>
                </w:tcPr>
                <w:p w14:paraId="52110996" w14:textId="77777777" w:rsidR="00DF3154" w:rsidRPr="00957E46" w:rsidRDefault="00DF3154" w:rsidP="00DF3708">
                  <w:pPr>
                    <w:jc w:val="both"/>
                    <w:rPr>
                      <w:rFonts w:cs="Times New Roman"/>
                      <w:sz w:val="20"/>
                      <w:szCs w:val="20"/>
                    </w:rPr>
                  </w:pPr>
                  <w:r w:rsidRPr="00957E46">
                    <w:rPr>
                      <w:rFonts w:cs="Times New Roman"/>
                      <w:sz w:val="20"/>
                      <w:szCs w:val="20"/>
                    </w:rPr>
                    <w:t xml:space="preserve">KOKKU laenud eraisikutele </w:t>
                  </w:r>
                  <w:r w:rsidRPr="00957E46">
                    <w:rPr>
                      <w:rFonts w:cs="Times New Roman"/>
                      <w:b/>
                      <w:bCs/>
                      <w:sz w:val="20"/>
                      <w:szCs w:val="20"/>
                    </w:rPr>
                    <w:t>1,2 mlrd</w:t>
                  </w:r>
                  <w:r w:rsidRPr="00957E46">
                    <w:rPr>
                      <w:rFonts w:cs="Times New Roman"/>
                      <w:sz w:val="20"/>
                      <w:szCs w:val="20"/>
                    </w:rPr>
                    <w:t>, millest:</w:t>
                  </w:r>
                </w:p>
                <w:p w14:paraId="72A9A28B" w14:textId="77777777" w:rsidR="00DF3154" w:rsidRPr="00957E46" w:rsidRDefault="00DF3154" w:rsidP="00DF3708">
                  <w:pPr>
                    <w:pStyle w:val="Loendilik"/>
                    <w:numPr>
                      <w:ilvl w:val="0"/>
                      <w:numId w:val="26"/>
                    </w:numPr>
                    <w:ind w:left="173" w:hanging="173"/>
                    <w:jc w:val="both"/>
                    <w:rPr>
                      <w:rFonts w:cs="Times New Roman"/>
                      <w:sz w:val="20"/>
                      <w:szCs w:val="20"/>
                    </w:rPr>
                  </w:pPr>
                  <w:r w:rsidRPr="00957E46">
                    <w:rPr>
                      <w:rFonts w:cs="Times New Roman"/>
                      <w:sz w:val="20"/>
                      <w:szCs w:val="20"/>
                    </w:rPr>
                    <w:t>sõidukiliising 880 mln</w:t>
                  </w:r>
                </w:p>
              </w:tc>
              <w:tc>
                <w:tcPr>
                  <w:tcW w:w="1310" w:type="dxa"/>
                  <w:tcBorders>
                    <w:top w:val="single" w:sz="4" w:space="0" w:color="auto"/>
                    <w:left w:val="single" w:sz="4" w:space="0" w:color="auto"/>
                    <w:bottom w:val="single" w:sz="4" w:space="0" w:color="auto"/>
                    <w:right w:val="single" w:sz="4" w:space="0" w:color="auto"/>
                  </w:tcBorders>
                </w:tcPr>
                <w:p w14:paraId="70CDB3A4" w14:textId="77777777" w:rsidR="00DF3154" w:rsidRPr="00957E46" w:rsidRDefault="00DF3154" w:rsidP="00DF3708">
                  <w:pPr>
                    <w:jc w:val="center"/>
                    <w:rPr>
                      <w:rFonts w:cs="Times New Roman"/>
                      <w:sz w:val="20"/>
                      <w:szCs w:val="20"/>
                    </w:rPr>
                  </w:pPr>
                  <w:r w:rsidRPr="00957E46">
                    <w:rPr>
                      <w:rFonts w:cs="Times New Roman"/>
                      <w:sz w:val="20"/>
                      <w:szCs w:val="20"/>
                    </w:rPr>
                    <w:t>201 176 tk</w:t>
                  </w:r>
                </w:p>
              </w:tc>
            </w:tr>
            <w:tr w:rsidR="00DF3154" w:rsidRPr="00957E46" w14:paraId="3CE5C8A5" w14:textId="77777777" w:rsidTr="00DF3154">
              <w:trPr>
                <w:trHeight w:val="195"/>
              </w:trPr>
              <w:tc>
                <w:tcPr>
                  <w:tcW w:w="2616" w:type="dxa"/>
                  <w:tcBorders>
                    <w:top w:val="single" w:sz="4" w:space="0" w:color="auto"/>
                    <w:left w:val="single" w:sz="4" w:space="0" w:color="auto"/>
                    <w:bottom w:val="single" w:sz="4" w:space="0" w:color="auto"/>
                    <w:right w:val="single" w:sz="4" w:space="0" w:color="auto"/>
                  </w:tcBorders>
                  <w:hideMark/>
                </w:tcPr>
                <w:p w14:paraId="06040B26" w14:textId="77777777" w:rsidR="00DF3154" w:rsidRPr="00957E46" w:rsidRDefault="00DF3154" w:rsidP="00DF3708">
                  <w:pPr>
                    <w:pStyle w:val="Loendilik"/>
                    <w:numPr>
                      <w:ilvl w:val="0"/>
                      <w:numId w:val="27"/>
                    </w:numPr>
                    <w:ind w:left="171" w:hanging="142"/>
                    <w:rPr>
                      <w:rFonts w:cs="Times New Roman"/>
                      <w:sz w:val="20"/>
                      <w:szCs w:val="20"/>
                    </w:rPr>
                  </w:pPr>
                  <w:r w:rsidRPr="00957E46">
                    <w:rPr>
                      <w:rFonts w:cs="Times New Roman"/>
                      <w:sz w:val="20"/>
                      <w:szCs w:val="20"/>
                    </w:rPr>
                    <w:t>Muud krediidiandjad ja -vahendajad</w:t>
                  </w:r>
                </w:p>
              </w:tc>
              <w:tc>
                <w:tcPr>
                  <w:tcW w:w="1313" w:type="dxa"/>
                  <w:tcBorders>
                    <w:top w:val="single" w:sz="4" w:space="0" w:color="auto"/>
                    <w:left w:val="single" w:sz="4" w:space="0" w:color="auto"/>
                    <w:bottom w:val="single" w:sz="4" w:space="0" w:color="auto"/>
                    <w:right w:val="single" w:sz="4" w:space="0" w:color="auto"/>
                  </w:tcBorders>
                  <w:hideMark/>
                </w:tcPr>
                <w:p w14:paraId="642C743D" w14:textId="77777777" w:rsidR="00DF3154" w:rsidRPr="00957E46" w:rsidRDefault="00DF3154" w:rsidP="00DF3708">
                  <w:pPr>
                    <w:jc w:val="center"/>
                    <w:rPr>
                      <w:rFonts w:cs="Times New Roman"/>
                      <w:sz w:val="20"/>
                      <w:szCs w:val="20"/>
                    </w:rPr>
                  </w:pPr>
                  <w:r w:rsidRPr="00957E46">
                    <w:rPr>
                      <w:rFonts w:cs="Times New Roman"/>
                      <w:sz w:val="20"/>
                      <w:szCs w:val="20"/>
                    </w:rPr>
                    <w:t>44</w:t>
                  </w:r>
                </w:p>
              </w:tc>
              <w:tc>
                <w:tcPr>
                  <w:tcW w:w="1704" w:type="dxa"/>
                  <w:tcBorders>
                    <w:top w:val="single" w:sz="4" w:space="0" w:color="auto"/>
                    <w:left w:val="single" w:sz="4" w:space="0" w:color="auto"/>
                    <w:bottom w:val="single" w:sz="4" w:space="0" w:color="auto"/>
                    <w:right w:val="single" w:sz="4" w:space="0" w:color="auto"/>
                  </w:tcBorders>
                  <w:hideMark/>
                </w:tcPr>
                <w:p w14:paraId="18743449" w14:textId="77777777" w:rsidR="00DF3154" w:rsidRPr="00957E46" w:rsidRDefault="00DF3154" w:rsidP="00DF3708">
                  <w:pPr>
                    <w:jc w:val="center"/>
                    <w:rPr>
                      <w:rFonts w:cs="Times New Roman"/>
                      <w:sz w:val="20"/>
                      <w:szCs w:val="20"/>
                    </w:rPr>
                  </w:pPr>
                  <w:r w:rsidRPr="00957E46">
                    <w:rPr>
                      <w:rFonts w:cs="Times New Roman"/>
                      <w:sz w:val="20"/>
                      <w:szCs w:val="20"/>
                    </w:rPr>
                    <w:t xml:space="preserve">IPF Digital Estonia, </w:t>
                  </w:r>
                  <w:proofErr w:type="spellStart"/>
                  <w:r w:rsidRPr="00957E46">
                    <w:rPr>
                      <w:rFonts w:cs="Times New Roman"/>
                      <w:sz w:val="20"/>
                      <w:szCs w:val="20"/>
                    </w:rPr>
                    <w:t>Placet</w:t>
                  </w:r>
                  <w:proofErr w:type="spellEnd"/>
                  <w:r w:rsidRPr="00957E46">
                    <w:rPr>
                      <w:rFonts w:cs="Times New Roman"/>
                      <w:sz w:val="20"/>
                      <w:szCs w:val="20"/>
                    </w:rPr>
                    <w:t xml:space="preserve"> Group, </w:t>
                  </w:r>
                  <w:proofErr w:type="spellStart"/>
                  <w:r w:rsidRPr="00957E46">
                    <w:rPr>
                      <w:rFonts w:cs="Times New Roman"/>
                      <w:sz w:val="20"/>
                      <w:szCs w:val="20"/>
                    </w:rPr>
                    <w:t>Creditstar</w:t>
                  </w:r>
                  <w:proofErr w:type="spellEnd"/>
                  <w:r w:rsidRPr="00957E46">
                    <w:rPr>
                      <w:rFonts w:cs="Times New Roman"/>
                      <w:sz w:val="20"/>
                      <w:szCs w:val="20"/>
                    </w:rPr>
                    <w:t>,</w:t>
                  </w:r>
                </w:p>
                <w:p w14:paraId="3D068C1E" w14:textId="77777777" w:rsidR="00DF3154" w:rsidRPr="00957E46" w:rsidRDefault="00DF3154" w:rsidP="00DF3708">
                  <w:pPr>
                    <w:jc w:val="center"/>
                    <w:rPr>
                      <w:rFonts w:cs="Times New Roman"/>
                      <w:sz w:val="20"/>
                      <w:szCs w:val="20"/>
                    </w:rPr>
                  </w:pPr>
                  <w:r w:rsidRPr="00957E46">
                    <w:rPr>
                      <w:rFonts w:cs="Times New Roman"/>
                      <w:sz w:val="20"/>
                      <w:szCs w:val="20"/>
                    </w:rPr>
                    <w:t>Omaraha OÜ</w:t>
                  </w:r>
                </w:p>
              </w:tc>
              <w:tc>
                <w:tcPr>
                  <w:tcW w:w="2640" w:type="dxa"/>
                  <w:tcBorders>
                    <w:top w:val="single" w:sz="4" w:space="0" w:color="auto"/>
                    <w:left w:val="single" w:sz="4" w:space="0" w:color="auto"/>
                    <w:bottom w:val="single" w:sz="4" w:space="0" w:color="auto"/>
                    <w:right w:val="single" w:sz="4" w:space="0" w:color="auto"/>
                  </w:tcBorders>
                  <w:hideMark/>
                </w:tcPr>
                <w:p w14:paraId="3F3A2C32" w14:textId="77777777" w:rsidR="00DF3154" w:rsidRPr="00957E46" w:rsidRDefault="00DF3154" w:rsidP="00DF3708">
                  <w:pPr>
                    <w:jc w:val="both"/>
                    <w:rPr>
                      <w:rFonts w:cs="Times New Roman"/>
                      <w:sz w:val="20"/>
                      <w:szCs w:val="20"/>
                    </w:rPr>
                  </w:pPr>
                  <w:r w:rsidRPr="00957E46">
                    <w:rPr>
                      <w:rFonts w:cs="Times New Roman"/>
                      <w:sz w:val="20"/>
                      <w:szCs w:val="20"/>
                    </w:rPr>
                    <w:t xml:space="preserve">KOKKU laenude jääk </w:t>
                  </w:r>
                  <w:r w:rsidRPr="00957E46">
                    <w:rPr>
                      <w:rFonts w:cs="Times New Roman"/>
                      <w:b/>
                      <w:bCs/>
                      <w:sz w:val="20"/>
                      <w:szCs w:val="20"/>
                    </w:rPr>
                    <w:t>279 mln</w:t>
                  </w:r>
                  <w:r w:rsidRPr="00957E46">
                    <w:rPr>
                      <w:rFonts w:cs="Times New Roman"/>
                      <w:sz w:val="20"/>
                      <w:szCs w:val="20"/>
                    </w:rPr>
                    <w:t>, millest:</w:t>
                  </w:r>
                </w:p>
                <w:p w14:paraId="35BE5713" w14:textId="77777777" w:rsidR="00DF3154" w:rsidRPr="00957E46" w:rsidRDefault="00DF3154" w:rsidP="00DF3708">
                  <w:pPr>
                    <w:pStyle w:val="Loendilik"/>
                    <w:numPr>
                      <w:ilvl w:val="0"/>
                      <w:numId w:val="26"/>
                    </w:numPr>
                    <w:ind w:left="177" w:hanging="177"/>
                    <w:jc w:val="both"/>
                    <w:rPr>
                      <w:rFonts w:cs="Times New Roman"/>
                      <w:sz w:val="20"/>
                      <w:szCs w:val="20"/>
                    </w:rPr>
                  </w:pPr>
                  <w:r w:rsidRPr="00957E46">
                    <w:rPr>
                      <w:rFonts w:cs="Times New Roman"/>
                      <w:sz w:val="20"/>
                      <w:szCs w:val="20"/>
                    </w:rPr>
                    <w:t>nö lühiajaline tarbimiskrediit 208 mln</w:t>
                  </w:r>
                </w:p>
                <w:p w14:paraId="621F56BB" w14:textId="77777777" w:rsidR="00DF3154" w:rsidRPr="00957E46" w:rsidRDefault="00DF3154" w:rsidP="00DF3708">
                  <w:pPr>
                    <w:pStyle w:val="Loendilik"/>
                    <w:numPr>
                      <w:ilvl w:val="0"/>
                      <w:numId w:val="26"/>
                    </w:numPr>
                    <w:ind w:left="177" w:hanging="177"/>
                    <w:jc w:val="both"/>
                    <w:rPr>
                      <w:rFonts w:cs="Times New Roman"/>
                      <w:sz w:val="20"/>
                      <w:szCs w:val="20"/>
                    </w:rPr>
                  </w:pPr>
                  <w:r w:rsidRPr="00957E46">
                    <w:rPr>
                      <w:rFonts w:cs="Times New Roman"/>
                      <w:sz w:val="20"/>
                      <w:szCs w:val="20"/>
                    </w:rPr>
                    <w:t>järelmaks 33 mln</w:t>
                  </w:r>
                </w:p>
              </w:tc>
              <w:tc>
                <w:tcPr>
                  <w:tcW w:w="1310" w:type="dxa"/>
                  <w:tcBorders>
                    <w:top w:val="single" w:sz="4" w:space="0" w:color="auto"/>
                    <w:left w:val="single" w:sz="4" w:space="0" w:color="auto"/>
                    <w:bottom w:val="single" w:sz="4" w:space="0" w:color="auto"/>
                    <w:right w:val="single" w:sz="4" w:space="0" w:color="auto"/>
                  </w:tcBorders>
                </w:tcPr>
                <w:p w14:paraId="674F342D" w14:textId="77777777" w:rsidR="00DF3154" w:rsidRPr="00957E46" w:rsidRDefault="00DF3154" w:rsidP="00DF3708">
                  <w:pPr>
                    <w:jc w:val="center"/>
                    <w:rPr>
                      <w:rFonts w:cs="Times New Roman"/>
                      <w:sz w:val="20"/>
                      <w:szCs w:val="20"/>
                    </w:rPr>
                  </w:pPr>
                  <w:r w:rsidRPr="00957E46">
                    <w:rPr>
                      <w:rFonts w:cs="Times New Roman"/>
                      <w:sz w:val="20"/>
                      <w:szCs w:val="20"/>
                    </w:rPr>
                    <w:t>196 078 tk</w:t>
                  </w:r>
                </w:p>
                <w:p w14:paraId="64917FEE" w14:textId="77777777" w:rsidR="00DF3154" w:rsidRPr="00957E46" w:rsidRDefault="00DF3154" w:rsidP="00DF3708">
                  <w:pPr>
                    <w:jc w:val="center"/>
                    <w:rPr>
                      <w:rFonts w:cs="Times New Roman"/>
                      <w:sz w:val="20"/>
                      <w:szCs w:val="20"/>
                    </w:rPr>
                  </w:pPr>
                </w:p>
              </w:tc>
            </w:tr>
            <w:tr w:rsidR="00DF3154" w:rsidRPr="00957E46" w14:paraId="7041F37F" w14:textId="77777777" w:rsidTr="00DF3154">
              <w:trPr>
                <w:trHeight w:val="195"/>
              </w:trPr>
              <w:tc>
                <w:tcPr>
                  <w:tcW w:w="2616" w:type="dxa"/>
                  <w:tcBorders>
                    <w:top w:val="single" w:sz="4" w:space="0" w:color="auto"/>
                    <w:left w:val="single" w:sz="4" w:space="0" w:color="auto"/>
                    <w:bottom w:val="single" w:sz="4" w:space="0" w:color="auto"/>
                    <w:right w:val="single" w:sz="4" w:space="0" w:color="auto"/>
                  </w:tcBorders>
                </w:tcPr>
                <w:p w14:paraId="564F2D18" w14:textId="77777777" w:rsidR="00DF3154" w:rsidRPr="00957E46" w:rsidRDefault="00DF3154" w:rsidP="00DF3708">
                  <w:pPr>
                    <w:pStyle w:val="Loendilik"/>
                    <w:numPr>
                      <w:ilvl w:val="0"/>
                      <w:numId w:val="27"/>
                    </w:numPr>
                    <w:ind w:left="171" w:hanging="142"/>
                    <w:rPr>
                      <w:rFonts w:cs="Times New Roman"/>
                      <w:sz w:val="20"/>
                      <w:szCs w:val="20"/>
                    </w:rPr>
                  </w:pPr>
                  <w:r w:rsidRPr="00957E46">
                    <w:rPr>
                      <w:rFonts w:cs="Times New Roman"/>
                      <w:sz w:val="20"/>
                      <w:szCs w:val="20"/>
                    </w:rPr>
                    <w:t>Hoiu-laenuühistud</w:t>
                  </w:r>
                </w:p>
              </w:tc>
              <w:tc>
                <w:tcPr>
                  <w:tcW w:w="1313" w:type="dxa"/>
                  <w:tcBorders>
                    <w:top w:val="single" w:sz="4" w:space="0" w:color="auto"/>
                    <w:left w:val="single" w:sz="4" w:space="0" w:color="auto"/>
                    <w:bottom w:val="single" w:sz="4" w:space="0" w:color="auto"/>
                    <w:right w:val="single" w:sz="4" w:space="0" w:color="auto"/>
                  </w:tcBorders>
                </w:tcPr>
                <w:p w14:paraId="3681D2AD" w14:textId="77777777" w:rsidR="00DF3154" w:rsidRPr="00957E46" w:rsidRDefault="00DF3154" w:rsidP="00DF3708">
                  <w:pPr>
                    <w:jc w:val="center"/>
                    <w:rPr>
                      <w:rFonts w:cs="Times New Roman"/>
                      <w:sz w:val="20"/>
                      <w:szCs w:val="20"/>
                    </w:rPr>
                  </w:pPr>
                  <w:r w:rsidRPr="00957E46">
                    <w:rPr>
                      <w:rFonts w:cs="Times New Roman"/>
                      <w:sz w:val="20"/>
                      <w:szCs w:val="20"/>
                    </w:rPr>
                    <w:t>15</w:t>
                  </w:r>
                </w:p>
              </w:tc>
              <w:tc>
                <w:tcPr>
                  <w:tcW w:w="1704" w:type="dxa"/>
                  <w:tcBorders>
                    <w:top w:val="single" w:sz="4" w:space="0" w:color="auto"/>
                    <w:left w:val="single" w:sz="4" w:space="0" w:color="auto"/>
                    <w:bottom w:val="single" w:sz="4" w:space="0" w:color="auto"/>
                    <w:right w:val="single" w:sz="4" w:space="0" w:color="auto"/>
                  </w:tcBorders>
                </w:tcPr>
                <w:p w14:paraId="2D7C1256" w14:textId="77777777" w:rsidR="00DF3154" w:rsidRPr="00957E46" w:rsidRDefault="00DF3154" w:rsidP="00DF3708">
                  <w:pPr>
                    <w:jc w:val="center"/>
                    <w:rPr>
                      <w:rFonts w:cs="Times New Roman"/>
                      <w:sz w:val="20"/>
                      <w:szCs w:val="20"/>
                    </w:rPr>
                  </w:pPr>
                  <w:r w:rsidRPr="00957E46">
                    <w:rPr>
                      <w:rFonts w:cs="Times New Roman"/>
                      <w:sz w:val="20"/>
                      <w:szCs w:val="20"/>
                    </w:rPr>
                    <w:t>Tartu HLÜ</w:t>
                  </w:r>
                </w:p>
              </w:tc>
              <w:tc>
                <w:tcPr>
                  <w:tcW w:w="2640" w:type="dxa"/>
                  <w:tcBorders>
                    <w:top w:val="single" w:sz="4" w:space="0" w:color="auto"/>
                    <w:left w:val="single" w:sz="4" w:space="0" w:color="auto"/>
                    <w:bottom w:val="single" w:sz="4" w:space="0" w:color="auto"/>
                    <w:right w:val="single" w:sz="4" w:space="0" w:color="auto"/>
                  </w:tcBorders>
                </w:tcPr>
                <w:p w14:paraId="0BD83EC5" w14:textId="77777777" w:rsidR="00DF3154" w:rsidRPr="00957E46" w:rsidRDefault="00DF3154" w:rsidP="00DF3708">
                  <w:pPr>
                    <w:jc w:val="both"/>
                    <w:rPr>
                      <w:rFonts w:cs="Times New Roman"/>
                      <w:sz w:val="20"/>
                      <w:szCs w:val="20"/>
                    </w:rPr>
                  </w:pPr>
                  <w:r w:rsidRPr="00957E46">
                    <w:rPr>
                      <w:rFonts w:cs="Times New Roman"/>
                      <w:sz w:val="20"/>
                      <w:szCs w:val="20"/>
                    </w:rPr>
                    <w:t xml:space="preserve">KOKKU laenud eraisikutele </w:t>
                  </w:r>
                  <w:r w:rsidRPr="00957E46">
                    <w:rPr>
                      <w:rFonts w:cs="Times New Roman"/>
                      <w:b/>
                      <w:bCs/>
                      <w:sz w:val="20"/>
                      <w:szCs w:val="20"/>
                    </w:rPr>
                    <w:t>33 mln</w:t>
                  </w:r>
                </w:p>
              </w:tc>
              <w:tc>
                <w:tcPr>
                  <w:tcW w:w="1310" w:type="dxa"/>
                  <w:tcBorders>
                    <w:top w:val="single" w:sz="4" w:space="0" w:color="auto"/>
                    <w:left w:val="single" w:sz="4" w:space="0" w:color="auto"/>
                    <w:bottom w:val="single" w:sz="4" w:space="0" w:color="auto"/>
                    <w:right w:val="single" w:sz="4" w:space="0" w:color="auto"/>
                  </w:tcBorders>
                </w:tcPr>
                <w:p w14:paraId="01ECB0A9" w14:textId="77777777" w:rsidR="00DF3154" w:rsidRPr="00957E46" w:rsidRDefault="00DF3154" w:rsidP="00DF3708">
                  <w:pPr>
                    <w:jc w:val="center"/>
                    <w:rPr>
                      <w:rFonts w:cs="Times New Roman"/>
                      <w:i/>
                      <w:iCs/>
                      <w:sz w:val="20"/>
                      <w:szCs w:val="20"/>
                    </w:rPr>
                  </w:pPr>
                  <w:r w:rsidRPr="00957E46">
                    <w:rPr>
                      <w:rFonts w:cs="Times New Roman"/>
                      <w:i/>
                      <w:iCs/>
                      <w:sz w:val="20"/>
                      <w:szCs w:val="20"/>
                    </w:rPr>
                    <w:t>Ei ole teada</w:t>
                  </w:r>
                </w:p>
              </w:tc>
            </w:tr>
            <w:tr w:rsidR="00DF3154" w:rsidRPr="00957E46" w14:paraId="6D2AA520" w14:textId="77777777" w:rsidTr="00DF3154">
              <w:trPr>
                <w:trHeight w:val="195"/>
              </w:trPr>
              <w:tc>
                <w:tcPr>
                  <w:tcW w:w="2616" w:type="dxa"/>
                  <w:tcBorders>
                    <w:top w:val="single" w:sz="4" w:space="0" w:color="auto"/>
                    <w:left w:val="single" w:sz="4" w:space="0" w:color="auto"/>
                    <w:bottom w:val="single" w:sz="4" w:space="0" w:color="auto"/>
                    <w:right w:val="single" w:sz="4" w:space="0" w:color="auto"/>
                  </w:tcBorders>
                </w:tcPr>
                <w:p w14:paraId="2D274082" w14:textId="77777777" w:rsidR="00DF3154" w:rsidRPr="00957E46" w:rsidRDefault="00DF3154" w:rsidP="00DF3708">
                  <w:pPr>
                    <w:pStyle w:val="Loendilik"/>
                    <w:numPr>
                      <w:ilvl w:val="0"/>
                      <w:numId w:val="27"/>
                    </w:numPr>
                    <w:ind w:left="171" w:hanging="142"/>
                    <w:rPr>
                      <w:rFonts w:cs="Times New Roman"/>
                      <w:sz w:val="20"/>
                      <w:szCs w:val="20"/>
                    </w:rPr>
                  </w:pPr>
                  <w:r w:rsidRPr="00957E46">
                    <w:rPr>
                      <w:rFonts w:cs="Times New Roman"/>
                      <w:sz w:val="20"/>
                      <w:szCs w:val="20"/>
                    </w:rPr>
                    <w:t>Muud laenuandjad (välismaised laenuandjad, eraisikult eraisikule sotsiaalmeedia kaudu vms)</w:t>
                  </w:r>
                </w:p>
              </w:tc>
              <w:tc>
                <w:tcPr>
                  <w:tcW w:w="6969" w:type="dxa"/>
                  <w:gridSpan w:val="4"/>
                  <w:tcBorders>
                    <w:top w:val="single" w:sz="4" w:space="0" w:color="auto"/>
                    <w:left w:val="single" w:sz="4" w:space="0" w:color="auto"/>
                    <w:bottom w:val="single" w:sz="4" w:space="0" w:color="auto"/>
                    <w:right w:val="single" w:sz="4" w:space="0" w:color="auto"/>
                  </w:tcBorders>
                </w:tcPr>
                <w:p w14:paraId="55E27EE3" w14:textId="77777777" w:rsidR="00DF3154" w:rsidRPr="00957E46" w:rsidRDefault="00DF3154" w:rsidP="00DF3708">
                  <w:pPr>
                    <w:jc w:val="center"/>
                    <w:rPr>
                      <w:rFonts w:cs="Times New Roman"/>
                      <w:i/>
                      <w:iCs/>
                      <w:sz w:val="20"/>
                      <w:szCs w:val="20"/>
                    </w:rPr>
                  </w:pPr>
                  <w:r w:rsidRPr="00957E46">
                    <w:rPr>
                      <w:rFonts w:cs="Times New Roman"/>
                      <w:i/>
                      <w:iCs/>
                      <w:sz w:val="20"/>
                      <w:szCs w:val="20"/>
                    </w:rPr>
                    <w:t>Ei ole teada</w:t>
                  </w:r>
                </w:p>
              </w:tc>
            </w:tr>
          </w:tbl>
          <w:p w14:paraId="180DB497" w14:textId="77777777" w:rsidR="00DF3154" w:rsidRPr="00DF3154" w:rsidRDefault="00DF3154" w:rsidP="00DF3708">
            <w:pPr>
              <w:jc w:val="both"/>
              <w:rPr>
                <w:rFonts w:cs="Times New Roman"/>
                <w:szCs w:val="24"/>
              </w:rPr>
            </w:pPr>
            <w:r w:rsidRPr="00DF3154">
              <w:rPr>
                <w:rFonts w:cs="Times New Roman"/>
                <w:szCs w:val="24"/>
              </w:rPr>
              <w:t xml:space="preserve">Samuti on antud juhul oluline eristada suuremaid krediidipakkujaid ja väiksemaid krediidipakkujaid. Suuremateks krediidipakkujateks on pangad, väiksemateks pankadega mitteseotud krediidiandjad ja hoiu-laenuühistud. Nagu eespool olevast tabelist näha, siis hakkaks krediiditeabe register sisaldama teavet ca 1 miljoni laenulepingu kohta, sh sisaldab see ühe eraisiku mitmeid erinevaid laenulepinguid. </w:t>
            </w:r>
          </w:p>
          <w:p w14:paraId="60D5B0FD" w14:textId="77777777" w:rsidR="00DF3154" w:rsidRPr="00DF3154" w:rsidRDefault="00DF3154" w:rsidP="00DF3708">
            <w:pPr>
              <w:jc w:val="both"/>
              <w:rPr>
                <w:rFonts w:cs="Times New Roman"/>
                <w:szCs w:val="24"/>
              </w:rPr>
            </w:pPr>
            <w:r w:rsidRPr="00DF3154">
              <w:rPr>
                <w:rFonts w:cs="Times New Roman"/>
                <w:b/>
                <w:szCs w:val="24"/>
                <w:u w:val="single"/>
              </w:rPr>
              <w:t>Mõju ulatus</w:t>
            </w:r>
            <w:r w:rsidRPr="00DF3154">
              <w:rPr>
                <w:rFonts w:cs="Times New Roman"/>
                <w:szCs w:val="24"/>
                <w:u w:val="single"/>
              </w:rPr>
              <w:t>:</w:t>
            </w:r>
            <w:r w:rsidRPr="00DF3154">
              <w:rPr>
                <w:rFonts w:cs="Times New Roman"/>
                <w:szCs w:val="24"/>
              </w:rPr>
              <w:t xml:space="preserve"> </w:t>
            </w:r>
          </w:p>
          <w:p w14:paraId="00F3B33B" w14:textId="77777777" w:rsidR="00DF3154" w:rsidRPr="00DF3154" w:rsidRDefault="00DF3154" w:rsidP="00DF3708">
            <w:pPr>
              <w:jc w:val="both"/>
              <w:rPr>
                <w:rFonts w:cs="Times New Roman"/>
                <w:szCs w:val="24"/>
              </w:rPr>
            </w:pPr>
            <w:r w:rsidRPr="00DF3154">
              <w:rPr>
                <w:rFonts w:cs="Times New Roman"/>
                <w:szCs w:val="24"/>
              </w:rPr>
              <w:t>Krediidipakkujate jaoks tekivad kavandatava süsteemiga järgmised peamised kohustused:</w:t>
            </w:r>
          </w:p>
          <w:p w14:paraId="202F7F54" w14:textId="77777777" w:rsidR="00DF3154" w:rsidRPr="00DB709B" w:rsidRDefault="00DF3154" w:rsidP="00DF3708">
            <w:pPr>
              <w:pStyle w:val="Loendilik"/>
              <w:numPr>
                <w:ilvl w:val="0"/>
                <w:numId w:val="36"/>
              </w:numPr>
              <w:jc w:val="both"/>
              <w:rPr>
                <w:rFonts w:cs="Times New Roman"/>
                <w:szCs w:val="24"/>
              </w:rPr>
            </w:pPr>
            <w:r w:rsidRPr="00DB709B">
              <w:rPr>
                <w:rFonts w:cs="Times New Roman"/>
                <w:szCs w:val="24"/>
              </w:rPr>
              <w:t>registrile tuleb regulaarselt esitada andmed juba väljastatud krediidilepingute kohta (vastavalt kokkulepitud andmekoosseisule). Regulaarsus – andmed tuleb esitada ühe tööpäeva jooksul alates krediidilepingu tekkimisest või selle uuendamisest;</w:t>
            </w:r>
          </w:p>
          <w:p w14:paraId="59348964" w14:textId="77777777" w:rsidR="00DF3154" w:rsidRPr="00DB709B" w:rsidRDefault="00DF3154" w:rsidP="00DF3708">
            <w:pPr>
              <w:pStyle w:val="Loendilik"/>
              <w:numPr>
                <w:ilvl w:val="0"/>
                <w:numId w:val="36"/>
              </w:numPr>
              <w:jc w:val="both"/>
              <w:rPr>
                <w:rFonts w:cs="Times New Roman"/>
                <w:szCs w:val="24"/>
              </w:rPr>
            </w:pPr>
            <w:r w:rsidRPr="00DB709B">
              <w:rPr>
                <w:rFonts w:cs="Times New Roman"/>
                <w:szCs w:val="24"/>
              </w:rPr>
              <w:t>enne krediidilepingu sõlmimist tarbijaga (s.t. enne krediidi väljastamist) tuleb teha krediidiregistrisse kohustuslikus korras päring krediiditaotleja juba olemasolevate kohustuste kohta.</w:t>
            </w:r>
          </w:p>
          <w:p w14:paraId="4F87986F" w14:textId="77777777" w:rsidR="00DF3154" w:rsidRPr="00DB709B" w:rsidRDefault="00DF3154" w:rsidP="00DF3708">
            <w:pPr>
              <w:jc w:val="both"/>
              <w:rPr>
                <w:rFonts w:cs="Times New Roman"/>
                <w:szCs w:val="24"/>
              </w:rPr>
            </w:pPr>
            <w:r w:rsidRPr="00DB709B">
              <w:rPr>
                <w:rFonts w:cs="Times New Roman"/>
                <w:szCs w:val="24"/>
              </w:rPr>
              <w:t xml:space="preserve">Seega on krediidipakkujatel vajalik luua endal tehniline võimekus andmete pärimiseks ja esitamiseks. Ehk oluline on välja tuua ka krediidipakkujate endi kantavad kulutused, mis tuleb teha süsteemiga </w:t>
            </w:r>
            <w:proofErr w:type="spellStart"/>
            <w:r w:rsidRPr="00DB709B">
              <w:rPr>
                <w:rFonts w:cs="Times New Roman"/>
                <w:szCs w:val="24"/>
              </w:rPr>
              <w:t>liidestumiseks</w:t>
            </w:r>
            <w:proofErr w:type="spellEnd"/>
            <w:r w:rsidRPr="00DB709B">
              <w:rPr>
                <w:rFonts w:cs="Times New Roman"/>
                <w:szCs w:val="24"/>
              </w:rPr>
              <w:t xml:space="preserve">. </w:t>
            </w:r>
          </w:p>
          <w:p w14:paraId="1FEFA70E" w14:textId="77777777" w:rsidR="00DF3154" w:rsidRPr="00DB709B" w:rsidRDefault="00DF3154" w:rsidP="00DF3708">
            <w:pPr>
              <w:jc w:val="both"/>
              <w:rPr>
                <w:rFonts w:cs="Times New Roman"/>
                <w:szCs w:val="24"/>
              </w:rPr>
            </w:pPr>
            <w:r w:rsidRPr="00DB709B">
              <w:rPr>
                <w:rFonts w:cs="Times New Roman"/>
                <w:szCs w:val="24"/>
              </w:rPr>
              <w:t>Kulu krediidiandja jaoks on üritanud adresseerida mõlemad vastavad uuringud:</w:t>
            </w:r>
          </w:p>
          <w:p w14:paraId="47E87790" w14:textId="77777777" w:rsidR="00DF3154" w:rsidRPr="00DB709B" w:rsidRDefault="00DF3154" w:rsidP="00DF3708">
            <w:pPr>
              <w:pStyle w:val="Loendilik"/>
              <w:numPr>
                <w:ilvl w:val="0"/>
                <w:numId w:val="34"/>
              </w:numPr>
              <w:ind w:left="313" w:hanging="284"/>
              <w:jc w:val="both"/>
              <w:rPr>
                <w:rFonts w:cs="Times New Roman"/>
                <w:szCs w:val="24"/>
              </w:rPr>
            </w:pPr>
            <w:r w:rsidRPr="00DB709B">
              <w:rPr>
                <w:rFonts w:cs="Times New Roman"/>
                <w:szCs w:val="24"/>
              </w:rPr>
              <w:t xml:space="preserve">E&amp;Y viis uuringu raames läbi küsitluse, mille andmetel hindas enamik vastajaid liidestuste väljatöötamise töömahuks 40–120 töötundi, kuid mitmed vastajad pakkusid töömahuks ka vahemiku 121–400 tundi ja üle selle. Arvestades asjaoluga, et tõenäoliselt ei piisa andmeid edastava krediidipakkuja puhul ainult liideste arendamisest, vaid vajalikuks võivad osutuda suuremad arendustööd (täiendava vaheandmebaasi loomine), siis võeti arvutuste aluseks keskmine hinnanguline töömaht 200 tundi, mis kasutades arendustunni maksumust 50 eurot, teeb kuluks 10 000 eurot </w:t>
            </w:r>
            <w:proofErr w:type="spellStart"/>
            <w:r w:rsidRPr="00DB709B">
              <w:rPr>
                <w:rFonts w:cs="Times New Roman"/>
                <w:szCs w:val="24"/>
              </w:rPr>
              <w:t>liidestuja</w:t>
            </w:r>
            <w:proofErr w:type="spellEnd"/>
            <w:r w:rsidRPr="00DB709B">
              <w:rPr>
                <w:rFonts w:cs="Times New Roman"/>
                <w:szCs w:val="24"/>
              </w:rPr>
              <w:t>/krediidipakkuja kohta.</w:t>
            </w:r>
          </w:p>
          <w:p w14:paraId="3C3FA0FC" w14:textId="77777777" w:rsidR="00DF3154" w:rsidRPr="00DB709B" w:rsidRDefault="00DF3154" w:rsidP="00DF3708">
            <w:pPr>
              <w:pStyle w:val="Loendilik"/>
              <w:ind w:left="313"/>
              <w:jc w:val="both"/>
              <w:rPr>
                <w:rFonts w:cs="Times New Roman"/>
                <w:szCs w:val="24"/>
              </w:rPr>
            </w:pPr>
            <w:r w:rsidRPr="00DB709B">
              <w:rPr>
                <w:rFonts w:cs="Times New Roman"/>
                <w:szCs w:val="24"/>
              </w:rPr>
              <w:t xml:space="preserve">Samas on võimalik kaaluda ka vähemakulukamaid alternatiive – kuna eelkõige on ebaselge, kui paljud väiksemad krediidipakkujad oleksid valmis oma süsteeme kas registriga või andmevahetusplatvormi kaudu </w:t>
            </w:r>
            <w:proofErr w:type="spellStart"/>
            <w:r w:rsidRPr="00DB709B">
              <w:rPr>
                <w:rFonts w:cs="Times New Roman"/>
                <w:szCs w:val="24"/>
              </w:rPr>
              <w:t>liidestama</w:t>
            </w:r>
            <w:proofErr w:type="spellEnd"/>
            <w:r w:rsidRPr="00DB709B">
              <w:rPr>
                <w:rFonts w:cs="Times New Roman"/>
                <w:szCs w:val="24"/>
              </w:rPr>
              <w:t>, sest just neile võib see osutuda tehniliselt liiga keerukaks või kulukaks. E&amp;Y uuringu kohaselt jääb sellisel juhul võimalus hakata andmeid süsteemiga vahetama veebiliidese kaudu. Veebiliidese korral saaks krediidipakkuja siseneda turvalise kasutajaliidese kaudu andmevahetussüsteemi ning kontrollida krediiditaotleja kohustusi. Samuti oleks seal võimalus lisada uusi isikute kohustusi ka käsitsi või faili süsteemi laadimise teel.</w:t>
            </w:r>
          </w:p>
          <w:p w14:paraId="700FBCEF" w14:textId="3DCFF59D" w:rsidR="00DF3154" w:rsidRPr="00DB709B" w:rsidRDefault="00833393" w:rsidP="00DF3708">
            <w:pPr>
              <w:pStyle w:val="Loendilik"/>
              <w:ind w:left="313"/>
              <w:jc w:val="both"/>
              <w:rPr>
                <w:rFonts w:cs="Times New Roman"/>
                <w:szCs w:val="24"/>
              </w:rPr>
            </w:pPr>
            <w:r>
              <w:rPr>
                <w:rFonts w:cs="Times New Roman"/>
                <w:szCs w:val="24"/>
              </w:rPr>
              <w:t>A</w:t>
            </w:r>
            <w:r w:rsidR="00DF3154" w:rsidRPr="00DB709B">
              <w:rPr>
                <w:rFonts w:cs="Times New Roman"/>
                <w:szCs w:val="24"/>
              </w:rPr>
              <w:t>rvestades</w:t>
            </w:r>
            <w:r>
              <w:rPr>
                <w:rFonts w:cs="Times New Roman"/>
                <w:szCs w:val="24"/>
              </w:rPr>
              <w:t>, et</w:t>
            </w:r>
            <w:r w:rsidR="00DF3154" w:rsidRPr="00DB709B">
              <w:rPr>
                <w:rFonts w:cs="Times New Roman"/>
                <w:szCs w:val="24"/>
              </w:rPr>
              <w:t xml:space="preserve"> eelnimetatud uuring on läbiviidud aastatel 2018 – 2019, siis peaks eespool </w:t>
            </w:r>
            <w:r>
              <w:rPr>
                <w:rFonts w:cs="Times New Roman"/>
                <w:szCs w:val="24"/>
              </w:rPr>
              <w:t xml:space="preserve">esile </w:t>
            </w:r>
            <w:r w:rsidR="00DF3154" w:rsidRPr="00DB709B">
              <w:rPr>
                <w:rFonts w:cs="Times New Roman"/>
                <w:szCs w:val="24"/>
              </w:rPr>
              <w:t>toodud kulusid indekseerima vähemalt THI-</w:t>
            </w:r>
            <w:proofErr w:type="spellStart"/>
            <w:r w:rsidR="00DF3154" w:rsidRPr="00DB709B">
              <w:rPr>
                <w:rFonts w:cs="Times New Roman"/>
                <w:szCs w:val="24"/>
              </w:rPr>
              <w:t>ga</w:t>
            </w:r>
            <w:proofErr w:type="spellEnd"/>
            <w:r w:rsidR="00DF3154" w:rsidRPr="00DB709B">
              <w:rPr>
                <w:rFonts w:cs="Times New Roman"/>
                <w:szCs w:val="24"/>
              </w:rPr>
              <w:t xml:space="preserve"> s</w:t>
            </w:r>
            <w:r>
              <w:rPr>
                <w:rFonts w:cs="Times New Roman"/>
                <w:szCs w:val="24"/>
              </w:rPr>
              <w:t>t</w:t>
            </w:r>
            <w:r w:rsidR="00DF3154" w:rsidRPr="00DB709B">
              <w:rPr>
                <w:rFonts w:cs="Times New Roman"/>
                <w:szCs w:val="24"/>
              </w:rPr>
              <w:t xml:space="preserve"> ilmselt on kulud siiski eeltoodust suuremad.</w:t>
            </w:r>
          </w:p>
          <w:p w14:paraId="26D0116A" w14:textId="77777777" w:rsidR="00DF3154" w:rsidRPr="00DB709B" w:rsidRDefault="00DF3154" w:rsidP="00DF3708">
            <w:pPr>
              <w:pStyle w:val="Loendilik"/>
              <w:ind w:left="313"/>
              <w:jc w:val="both"/>
              <w:rPr>
                <w:rFonts w:cs="Times New Roman"/>
                <w:szCs w:val="24"/>
              </w:rPr>
            </w:pPr>
            <w:r w:rsidRPr="00DB709B">
              <w:rPr>
                <w:rFonts w:cs="Times New Roman"/>
                <w:szCs w:val="24"/>
              </w:rPr>
              <w:t>Lisaks saab olema tasuline ka päringute tegemine registrisse. Eelnimetatud E&amp;Y uuringu kohaselt tehakse aastas registrisse ca 2 mln päringut, mis arvutuste kohaselt teeks ühe päringu hinnaks 3 eurosenti (vt täpsemalt uuringu lk 78).</w:t>
            </w:r>
          </w:p>
          <w:p w14:paraId="1738DB43" w14:textId="77777777" w:rsidR="00DF3154" w:rsidRPr="00DB709B" w:rsidRDefault="00DF3154" w:rsidP="00DF3708">
            <w:pPr>
              <w:pStyle w:val="Loendilik"/>
              <w:numPr>
                <w:ilvl w:val="0"/>
                <w:numId w:val="34"/>
              </w:numPr>
              <w:ind w:left="313" w:hanging="313"/>
              <w:jc w:val="both"/>
              <w:rPr>
                <w:rFonts w:cs="Times New Roman"/>
                <w:szCs w:val="24"/>
              </w:rPr>
            </w:pPr>
            <w:r w:rsidRPr="00DB709B">
              <w:rPr>
                <w:rFonts w:cs="Times New Roman"/>
                <w:szCs w:val="24"/>
              </w:rPr>
              <w:t>Cybernetica seevastu leidis, et registrisse tehtavate päringute arv aastas saab olema 0,7 miljonit (toetudes Iiri positiivse krediidiregistri näitele) ning Eestis ühe päringu hinnaks kujuneks keskeltläbi 1,6 eurot.</w:t>
            </w:r>
          </w:p>
          <w:p w14:paraId="7B406550" w14:textId="77777777" w:rsidR="00DF3154" w:rsidRDefault="00DF3154" w:rsidP="00833393">
            <w:pPr>
              <w:jc w:val="both"/>
              <w:rPr>
                <w:rFonts w:cs="Times New Roman"/>
                <w:b/>
                <w:bCs/>
                <w:szCs w:val="24"/>
              </w:rPr>
            </w:pPr>
          </w:p>
          <w:p w14:paraId="0F842C38" w14:textId="02752318" w:rsidR="00833393" w:rsidRPr="00833393" w:rsidRDefault="00833393" w:rsidP="00833393">
            <w:pPr>
              <w:jc w:val="both"/>
              <w:rPr>
                <w:rFonts w:cs="Times New Roman"/>
                <w:szCs w:val="24"/>
              </w:rPr>
            </w:pPr>
            <w:r>
              <w:rPr>
                <w:rFonts w:cs="Times New Roman"/>
                <w:szCs w:val="24"/>
              </w:rPr>
              <w:t xml:space="preserve">Krediiditeaberegister on riigi infosüsteemi kuuluv andmekogu, mis toob endaga kaasa ka kindlustavate süsteemide, sh X-tee, kasutamise kohustuslikkuse. </w:t>
            </w:r>
            <w:r w:rsidR="006C07C8">
              <w:rPr>
                <w:rFonts w:cs="Times New Roman"/>
                <w:szCs w:val="24"/>
              </w:rPr>
              <w:t xml:space="preserve">Juul, kui </w:t>
            </w:r>
            <w:proofErr w:type="spellStart"/>
            <w:r w:rsidR="006C07C8">
              <w:rPr>
                <w:rFonts w:cs="Times New Roman"/>
                <w:szCs w:val="24"/>
              </w:rPr>
              <w:t>krediiidtebae</w:t>
            </w:r>
            <w:proofErr w:type="spellEnd"/>
            <w:r w:rsidR="006C07C8">
              <w:rPr>
                <w:rFonts w:cs="Times New Roman"/>
                <w:szCs w:val="24"/>
              </w:rPr>
              <w:t xml:space="preserve"> </w:t>
            </w:r>
            <w:proofErr w:type="spellStart"/>
            <w:r w:rsidR="006C07C8">
              <w:rPr>
                <w:rFonts w:cs="Times New Roman"/>
                <w:szCs w:val="24"/>
              </w:rPr>
              <w:t>edatamiseks</w:t>
            </w:r>
            <w:proofErr w:type="spellEnd"/>
            <w:r w:rsidR="006C07C8">
              <w:rPr>
                <w:rFonts w:cs="Times New Roman"/>
                <w:szCs w:val="24"/>
              </w:rPr>
              <w:t xml:space="preserve"> kanaliks osutub X-tee </w:t>
            </w:r>
            <w:r w:rsidRPr="00833393">
              <w:rPr>
                <w:rFonts w:cs="Times New Roman"/>
                <w:szCs w:val="24"/>
              </w:rPr>
              <w:t>peavad</w:t>
            </w:r>
            <w:r w:rsidR="006C07C8">
              <w:rPr>
                <w:rFonts w:cs="Times New Roman"/>
                <w:szCs w:val="24"/>
              </w:rPr>
              <w:t xml:space="preserve"> </w:t>
            </w:r>
            <w:proofErr w:type="spellStart"/>
            <w:r w:rsidR="006C07C8">
              <w:rPr>
                <w:rFonts w:cs="Times New Roman"/>
                <w:szCs w:val="24"/>
              </w:rPr>
              <w:t>turuposalised</w:t>
            </w:r>
            <w:proofErr w:type="spellEnd"/>
            <w:r w:rsidRPr="00833393">
              <w:rPr>
                <w:rFonts w:cs="Times New Roman"/>
                <w:szCs w:val="24"/>
              </w:rPr>
              <w:t xml:space="preserve"> investeerima süsteemiga liitumiseks täiendavalt turvaserverisse ja </w:t>
            </w:r>
            <w:proofErr w:type="spellStart"/>
            <w:r w:rsidRPr="00833393">
              <w:rPr>
                <w:rFonts w:cs="Times New Roman"/>
                <w:szCs w:val="24"/>
              </w:rPr>
              <w:t>liidestusega</w:t>
            </w:r>
            <w:proofErr w:type="spellEnd"/>
            <w:r w:rsidRPr="00833393">
              <w:rPr>
                <w:rFonts w:cs="Times New Roman"/>
                <w:szCs w:val="24"/>
              </w:rPr>
              <w:t xml:space="preserve"> seotud arenduskuludesse. Liitumiseks kulub hinnanguliselt 200–2000 eurot sõltuvalt ettevõtte päringute mahust ja ajaliselt 2 nädalat kuni pool aastat olenevalt ettevõtte valmidusest. Teenuse kasutamisel on aastaseks püsikuluks minimaalselt 200 eurot</w:t>
            </w:r>
            <w:r>
              <w:rPr>
                <w:rFonts w:cs="Times New Roman"/>
                <w:szCs w:val="24"/>
              </w:rPr>
              <w:t>.</w:t>
            </w:r>
            <w:r w:rsidR="006C07C8">
              <w:rPr>
                <w:rFonts w:cs="Times New Roman"/>
                <w:szCs w:val="24"/>
              </w:rPr>
              <w:t xml:space="preserve"> </w:t>
            </w:r>
          </w:p>
          <w:p w14:paraId="29995B70" w14:textId="77777777" w:rsidR="00833393" w:rsidRPr="00833393" w:rsidRDefault="00833393" w:rsidP="00833393">
            <w:pPr>
              <w:jc w:val="both"/>
              <w:rPr>
                <w:rFonts w:cs="Times New Roman"/>
                <w:b/>
                <w:bCs/>
                <w:szCs w:val="24"/>
              </w:rPr>
            </w:pPr>
          </w:p>
          <w:p w14:paraId="707BB54E" w14:textId="77777777" w:rsidR="00DF3154" w:rsidRPr="00DF3154" w:rsidRDefault="00DF3154" w:rsidP="00DF3708">
            <w:pPr>
              <w:jc w:val="both"/>
              <w:rPr>
                <w:rFonts w:cs="Times New Roman"/>
                <w:szCs w:val="24"/>
              </w:rPr>
            </w:pPr>
            <w:r w:rsidRPr="00DF3154">
              <w:rPr>
                <w:rFonts w:cs="Times New Roman"/>
                <w:b/>
                <w:szCs w:val="24"/>
                <w:u w:val="single"/>
              </w:rPr>
              <w:t>Mõju avaldumise sagedus</w:t>
            </w:r>
            <w:r w:rsidRPr="00DF3154">
              <w:rPr>
                <w:rFonts w:cs="Times New Roman"/>
                <w:szCs w:val="24"/>
              </w:rPr>
              <w:t>: keskmine ehk regulaarne</w:t>
            </w:r>
          </w:p>
          <w:p w14:paraId="54E76C4B" w14:textId="77777777" w:rsidR="00DF3154" w:rsidRPr="00DF3154" w:rsidRDefault="00DF3154" w:rsidP="00DF3708">
            <w:pPr>
              <w:jc w:val="both"/>
              <w:rPr>
                <w:rFonts w:cs="Times New Roman"/>
                <w:szCs w:val="24"/>
                <w:u w:val="single"/>
              </w:rPr>
            </w:pPr>
            <w:r w:rsidRPr="00DF3154">
              <w:rPr>
                <w:rFonts w:cs="Times New Roman"/>
                <w:b/>
                <w:szCs w:val="24"/>
                <w:u w:val="single"/>
              </w:rPr>
              <w:t>Ebasoovitavate mõjude avaldumise risk</w:t>
            </w:r>
            <w:r w:rsidRPr="00DF3154">
              <w:rPr>
                <w:rFonts w:cs="Times New Roman"/>
                <w:szCs w:val="24"/>
              </w:rPr>
              <w:t xml:space="preserve">: suurte krediidiandjate puhul ilmselt vähetõenäoline. Väiksemate krediidiandjate puhul võivad ebasoovitavate mõjude avaldumise risk olla suurem – kas ja kuidas nad suudavad registriga </w:t>
            </w:r>
            <w:proofErr w:type="spellStart"/>
            <w:r w:rsidRPr="00DF3154">
              <w:rPr>
                <w:rFonts w:cs="Times New Roman"/>
                <w:szCs w:val="24"/>
              </w:rPr>
              <w:t>liidestuda</w:t>
            </w:r>
            <w:proofErr w:type="spellEnd"/>
            <w:r w:rsidRPr="00DF3154">
              <w:rPr>
                <w:rFonts w:cs="Times New Roman"/>
                <w:szCs w:val="24"/>
              </w:rPr>
              <w:t xml:space="preserve"> (s.t. sinna regulaarselt andmeid edastada).</w:t>
            </w:r>
          </w:p>
          <w:p w14:paraId="4D3255EF" w14:textId="77777777" w:rsidR="00DF3154" w:rsidRPr="00DF3154" w:rsidRDefault="00DF3154" w:rsidP="00DF3708">
            <w:pPr>
              <w:jc w:val="both"/>
              <w:rPr>
                <w:rFonts w:cs="Times New Roman"/>
                <w:szCs w:val="24"/>
              </w:rPr>
            </w:pPr>
            <w:r w:rsidRPr="00DF3154">
              <w:rPr>
                <w:rFonts w:cs="Times New Roman"/>
                <w:b/>
                <w:szCs w:val="24"/>
                <w:u w:val="single"/>
              </w:rPr>
              <w:t>Mõju olulisus</w:t>
            </w:r>
            <w:r w:rsidRPr="00DF3154">
              <w:rPr>
                <w:rFonts w:cs="Times New Roman"/>
                <w:szCs w:val="24"/>
                <w:u w:val="single"/>
              </w:rPr>
              <w:t>:</w:t>
            </w:r>
            <w:r w:rsidRPr="00DF3154">
              <w:rPr>
                <w:rFonts w:cs="Times New Roman"/>
                <w:szCs w:val="24"/>
              </w:rPr>
              <w:t xml:space="preserve"> Mõju on oluline.</w:t>
            </w:r>
          </w:p>
        </w:tc>
      </w:tr>
    </w:tbl>
    <w:p w14:paraId="638CBEFE" w14:textId="77777777" w:rsidR="00DF3154" w:rsidRDefault="00DF3154" w:rsidP="00DF3708">
      <w:pPr>
        <w:pStyle w:val="SLONormal"/>
        <w:spacing w:before="0" w:after="0"/>
        <w:rPr>
          <w:lang w:val="et-EE"/>
        </w:rPr>
      </w:pPr>
    </w:p>
    <w:p w14:paraId="47BEBB5F" w14:textId="77777777" w:rsidR="005A17A8" w:rsidRPr="00DF3154" w:rsidRDefault="005A17A8" w:rsidP="00DF3708">
      <w:pPr>
        <w:pStyle w:val="SLONormal"/>
        <w:spacing w:before="0" w:after="0"/>
        <w:rPr>
          <w:lang w:val="et-EE"/>
        </w:rPr>
      </w:pPr>
    </w:p>
    <w:tbl>
      <w:tblPr>
        <w:tblStyle w:val="Kontuurtabel"/>
        <w:tblW w:w="9776" w:type="dxa"/>
        <w:tblInd w:w="0" w:type="dxa"/>
        <w:tblLook w:val="04A0" w:firstRow="1" w:lastRow="0" w:firstColumn="1" w:lastColumn="0" w:noHBand="0" w:noVBand="1"/>
      </w:tblPr>
      <w:tblGrid>
        <w:gridCol w:w="3076"/>
        <w:gridCol w:w="6700"/>
      </w:tblGrid>
      <w:tr w:rsidR="00DF3154" w:rsidRPr="00DF3154" w14:paraId="10C18B44" w14:textId="77777777" w:rsidTr="00957E46">
        <w:tc>
          <w:tcPr>
            <w:tcW w:w="9776" w:type="dxa"/>
            <w:gridSpan w:val="2"/>
          </w:tcPr>
          <w:p w14:paraId="2987F2BD" w14:textId="77777777" w:rsidR="00DF3154" w:rsidRPr="00DF3154" w:rsidRDefault="00DF3154" w:rsidP="00DF3708">
            <w:pPr>
              <w:pStyle w:val="SLONormal"/>
              <w:spacing w:before="0" w:after="0"/>
              <w:rPr>
                <w:b/>
                <w:lang w:val="et-EE"/>
              </w:rPr>
            </w:pPr>
            <w:r w:rsidRPr="00DF3154">
              <w:rPr>
                <w:b/>
                <w:lang w:val="et-EE"/>
              </w:rPr>
              <w:t xml:space="preserve">Kavandatav meede nr 3: </w:t>
            </w:r>
          </w:p>
          <w:p w14:paraId="5F77F5AE" w14:textId="77777777" w:rsidR="00DF3154" w:rsidRPr="00DF3154" w:rsidRDefault="00DF3154" w:rsidP="00DF3708">
            <w:pPr>
              <w:pStyle w:val="SLONormal"/>
              <w:numPr>
                <w:ilvl w:val="0"/>
                <w:numId w:val="30"/>
              </w:numPr>
              <w:spacing w:before="0" w:after="0"/>
              <w:rPr>
                <w:lang w:val="et-EE"/>
              </w:rPr>
            </w:pPr>
            <w:r w:rsidRPr="00DF3154">
              <w:rPr>
                <w:b/>
                <w:lang w:val="et-EE"/>
              </w:rPr>
              <w:t>Füüsiliste isikute kõikide finantskohustuste (krediidilepingute) kajastamine registris</w:t>
            </w:r>
          </w:p>
          <w:p w14:paraId="1818F6D2" w14:textId="77777777" w:rsidR="00DF3154" w:rsidRPr="00DF3154" w:rsidRDefault="00DF3154" w:rsidP="00DF3708">
            <w:pPr>
              <w:pStyle w:val="SLONormal"/>
              <w:numPr>
                <w:ilvl w:val="0"/>
                <w:numId w:val="30"/>
              </w:numPr>
              <w:spacing w:before="0" w:after="0"/>
              <w:rPr>
                <w:lang w:val="et-EE"/>
              </w:rPr>
            </w:pPr>
            <w:r w:rsidRPr="00DF3154">
              <w:rPr>
                <w:b/>
                <w:lang w:val="et-EE"/>
              </w:rPr>
              <w:t>Füüsiliste isikute õigus kontrollida enda kohta kajastatud teavet registris</w:t>
            </w:r>
          </w:p>
        </w:tc>
      </w:tr>
      <w:tr w:rsidR="00DF3154" w:rsidRPr="00DF3154" w14:paraId="5C18508F" w14:textId="77777777" w:rsidTr="00957E46">
        <w:tc>
          <w:tcPr>
            <w:tcW w:w="3076" w:type="dxa"/>
          </w:tcPr>
          <w:p w14:paraId="6C087349" w14:textId="77777777" w:rsidR="00DF3154" w:rsidRPr="00DF3154" w:rsidRDefault="00DF3154" w:rsidP="00DF3708">
            <w:pPr>
              <w:pStyle w:val="SLONormal"/>
              <w:spacing w:before="0" w:after="0"/>
              <w:rPr>
                <w:b/>
                <w:lang w:val="et-EE"/>
              </w:rPr>
            </w:pPr>
            <w:r w:rsidRPr="00DF3154">
              <w:rPr>
                <w:b/>
                <w:lang w:val="et-EE"/>
              </w:rPr>
              <w:t>Mõju valdkond II</w:t>
            </w:r>
          </w:p>
        </w:tc>
        <w:tc>
          <w:tcPr>
            <w:tcW w:w="6700" w:type="dxa"/>
          </w:tcPr>
          <w:p w14:paraId="1B3BB195" w14:textId="77777777" w:rsidR="00DF3154" w:rsidRPr="00DF3154" w:rsidRDefault="00DF3154" w:rsidP="00DF3708">
            <w:pPr>
              <w:pStyle w:val="SLONormal"/>
              <w:spacing w:before="0" w:after="0"/>
              <w:rPr>
                <w:b/>
                <w:lang w:val="et-EE"/>
              </w:rPr>
            </w:pPr>
            <w:r w:rsidRPr="00DF3154">
              <w:rPr>
                <w:b/>
                <w:lang w:val="et-EE"/>
              </w:rPr>
              <w:t>Mõju kodanikele ja sotsiaalsed mõjud</w:t>
            </w:r>
          </w:p>
        </w:tc>
      </w:tr>
      <w:tr w:rsidR="00DF3154" w:rsidRPr="00DF3154" w14:paraId="0151C142" w14:textId="77777777" w:rsidTr="00957E46">
        <w:tc>
          <w:tcPr>
            <w:tcW w:w="9776" w:type="dxa"/>
            <w:gridSpan w:val="2"/>
          </w:tcPr>
          <w:p w14:paraId="2BD756F7" w14:textId="77777777" w:rsidR="00DF3154" w:rsidRPr="00DF3154" w:rsidRDefault="00DF3154" w:rsidP="00DF3708">
            <w:pPr>
              <w:jc w:val="both"/>
              <w:rPr>
                <w:rFonts w:cs="Times New Roman"/>
                <w:szCs w:val="24"/>
              </w:rPr>
            </w:pPr>
            <w:r w:rsidRPr="00DF3154">
              <w:rPr>
                <w:rFonts w:cs="Times New Roman"/>
                <w:b/>
                <w:szCs w:val="24"/>
                <w:u w:val="single"/>
              </w:rPr>
              <w:t>Sihtrühm</w:t>
            </w:r>
            <w:r w:rsidRPr="00DF3154">
              <w:rPr>
                <w:rFonts w:cs="Times New Roman"/>
                <w:szCs w:val="24"/>
                <w:u w:val="single"/>
              </w:rPr>
              <w:t>:</w:t>
            </w:r>
            <w:r w:rsidRPr="00DF3154">
              <w:rPr>
                <w:rFonts w:cs="Times New Roman"/>
                <w:szCs w:val="24"/>
              </w:rPr>
              <w:t xml:space="preserve"> </w:t>
            </w:r>
            <w:r w:rsidRPr="00DF3154">
              <w:rPr>
                <w:rFonts w:cs="Times New Roman"/>
                <w:b/>
                <w:bCs/>
                <w:color w:val="0070C0"/>
                <w:szCs w:val="24"/>
              </w:rPr>
              <w:t>FÜÜSILISED ISIKUD (EELKÕIGE, KES PLAANIVAD VÕTTA TARBIMIS- VÕI ELUASEMELLAENU)</w:t>
            </w:r>
          </w:p>
          <w:p w14:paraId="7F301379" w14:textId="4DEFAB86" w:rsidR="00DF3154" w:rsidRDefault="00DF3154" w:rsidP="00DF3708">
            <w:pPr>
              <w:jc w:val="both"/>
              <w:rPr>
                <w:rFonts w:cs="Times New Roman"/>
                <w:szCs w:val="24"/>
              </w:rPr>
            </w:pPr>
            <w:r w:rsidRPr="00DF3154">
              <w:rPr>
                <w:rFonts w:cs="Times New Roman"/>
                <w:b/>
                <w:szCs w:val="24"/>
                <w:u w:val="single"/>
              </w:rPr>
              <w:t>Mõju ulatus</w:t>
            </w:r>
            <w:r w:rsidRPr="00DF3154">
              <w:rPr>
                <w:rFonts w:cs="Times New Roman"/>
                <w:szCs w:val="24"/>
                <w:u w:val="single"/>
              </w:rPr>
              <w:t>:</w:t>
            </w:r>
            <w:r w:rsidRPr="00DF3154">
              <w:rPr>
                <w:rFonts w:cs="Times New Roman"/>
                <w:szCs w:val="24"/>
              </w:rPr>
              <w:t xml:space="preserve"> Eestis on sõlmitud üle 1 miljoni krediidilepingu, mis puudutavad füüsilisi isikuid. </w:t>
            </w:r>
            <w:r w:rsidR="00021D9F">
              <w:rPr>
                <w:rFonts w:cs="Times New Roman"/>
                <w:szCs w:val="24"/>
              </w:rPr>
              <w:t>Arvestada tuleb, et k</w:t>
            </w:r>
            <w:r w:rsidRPr="00DF3154">
              <w:rPr>
                <w:rFonts w:cs="Times New Roman"/>
                <w:szCs w:val="24"/>
              </w:rPr>
              <w:t xml:space="preserve">una üks isik on sõlminud rohkem kui ühe lepingu, siis see tähendab, et eraldiseisvalt on vastavaid laenu võtnud isikuid vähem. </w:t>
            </w:r>
          </w:p>
          <w:p w14:paraId="23F1F18A" w14:textId="77777777" w:rsidR="0094222C" w:rsidRPr="00DF3154" w:rsidRDefault="0094222C" w:rsidP="00DF3708">
            <w:pPr>
              <w:jc w:val="both"/>
              <w:rPr>
                <w:rFonts w:cs="Times New Roman"/>
                <w:szCs w:val="24"/>
              </w:rPr>
            </w:pPr>
          </w:p>
          <w:p w14:paraId="72680FAD" w14:textId="7FE20D5C" w:rsidR="00DF3154" w:rsidRDefault="00DF3154" w:rsidP="00DF3708">
            <w:pPr>
              <w:jc w:val="both"/>
              <w:rPr>
                <w:rFonts w:cs="Times New Roman"/>
                <w:szCs w:val="24"/>
              </w:rPr>
            </w:pPr>
            <w:r w:rsidRPr="00DF3154">
              <w:rPr>
                <w:rFonts w:cs="Times New Roman"/>
                <w:szCs w:val="24"/>
              </w:rPr>
              <w:t>Eelnõu lähtub variandist</w:t>
            </w:r>
            <w:r w:rsidR="00DB709B">
              <w:rPr>
                <w:rFonts w:cs="Times New Roman"/>
                <w:szCs w:val="24"/>
              </w:rPr>
              <w:t>,</w:t>
            </w:r>
            <w:r w:rsidRPr="00DF3154">
              <w:rPr>
                <w:rFonts w:cs="Times New Roman"/>
                <w:szCs w:val="24"/>
              </w:rPr>
              <w:t xml:space="preserve"> kus andmed registrisse edastatakse kõikide füüsiliste isikute kohta, kes on laenu võtnud s.t. registrisse nö laetakse ülesse kõik olemasolevad tarbimiskrediidid (sh eluasemelaenud), kus isik veel laenu tagasimakseid teeb. Neid laene, mis on vara</w:t>
            </w:r>
            <w:r w:rsidR="00021D9F">
              <w:rPr>
                <w:rFonts w:cs="Times New Roman"/>
                <w:szCs w:val="24"/>
              </w:rPr>
              <w:t>s</w:t>
            </w:r>
            <w:r w:rsidRPr="00DF3154">
              <w:rPr>
                <w:rFonts w:cs="Times New Roman"/>
                <w:szCs w:val="24"/>
              </w:rPr>
              <w:t xml:space="preserve">emalt võetud ja mis on juba täielikult tagasi makstud, register ei sisalda. Nagu eelnevalt märgitud, siis on kogu positiivse krediidiregistri peamine eesmärk vähendada nn </w:t>
            </w:r>
            <w:proofErr w:type="spellStart"/>
            <w:r w:rsidRPr="00DF3154">
              <w:rPr>
                <w:rFonts w:cs="Times New Roman"/>
                <w:szCs w:val="24"/>
              </w:rPr>
              <w:t>lõhkilaenamist</w:t>
            </w:r>
            <w:proofErr w:type="spellEnd"/>
            <w:r w:rsidRPr="00DF3154">
              <w:rPr>
                <w:rFonts w:cs="Times New Roman"/>
                <w:szCs w:val="24"/>
              </w:rPr>
              <w:t xml:space="preserve">. </w:t>
            </w:r>
          </w:p>
          <w:p w14:paraId="13B2AFA5" w14:textId="77777777" w:rsidR="0094222C" w:rsidRPr="00DF3154" w:rsidRDefault="0094222C" w:rsidP="00DF3708">
            <w:pPr>
              <w:jc w:val="both"/>
              <w:rPr>
                <w:rFonts w:cs="Times New Roman"/>
                <w:szCs w:val="24"/>
              </w:rPr>
            </w:pPr>
          </w:p>
          <w:p w14:paraId="1D2E5078" w14:textId="77777777" w:rsidR="00DF3154" w:rsidRPr="00DF3154" w:rsidRDefault="00DF3154" w:rsidP="00DF3708">
            <w:pPr>
              <w:jc w:val="both"/>
              <w:rPr>
                <w:rFonts w:cs="Times New Roman"/>
                <w:szCs w:val="24"/>
              </w:rPr>
            </w:pPr>
            <w:r w:rsidRPr="00DF3154">
              <w:rPr>
                <w:rFonts w:cs="Times New Roman"/>
                <w:szCs w:val="24"/>
              </w:rPr>
              <w:t xml:space="preserve">Järgmisel joonisel on näha tänast viivislaenude seisu. Seega peaks positiivse krediidiregistri tulemusena vähenema viivislaenude osakaal. </w:t>
            </w:r>
          </w:p>
          <w:p w14:paraId="4DA766B1" w14:textId="77777777" w:rsidR="00DF3154" w:rsidRPr="00DF3154" w:rsidRDefault="00DF3154" w:rsidP="00DF3708">
            <w:pPr>
              <w:jc w:val="center"/>
              <w:rPr>
                <w:rFonts w:cs="Times New Roman"/>
                <w:szCs w:val="24"/>
                <w:u w:val="single"/>
              </w:rPr>
            </w:pPr>
            <w:r w:rsidRPr="00DF3154">
              <w:rPr>
                <w:rFonts w:cs="Times New Roman"/>
                <w:noProof/>
                <w:szCs w:val="24"/>
              </w:rPr>
              <w:drawing>
                <wp:inline distT="0" distB="0" distL="0" distR="0" wp14:anchorId="3C22D295" wp14:editId="1EF5842F">
                  <wp:extent cx="4872806" cy="2957885"/>
                  <wp:effectExtent l="0" t="0" r="4445" b="0"/>
                  <wp:docPr id="11867267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726706" name=""/>
                          <pic:cNvPicPr/>
                        </pic:nvPicPr>
                        <pic:blipFill rotWithShape="1">
                          <a:blip r:embed="rId21"/>
                          <a:srcRect l="17426" t="16835" r="24145" b="20105"/>
                          <a:stretch/>
                        </pic:blipFill>
                        <pic:spPr bwMode="auto">
                          <a:xfrm>
                            <a:off x="0" y="0"/>
                            <a:ext cx="4884642" cy="2965070"/>
                          </a:xfrm>
                          <a:prstGeom prst="rect">
                            <a:avLst/>
                          </a:prstGeom>
                          <a:ln>
                            <a:noFill/>
                          </a:ln>
                          <a:extLst>
                            <a:ext uri="{53640926-AAD7-44D8-BBD7-CCE9431645EC}">
                              <a14:shadowObscured xmlns:a14="http://schemas.microsoft.com/office/drawing/2010/main"/>
                            </a:ext>
                          </a:extLst>
                        </pic:spPr>
                      </pic:pic>
                    </a:graphicData>
                  </a:graphic>
                </wp:inline>
              </w:drawing>
            </w:r>
          </w:p>
          <w:p w14:paraId="2A1B8392" w14:textId="77777777" w:rsidR="00DF3154" w:rsidRPr="00DF3154" w:rsidRDefault="00DF3154" w:rsidP="00DF3708">
            <w:pPr>
              <w:rPr>
                <w:rFonts w:cs="Times New Roman"/>
                <w:szCs w:val="24"/>
              </w:rPr>
            </w:pPr>
            <w:r w:rsidRPr="00DF3154">
              <w:rPr>
                <w:rFonts w:cs="Times New Roman"/>
                <w:szCs w:val="24"/>
                <w:u w:val="single"/>
              </w:rPr>
              <w:t>Otsesed positiivsed mõjud:</w:t>
            </w:r>
          </w:p>
          <w:p w14:paraId="7C9347C2" w14:textId="77777777" w:rsidR="00DF3154" w:rsidRPr="00DF3154" w:rsidRDefault="00DF3154" w:rsidP="00DF3708">
            <w:pPr>
              <w:pStyle w:val="Loendilik"/>
              <w:numPr>
                <w:ilvl w:val="0"/>
                <w:numId w:val="31"/>
              </w:numPr>
              <w:ind w:left="313" w:hanging="313"/>
              <w:jc w:val="both"/>
              <w:rPr>
                <w:rFonts w:cs="Times New Roman"/>
                <w:szCs w:val="24"/>
              </w:rPr>
            </w:pPr>
            <w:r w:rsidRPr="00DF3154">
              <w:rPr>
                <w:rFonts w:cs="Times New Roman"/>
                <w:b/>
                <w:bCs/>
                <w:szCs w:val="24"/>
              </w:rPr>
              <w:t>Ebajõukohase laenukoormuse vältimine</w:t>
            </w:r>
            <w:r w:rsidRPr="00DF3154">
              <w:rPr>
                <w:rFonts w:cs="Times New Roman"/>
                <w:szCs w:val="24"/>
              </w:rPr>
              <w:t xml:space="preserve"> – täieliku maksekäitumise informatsiooni mittesaamisel on oht, et krediidipakkujad teevad otsuse, millega võimaldavad füüsilisest isikust laenutaotlejale mittejõukohast laenukoormust. Selle tagajärjeks on füüsilisest isikust laenutaotleja suutmatus oma kohustusi täita ja halvimal juhul maksejõuetusse sattumine ning isegi oma varast ilmajäämine. Piisav ja kvaliteetne informatsioon olemasolevate finantskohustuste kohta võimaldab objektiivselt hinnata maksevõimet ja vähendada tuleviku probleemide tekkimise riske.</w:t>
            </w:r>
          </w:p>
          <w:p w14:paraId="3934E7DF" w14:textId="77777777" w:rsidR="00DF3154" w:rsidRPr="00DF3154" w:rsidRDefault="00DF3154" w:rsidP="00DF3708">
            <w:pPr>
              <w:pStyle w:val="Loendilik"/>
              <w:numPr>
                <w:ilvl w:val="0"/>
                <w:numId w:val="31"/>
              </w:numPr>
              <w:ind w:left="313" w:hanging="313"/>
              <w:jc w:val="both"/>
              <w:rPr>
                <w:rFonts w:cs="Times New Roman"/>
                <w:szCs w:val="24"/>
              </w:rPr>
            </w:pPr>
            <w:proofErr w:type="spellStart"/>
            <w:r w:rsidRPr="00DF3154">
              <w:rPr>
                <w:rFonts w:cs="Times New Roman"/>
                <w:b/>
                <w:bCs/>
                <w:szCs w:val="24"/>
              </w:rPr>
              <w:t>Laenutaotlemisprotsessi</w:t>
            </w:r>
            <w:proofErr w:type="spellEnd"/>
            <w:r w:rsidRPr="00DF3154">
              <w:rPr>
                <w:rFonts w:cs="Times New Roman"/>
                <w:b/>
                <w:bCs/>
                <w:szCs w:val="24"/>
              </w:rPr>
              <w:t xml:space="preserve"> efektiivsemaks muutumine</w:t>
            </w:r>
            <w:r w:rsidRPr="00DF3154">
              <w:rPr>
                <w:rFonts w:cs="Times New Roman"/>
                <w:szCs w:val="24"/>
              </w:rPr>
              <w:t xml:space="preserve"> – ebatäielik andmestik ja täiendavad krediidipakkujate poolt teostatavad andmete/faktide kontrollid toovad laenutaotlejale kaasa kohustuse esitada täiendavaid tõendusmaterjale. Lisaks tähendavad täiendavad tegevused pikemat otsustamisprotsessi. Krediidiandmete kättesaadavus ja tagatud kvaliteet muudavad seega laenutaotlemist ka laenutaotleja jaoks kiiremaks ja mugavamaks.</w:t>
            </w:r>
          </w:p>
          <w:p w14:paraId="3DB01C5F" w14:textId="77777777" w:rsidR="00DF3154" w:rsidRPr="00DF3154" w:rsidRDefault="00DF3154" w:rsidP="00DF3708">
            <w:pPr>
              <w:pStyle w:val="Loendilik"/>
              <w:numPr>
                <w:ilvl w:val="0"/>
                <w:numId w:val="31"/>
              </w:numPr>
              <w:ind w:left="313" w:hanging="313"/>
              <w:jc w:val="both"/>
              <w:rPr>
                <w:rFonts w:cs="Times New Roman"/>
                <w:szCs w:val="24"/>
              </w:rPr>
            </w:pPr>
            <w:r w:rsidRPr="00DF3154">
              <w:rPr>
                <w:rFonts w:cs="Times New Roman"/>
                <w:b/>
                <w:bCs/>
                <w:szCs w:val="24"/>
              </w:rPr>
              <w:t>Pettuste suurem ärahoidmine</w:t>
            </w:r>
            <w:r w:rsidRPr="00DF3154">
              <w:rPr>
                <w:rFonts w:cs="Times New Roman"/>
                <w:szCs w:val="24"/>
              </w:rPr>
              <w:t xml:space="preserve"> – registri kaudu on kergem tuvastada nö mustreid kui mõne laenuvõtja identiteeti kuritarvitatakse ja soovitakse tema nimel laenu võtta (nt ID kaardi vargus vms).</w:t>
            </w:r>
          </w:p>
          <w:p w14:paraId="283D317E" w14:textId="77777777" w:rsidR="00DF3154" w:rsidRPr="00DF3154" w:rsidRDefault="00DF3154" w:rsidP="00DF3708">
            <w:pPr>
              <w:pStyle w:val="Loendilik"/>
              <w:numPr>
                <w:ilvl w:val="0"/>
                <w:numId w:val="31"/>
              </w:numPr>
              <w:ind w:left="313" w:hanging="313"/>
              <w:jc w:val="both"/>
              <w:rPr>
                <w:rFonts w:cs="Times New Roman"/>
                <w:szCs w:val="24"/>
              </w:rPr>
            </w:pPr>
            <w:r w:rsidRPr="00DF3154">
              <w:rPr>
                <w:rFonts w:cs="Times New Roman"/>
                <w:b/>
                <w:bCs/>
                <w:szCs w:val="24"/>
              </w:rPr>
              <w:t>Eraelu puutumatuse riive võib laenu andmise protsessis väheneda</w:t>
            </w:r>
            <w:r w:rsidRPr="00DF3154">
              <w:rPr>
                <w:rFonts w:cs="Times New Roman"/>
                <w:szCs w:val="24"/>
              </w:rPr>
              <w:t xml:space="preserve"> – laenuandjal võib väheneda vajadus küsida pangakonto väljavõtteid, mille kaudu tuleb välja saab laenuandja üsna delikaatset infot inimese tarbimisharjumuste vms kohta.</w:t>
            </w:r>
          </w:p>
          <w:p w14:paraId="4EA08577" w14:textId="77777777" w:rsidR="00DF3154" w:rsidRPr="00DF3154" w:rsidRDefault="00DF3154" w:rsidP="00DF3708">
            <w:pPr>
              <w:jc w:val="both"/>
              <w:rPr>
                <w:rFonts w:cs="Times New Roman"/>
                <w:szCs w:val="24"/>
                <w:u w:val="single"/>
              </w:rPr>
            </w:pPr>
            <w:r w:rsidRPr="00DF3154">
              <w:rPr>
                <w:rFonts w:cs="Times New Roman"/>
                <w:szCs w:val="24"/>
                <w:u w:val="single"/>
              </w:rPr>
              <w:t>Kaudsemad positiivsemad mõjud:</w:t>
            </w:r>
          </w:p>
          <w:p w14:paraId="7F2D0623" w14:textId="308C1152" w:rsidR="00DF3154" w:rsidRPr="00DF3154" w:rsidRDefault="00DF3154" w:rsidP="00DF3708">
            <w:pPr>
              <w:pStyle w:val="Loendilik"/>
              <w:numPr>
                <w:ilvl w:val="0"/>
                <w:numId w:val="31"/>
              </w:numPr>
              <w:ind w:left="313" w:hanging="313"/>
              <w:jc w:val="both"/>
              <w:rPr>
                <w:rFonts w:cs="Times New Roman"/>
                <w:szCs w:val="24"/>
              </w:rPr>
            </w:pPr>
            <w:r w:rsidRPr="00DF3154">
              <w:rPr>
                <w:rFonts w:cs="Times New Roman"/>
                <w:b/>
                <w:bCs/>
                <w:szCs w:val="24"/>
              </w:rPr>
              <w:t>Laenu hind (intressimäära võimalik alanemine)</w:t>
            </w:r>
            <w:r w:rsidRPr="00DF3154">
              <w:rPr>
                <w:rFonts w:cs="Times New Roman"/>
                <w:szCs w:val="24"/>
              </w:rPr>
              <w:t xml:space="preserve"> – efektiivsem laenutaotlemise protsess ja kvaliteetsemate laenuotsuste tulemina madalamad laenukahjumid võivad avaldada positiivset mõju krediiditoodete hinnastamisele. Samuti kuna kõigile krediidipakkujatele on kättesaadav samasugune info füüsiliste isikute finantskohustuste kohta, siis võiks eeldada ka positiivset mõju konkurentsile (need krediidiandjad, kes omavad hetkel suuremat turuosa ja seeläbi ka rohkem infot oma klientide kohta, ei saa seda edaspidi sellise eelisena kasutada). Kokkuvõttes peaks see tähendama, et riskid on krediidipakkujate jaoks väiksemad ja võrdsed tingimused info saamiseks kõikidele krediidipakkujatele suurendavad konkurentsi ning seeläbi võiksid alaneda ka tarbijakrediidi intressimäärad (</w:t>
            </w:r>
            <w:r w:rsidR="00C97E03">
              <w:rPr>
                <w:rFonts w:cs="Times New Roman"/>
                <w:szCs w:val="24"/>
              </w:rPr>
              <w:t xml:space="preserve">sh </w:t>
            </w:r>
            <w:r w:rsidRPr="00DF3154">
              <w:rPr>
                <w:rFonts w:cs="Times New Roman"/>
                <w:szCs w:val="24"/>
              </w:rPr>
              <w:t>krediidi kulukuse määrad).</w:t>
            </w:r>
          </w:p>
          <w:p w14:paraId="7D5159BB" w14:textId="77777777" w:rsidR="00DF3154" w:rsidRPr="00DF3154" w:rsidRDefault="00DF3154" w:rsidP="00DF3708">
            <w:pPr>
              <w:pStyle w:val="Loendilik"/>
              <w:numPr>
                <w:ilvl w:val="0"/>
                <w:numId w:val="31"/>
              </w:numPr>
              <w:ind w:left="313" w:hanging="313"/>
              <w:jc w:val="both"/>
              <w:rPr>
                <w:rFonts w:cs="Times New Roman"/>
                <w:szCs w:val="24"/>
              </w:rPr>
            </w:pPr>
            <w:r w:rsidRPr="00DF3154">
              <w:rPr>
                <w:rFonts w:cs="Times New Roman"/>
                <w:b/>
                <w:bCs/>
                <w:szCs w:val="24"/>
              </w:rPr>
              <w:t>Võlanõustajad saavad parema ülevaate võlgniku olemasolevatest finantskohustustest</w:t>
            </w:r>
            <w:r w:rsidRPr="00DF3154">
              <w:rPr>
                <w:rFonts w:cs="Times New Roman"/>
                <w:szCs w:val="24"/>
              </w:rPr>
              <w:t xml:space="preserve"> – täna ei pruugi võlgnikul endal olla täielikku ülevaadet oma olemasolevatest võlgnevustest. Juhul kui võlgnik annab võlanõustajale juurdepääsu registris olevatele finantskohustuste seisule, siis on ka võlanõustajal võimalik efektiivsemalt võlgnikku nõustada.</w:t>
            </w:r>
          </w:p>
          <w:p w14:paraId="34EC663A" w14:textId="77777777" w:rsidR="00DF3154" w:rsidRPr="00DF3154" w:rsidRDefault="00DF3154" w:rsidP="00DF3708">
            <w:pPr>
              <w:pStyle w:val="Loendilik"/>
              <w:numPr>
                <w:ilvl w:val="0"/>
                <w:numId w:val="31"/>
              </w:numPr>
              <w:ind w:left="313" w:hanging="313"/>
              <w:jc w:val="both"/>
              <w:rPr>
                <w:rFonts w:cs="Times New Roman"/>
                <w:szCs w:val="24"/>
              </w:rPr>
            </w:pPr>
            <w:r w:rsidRPr="00DF3154">
              <w:rPr>
                <w:rFonts w:cs="Times New Roman"/>
                <w:b/>
                <w:bCs/>
                <w:szCs w:val="24"/>
              </w:rPr>
              <w:t>Võimalus kehtestada iseendale laenukeeld</w:t>
            </w:r>
            <w:r w:rsidRPr="00DF3154">
              <w:rPr>
                <w:rFonts w:cs="Times New Roman"/>
                <w:szCs w:val="24"/>
              </w:rPr>
              <w:t xml:space="preserve"> – on tuvastatud, et mõningatel isikutel võivad olla sõltuvushäireid seoses laenude võtmisega – eelnõu võimaldab neil isikutel kehtestada iseendale nn laenukeelu.</w:t>
            </w:r>
          </w:p>
          <w:p w14:paraId="6C1A8C52" w14:textId="77777777" w:rsidR="00DF3154" w:rsidRPr="00DF3154" w:rsidRDefault="00DF3154" w:rsidP="00DF3708">
            <w:pPr>
              <w:jc w:val="both"/>
              <w:rPr>
                <w:rFonts w:cs="Times New Roman"/>
                <w:szCs w:val="24"/>
                <w:u w:val="single"/>
              </w:rPr>
            </w:pPr>
            <w:r w:rsidRPr="00DF3154">
              <w:rPr>
                <w:rFonts w:cs="Times New Roman"/>
                <w:szCs w:val="24"/>
                <w:u w:val="single"/>
              </w:rPr>
              <w:t>Kaasnevad negatiivsed mõjud:</w:t>
            </w:r>
          </w:p>
          <w:p w14:paraId="51860A0B" w14:textId="77777777" w:rsidR="00DF3154" w:rsidRPr="00DF3154" w:rsidRDefault="00DF3154" w:rsidP="00DF3708">
            <w:pPr>
              <w:pStyle w:val="Loendilik"/>
              <w:numPr>
                <w:ilvl w:val="0"/>
                <w:numId w:val="31"/>
              </w:numPr>
              <w:ind w:left="313" w:hanging="313"/>
              <w:jc w:val="both"/>
              <w:rPr>
                <w:rFonts w:cs="Times New Roman"/>
                <w:szCs w:val="24"/>
              </w:rPr>
            </w:pPr>
            <w:r w:rsidRPr="00DF3154">
              <w:rPr>
                <w:rFonts w:cs="Times New Roman"/>
                <w:b/>
                <w:bCs/>
                <w:szCs w:val="24"/>
              </w:rPr>
              <w:t>Andmete kuritarvitamise risk</w:t>
            </w:r>
            <w:r w:rsidRPr="00DF3154">
              <w:rPr>
                <w:rFonts w:cs="Times New Roman"/>
                <w:szCs w:val="24"/>
              </w:rPr>
              <w:t xml:space="preserve"> – info füüsiliste isikute finantskohustuste kohta võib nö lekkida või krediidipakkujad võivad kasutada registrit olevat informatsiooni mitte sihipäraselt (nt kasutavad infot uute pakkumiste tegemiseks). Samas kui rakendatakse seaduseelnõu kavandis olevaid kõiki eelnimetatud riske maandavaid meetmeid ja tagatakse piisav kontroll (nii füüsilise isiku enda poolt kui ka riikliku järelevalve – FI ja AKI), siis võib krediidiandmete kuritarvitamise riski pidada üsna minimaalseks.</w:t>
            </w:r>
          </w:p>
          <w:p w14:paraId="1E3C2356" w14:textId="77777777" w:rsidR="00DF3154" w:rsidRPr="00DF3154" w:rsidRDefault="00DF3154" w:rsidP="00DF3708">
            <w:pPr>
              <w:pStyle w:val="Loendilik"/>
              <w:numPr>
                <w:ilvl w:val="0"/>
                <w:numId w:val="31"/>
              </w:numPr>
              <w:ind w:left="313" w:hanging="313"/>
              <w:jc w:val="both"/>
              <w:rPr>
                <w:rFonts w:cs="Times New Roman"/>
                <w:szCs w:val="24"/>
              </w:rPr>
            </w:pPr>
            <w:r w:rsidRPr="00DF3154">
              <w:rPr>
                <w:rFonts w:cs="Times New Roman"/>
                <w:b/>
                <w:bCs/>
                <w:szCs w:val="24"/>
              </w:rPr>
              <w:t>Laenude kättesaadavuse vähenemine teatud osale ühiskonnale</w:t>
            </w:r>
            <w:r w:rsidRPr="00DF3154">
              <w:rPr>
                <w:rFonts w:cs="Times New Roman"/>
                <w:szCs w:val="24"/>
              </w:rPr>
              <w:t xml:space="preserve"> – teatud osale füüsilisest isikutest laenusoovijatest tähendab krediidiregister rakendumine seda, et nad enam laenu (tarbimiskrediiti) ei saa. Krediidi mitte-kättesaadavusele täpse hinnangu andmine on väga keeruline (nt kui palju leibkondadest enam krediiti selle tagajärjel enam ei saa). Eesti Pank on oma 2019. a. Eesti leibkondade finantskäitumise ja tarbimisharjumuste uuringus</w:t>
            </w:r>
            <w:r w:rsidRPr="00DF3154">
              <w:rPr>
                <w:rStyle w:val="Allmrkuseviide"/>
                <w:rFonts w:cs="Times New Roman"/>
                <w:szCs w:val="24"/>
              </w:rPr>
              <w:footnoteReference w:id="139"/>
            </w:r>
            <w:r w:rsidRPr="00DF3154">
              <w:rPr>
                <w:rFonts w:cs="Times New Roman"/>
                <w:szCs w:val="24"/>
              </w:rPr>
              <w:t xml:space="preserve"> toonud välja, et 8,1% leibkondadest, kes taotles viimase kolme aasta jooksul laenu (2017. a. seisuga) ei saanud seda (vt lk 40 – 41). Täpsemalt laenu ei saanud eelkõige need leibkonnad, kes olid nö üürniku staatuses, kes olid kõige madalama sissetulekute tasemega, kes olid vanemad kui 75, kuid ka vanusegrupis 16 – 34 oli laenude kättesaadavus rohkem piiratud (vt uuringu lk 45). Hinnanguliselt ilmselt eeltoodud number (8,1%) suureneb ehk laenude kättesaadavus teatud ühiskonna gruppidele positiivse krediidiregistri tulemusena kindlasti väheneb. Lisaks on Eesti Pank oma viimases majanduse rahastamise ülevaates</w:t>
            </w:r>
            <w:r w:rsidRPr="00DF3154">
              <w:rPr>
                <w:rStyle w:val="Allmrkuseviide"/>
                <w:rFonts w:cs="Times New Roman"/>
                <w:szCs w:val="24"/>
              </w:rPr>
              <w:footnoteReference w:id="140"/>
            </w:r>
            <w:r w:rsidRPr="00DF3154">
              <w:rPr>
                <w:rFonts w:cs="Times New Roman"/>
                <w:szCs w:val="24"/>
              </w:rPr>
              <w:t xml:space="preserve"> märkinud, et pangad on viimase kahe aasta jooksul majapidamiste tarbimislaenude standardeid ja tingimusi karmistanud. Põhjuseks on pangad nimetanud üleüldist majanduse väljavaadet ja muutusi laenajate krediidivõimes. Samas ei ole tagasilükatud laenutaotluste osakaal oluliselt muutunud. Ka pangaväliste krediidiandjate väljastatud uute tarbimislaenude maht on väiksemaks jäänud. </w:t>
            </w:r>
          </w:p>
          <w:p w14:paraId="04245DD5" w14:textId="77777777" w:rsidR="00DF3154" w:rsidRPr="00DF3154" w:rsidRDefault="00DF3154" w:rsidP="00DF3708">
            <w:pPr>
              <w:pStyle w:val="Loendilik"/>
              <w:numPr>
                <w:ilvl w:val="0"/>
                <w:numId w:val="31"/>
              </w:numPr>
              <w:ind w:left="313" w:hanging="313"/>
              <w:jc w:val="both"/>
              <w:rPr>
                <w:rFonts w:cs="Times New Roman"/>
                <w:szCs w:val="24"/>
              </w:rPr>
            </w:pPr>
            <w:r w:rsidRPr="00DF3154">
              <w:rPr>
                <w:rFonts w:cs="Times New Roman"/>
                <w:b/>
                <w:bCs/>
                <w:szCs w:val="24"/>
              </w:rPr>
              <w:t>Nn musta laenuturu osakaalu suurenemine</w:t>
            </w:r>
            <w:r w:rsidRPr="00DF3154">
              <w:rPr>
                <w:rFonts w:cs="Times New Roman"/>
                <w:szCs w:val="24"/>
              </w:rPr>
              <w:t xml:space="preserve"> – nagu eespool viidatud, siis eraisikutele väljastatakse laene ka sotsiaalmeedia platvormide vahendusel (Facebooki laenugrupid). Kuna positiivne krediidiregister muudab juba ennast lõhki laenanud või laenude tagasimaksmisega hädas olevate isikute jaoks laenude kättesaadavuse reguleeritud krediidiandjate käest raskemini kättesaadavaks või sootuks võimatuks, siis võib suureneda laenude võtmine läbi eelnimetatud platvormide. Siin on aga oluline roll politseil ja Finantsinspektsioonil kuna eraisikud, kes regulaarselt väljastavad teistele eraisikutele laene, on ka kvalifitseeritavad krediidiandjatena või krediidivahendajatena ning vajaksid sellise teenuse osutamiseks Finantsinspektsiooni tegevusluba. Tegutsemine ilma tegevusloata tegevusalal, mis nõuab seaduse kohaselt tegevusluba, on aga </w:t>
            </w:r>
            <w:proofErr w:type="spellStart"/>
            <w:r w:rsidRPr="00DF3154">
              <w:rPr>
                <w:rFonts w:cs="Times New Roman"/>
                <w:szCs w:val="24"/>
              </w:rPr>
              <w:t>KaRS</w:t>
            </w:r>
            <w:proofErr w:type="spellEnd"/>
            <w:r w:rsidRPr="00DF3154">
              <w:rPr>
                <w:rFonts w:cs="Times New Roman"/>
                <w:szCs w:val="24"/>
              </w:rPr>
              <w:t xml:space="preserve"> § 372 tähenduses kriminaalkorras karistatav. </w:t>
            </w:r>
          </w:p>
          <w:p w14:paraId="023061B7" w14:textId="77777777" w:rsidR="00DF3154" w:rsidRPr="00DF3154" w:rsidRDefault="00DF3154" w:rsidP="00DF3708">
            <w:pPr>
              <w:jc w:val="both"/>
              <w:rPr>
                <w:rFonts w:cs="Times New Roman"/>
                <w:szCs w:val="24"/>
              </w:rPr>
            </w:pPr>
            <w:r w:rsidRPr="00DF3154">
              <w:rPr>
                <w:rFonts w:cs="Times New Roman"/>
                <w:b/>
                <w:szCs w:val="24"/>
                <w:u w:val="single"/>
              </w:rPr>
              <w:t>Mõju avaldumise sagedus</w:t>
            </w:r>
            <w:r w:rsidRPr="00DF3154">
              <w:rPr>
                <w:rFonts w:cs="Times New Roman"/>
                <w:szCs w:val="24"/>
              </w:rPr>
              <w:t>: keskmine ehk regulaarne</w:t>
            </w:r>
          </w:p>
          <w:p w14:paraId="152158D7" w14:textId="77777777" w:rsidR="00DF3154" w:rsidRPr="00DF3154" w:rsidRDefault="00DF3154" w:rsidP="00DF3708">
            <w:pPr>
              <w:jc w:val="both"/>
              <w:rPr>
                <w:rFonts w:cs="Times New Roman"/>
                <w:szCs w:val="24"/>
                <w:u w:val="single"/>
              </w:rPr>
            </w:pPr>
            <w:r w:rsidRPr="00DF3154">
              <w:rPr>
                <w:rFonts w:cs="Times New Roman"/>
                <w:b/>
                <w:szCs w:val="24"/>
                <w:u w:val="single"/>
              </w:rPr>
              <w:t>Ebasoovitavate mõjude avaldumise risk</w:t>
            </w:r>
            <w:r w:rsidRPr="00DF3154">
              <w:rPr>
                <w:rFonts w:cs="Times New Roman"/>
                <w:szCs w:val="24"/>
              </w:rPr>
              <w:t>: vähetõenäoline</w:t>
            </w:r>
          </w:p>
          <w:p w14:paraId="3B59DBCB" w14:textId="77777777" w:rsidR="00DF3154" w:rsidRPr="00DF3154" w:rsidRDefault="00DF3154" w:rsidP="00DF3708">
            <w:pPr>
              <w:jc w:val="both"/>
              <w:rPr>
                <w:rFonts w:cs="Times New Roman"/>
                <w:szCs w:val="24"/>
              </w:rPr>
            </w:pPr>
            <w:r w:rsidRPr="00DF3154">
              <w:rPr>
                <w:rFonts w:cs="Times New Roman"/>
                <w:b/>
                <w:szCs w:val="24"/>
                <w:u w:val="single"/>
              </w:rPr>
              <w:t>Mõju olulisus</w:t>
            </w:r>
            <w:r w:rsidRPr="00DF3154">
              <w:rPr>
                <w:rFonts w:cs="Times New Roman"/>
                <w:szCs w:val="24"/>
                <w:u w:val="single"/>
              </w:rPr>
              <w:t>:</w:t>
            </w:r>
            <w:r w:rsidRPr="00DF3154">
              <w:rPr>
                <w:rFonts w:cs="Times New Roman"/>
                <w:szCs w:val="24"/>
              </w:rPr>
              <w:t xml:space="preserve"> Mõju on oluline.</w:t>
            </w:r>
          </w:p>
        </w:tc>
      </w:tr>
    </w:tbl>
    <w:p w14:paraId="386FB188" w14:textId="77777777" w:rsidR="00DF3154" w:rsidRPr="00DF3154" w:rsidRDefault="00DF3154" w:rsidP="00DF3708">
      <w:pPr>
        <w:pStyle w:val="SLONormal"/>
        <w:spacing w:before="0" w:after="0"/>
        <w:rPr>
          <w:lang w:val="et-EE"/>
        </w:rPr>
      </w:pPr>
    </w:p>
    <w:tbl>
      <w:tblPr>
        <w:tblStyle w:val="Kontuurtabel"/>
        <w:tblW w:w="9776" w:type="dxa"/>
        <w:tblInd w:w="0" w:type="dxa"/>
        <w:tblLook w:val="04A0" w:firstRow="1" w:lastRow="0" w:firstColumn="1" w:lastColumn="0" w:noHBand="0" w:noVBand="1"/>
      </w:tblPr>
      <w:tblGrid>
        <w:gridCol w:w="3076"/>
        <w:gridCol w:w="6700"/>
      </w:tblGrid>
      <w:tr w:rsidR="00DF3154" w:rsidRPr="00DF3154" w14:paraId="3335C748" w14:textId="77777777" w:rsidTr="00957E46">
        <w:tc>
          <w:tcPr>
            <w:tcW w:w="9776" w:type="dxa"/>
            <w:gridSpan w:val="2"/>
          </w:tcPr>
          <w:p w14:paraId="2FFA7CDC" w14:textId="77777777" w:rsidR="00DF3154" w:rsidRPr="00DF3154" w:rsidRDefault="00DF3154" w:rsidP="00DF3708">
            <w:pPr>
              <w:pStyle w:val="SLONormal"/>
              <w:spacing w:before="0" w:after="0"/>
              <w:rPr>
                <w:b/>
                <w:lang w:val="et-EE"/>
              </w:rPr>
            </w:pPr>
            <w:r w:rsidRPr="00DF3154">
              <w:rPr>
                <w:b/>
                <w:lang w:val="et-EE"/>
              </w:rPr>
              <w:t xml:space="preserve">Kavandatav meede nr 4: </w:t>
            </w:r>
          </w:p>
          <w:p w14:paraId="3794C9AE" w14:textId="77777777" w:rsidR="00DF3154" w:rsidRPr="00DF3154" w:rsidRDefault="00DF3154" w:rsidP="00DF3708">
            <w:pPr>
              <w:pStyle w:val="SLONormal"/>
              <w:spacing w:before="0" w:after="0"/>
              <w:rPr>
                <w:b/>
                <w:lang w:val="et-EE"/>
              </w:rPr>
            </w:pPr>
            <w:r w:rsidRPr="00DF3154">
              <w:rPr>
                <w:b/>
                <w:lang w:val="et-EE"/>
              </w:rPr>
              <w:t xml:space="preserve">Järelevalve kehtestamine krediiditeaberegistri pidajale: </w:t>
            </w:r>
          </w:p>
          <w:p w14:paraId="6209F62B" w14:textId="796D7468" w:rsidR="00DF3154" w:rsidRPr="00DF3154" w:rsidRDefault="00DF3154" w:rsidP="00DF3708">
            <w:pPr>
              <w:pStyle w:val="SLONormal"/>
              <w:spacing w:before="0" w:after="0"/>
              <w:rPr>
                <w:lang w:val="et-EE"/>
              </w:rPr>
            </w:pPr>
            <w:r w:rsidRPr="00DF3154">
              <w:rPr>
                <w:b/>
                <w:lang w:val="et-EE"/>
              </w:rPr>
              <w:t>järelevalve</w:t>
            </w:r>
            <w:r w:rsidR="00BC557A">
              <w:rPr>
                <w:b/>
                <w:lang w:val="et-EE"/>
              </w:rPr>
              <w:t>alased</w:t>
            </w:r>
            <w:r w:rsidRPr="00DF3154">
              <w:rPr>
                <w:b/>
                <w:lang w:val="et-EE"/>
              </w:rPr>
              <w:t xml:space="preserve"> kohustused Finantsinspektsioonile ja Andmekaitse Inspektsioonile</w:t>
            </w:r>
          </w:p>
        </w:tc>
      </w:tr>
      <w:tr w:rsidR="00DF3154" w:rsidRPr="00DF3154" w14:paraId="17846B9C" w14:textId="77777777" w:rsidTr="00957E46">
        <w:tc>
          <w:tcPr>
            <w:tcW w:w="3076" w:type="dxa"/>
          </w:tcPr>
          <w:p w14:paraId="312AF212" w14:textId="77777777" w:rsidR="00DF3154" w:rsidRPr="00DF3154" w:rsidRDefault="00DF3154" w:rsidP="00DF3708">
            <w:pPr>
              <w:pStyle w:val="SLONormal"/>
              <w:spacing w:before="0" w:after="0"/>
              <w:rPr>
                <w:b/>
                <w:lang w:val="et-EE"/>
              </w:rPr>
            </w:pPr>
            <w:r w:rsidRPr="00DF3154">
              <w:rPr>
                <w:b/>
                <w:lang w:val="et-EE"/>
              </w:rPr>
              <w:t>Mõju valdkond III</w:t>
            </w:r>
          </w:p>
        </w:tc>
        <w:tc>
          <w:tcPr>
            <w:tcW w:w="6700" w:type="dxa"/>
          </w:tcPr>
          <w:p w14:paraId="57955901" w14:textId="77777777" w:rsidR="00DF3154" w:rsidRPr="00DF3154" w:rsidRDefault="00DF3154" w:rsidP="00DF3708">
            <w:pPr>
              <w:pStyle w:val="SLONormal"/>
              <w:spacing w:before="0" w:after="0"/>
              <w:rPr>
                <w:b/>
                <w:lang w:val="et-EE"/>
              </w:rPr>
            </w:pPr>
            <w:r w:rsidRPr="00DF3154">
              <w:rPr>
                <w:b/>
                <w:lang w:val="et-EE"/>
              </w:rPr>
              <w:t>Mõju riigiasutuste korraldusele</w:t>
            </w:r>
          </w:p>
        </w:tc>
      </w:tr>
      <w:tr w:rsidR="00DF3154" w:rsidRPr="00DF3154" w14:paraId="375111C0" w14:textId="77777777" w:rsidTr="00957E46">
        <w:tc>
          <w:tcPr>
            <w:tcW w:w="9776" w:type="dxa"/>
            <w:gridSpan w:val="2"/>
          </w:tcPr>
          <w:p w14:paraId="4E20F6E5" w14:textId="1229AA75" w:rsidR="00DF3154" w:rsidRPr="00DF3154" w:rsidRDefault="00DF3154" w:rsidP="00DF3708">
            <w:pPr>
              <w:jc w:val="both"/>
              <w:rPr>
                <w:rFonts w:cs="Times New Roman"/>
                <w:b/>
                <w:bCs/>
                <w:color w:val="0070C0"/>
                <w:szCs w:val="24"/>
              </w:rPr>
            </w:pPr>
            <w:r w:rsidRPr="00DF3154">
              <w:rPr>
                <w:rFonts w:cs="Times New Roman"/>
                <w:b/>
                <w:szCs w:val="24"/>
                <w:u w:val="single"/>
              </w:rPr>
              <w:t>Sihtrühm</w:t>
            </w:r>
            <w:r w:rsidRPr="00DF3154">
              <w:rPr>
                <w:rFonts w:cs="Times New Roman"/>
                <w:szCs w:val="24"/>
                <w:u w:val="single"/>
              </w:rPr>
              <w:t>:</w:t>
            </w:r>
            <w:r w:rsidRPr="00DF3154">
              <w:rPr>
                <w:rFonts w:cs="Times New Roman"/>
                <w:szCs w:val="24"/>
              </w:rPr>
              <w:t xml:space="preserve"> </w:t>
            </w:r>
            <w:r w:rsidRPr="00DF3154">
              <w:rPr>
                <w:rFonts w:cs="Times New Roman"/>
                <w:b/>
                <w:bCs/>
                <w:color w:val="0070C0"/>
                <w:szCs w:val="24"/>
              </w:rPr>
              <w:t>FINANTSINSPEKTSIOON, ANDMEKAITSE INSPEKTSIOON, RIIGI INFOSÜSTEEMI AMET, TARBIJAKAITSE JA TEHNILISE JÄRELEVALVE AMET</w:t>
            </w:r>
          </w:p>
          <w:p w14:paraId="61AC8402" w14:textId="564F2E15" w:rsidR="00DF3154" w:rsidRPr="00DF3154" w:rsidRDefault="00BC557A" w:rsidP="00DF3708">
            <w:pPr>
              <w:jc w:val="both"/>
              <w:rPr>
                <w:rFonts w:cs="Times New Roman"/>
                <w:szCs w:val="24"/>
              </w:rPr>
            </w:pPr>
            <w:r>
              <w:rPr>
                <w:rFonts w:cs="Times New Roman"/>
                <w:szCs w:val="24"/>
              </w:rPr>
              <w:t>Järelevalve teostamise vajadus on</w:t>
            </w:r>
            <w:r w:rsidR="00DF3154" w:rsidRPr="00DF3154">
              <w:rPr>
                <w:rFonts w:cs="Times New Roman"/>
                <w:szCs w:val="24"/>
              </w:rPr>
              <w:t xml:space="preserve"> </w:t>
            </w:r>
            <w:r>
              <w:rPr>
                <w:rFonts w:cs="Times New Roman"/>
                <w:szCs w:val="24"/>
              </w:rPr>
              <w:t>järgmine</w:t>
            </w:r>
            <w:r w:rsidR="00DF3154" w:rsidRPr="00DF3154">
              <w:rPr>
                <w:rFonts w:cs="Times New Roman"/>
                <w:szCs w:val="24"/>
              </w:rPr>
              <w:t>:</w:t>
            </w:r>
          </w:p>
          <w:p w14:paraId="3251323E" w14:textId="5874D84C" w:rsidR="00DF3154" w:rsidRPr="00DF3154" w:rsidRDefault="00DF3154" w:rsidP="00DF3708">
            <w:pPr>
              <w:pStyle w:val="Loendilik"/>
              <w:numPr>
                <w:ilvl w:val="0"/>
                <w:numId w:val="37"/>
              </w:numPr>
              <w:ind w:left="454" w:hanging="283"/>
              <w:jc w:val="both"/>
              <w:rPr>
                <w:rFonts w:cs="Times New Roman"/>
                <w:szCs w:val="24"/>
              </w:rPr>
            </w:pPr>
            <w:r w:rsidRPr="00DF3154">
              <w:rPr>
                <w:rFonts w:cs="Times New Roman"/>
                <w:szCs w:val="24"/>
              </w:rPr>
              <w:t xml:space="preserve">registripidaja nõuetele vastavuse kontrollimine, registripidaja peab vastama registrit reguleerivas õigusaktis sätestatud nõuetele ja täitma vajalikud eeldused </w:t>
            </w:r>
            <w:r w:rsidR="00BC557A">
              <w:rPr>
                <w:rFonts w:cs="Times New Roman"/>
                <w:szCs w:val="24"/>
              </w:rPr>
              <w:t>registripidajaks määramiseks</w:t>
            </w:r>
            <w:r w:rsidRPr="00DF3154">
              <w:rPr>
                <w:rFonts w:cs="Times New Roman"/>
                <w:szCs w:val="24"/>
              </w:rPr>
              <w:t>.</w:t>
            </w:r>
          </w:p>
          <w:p w14:paraId="1E3EFE2F" w14:textId="7B881702" w:rsidR="00BC557A" w:rsidRDefault="00DF3154" w:rsidP="00DF3708">
            <w:pPr>
              <w:pStyle w:val="Loendilik"/>
              <w:numPr>
                <w:ilvl w:val="0"/>
                <w:numId w:val="37"/>
              </w:numPr>
              <w:ind w:left="454" w:hanging="283"/>
              <w:jc w:val="both"/>
              <w:rPr>
                <w:rFonts w:cs="Times New Roman"/>
                <w:szCs w:val="24"/>
              </w:rPr>
            </w:pPr>
            <w:r w:rsidRPr="00DF3154">
              <w:rPr>
                <w:rFonts w:cs="Times New Roman"/>
                <w:szCs w:val="24"/>
              </w:rPr>
              <w:t>registripidaja sisulise funktsionaalsuse tagamine. Järelevalve kontrollib, et registri</w:t>
            </w:r>
            <w:r w:rsidR="00BC557A">
              <w:rPr>
                <w:rFonts w:cs="Times New Roman"/>
                <w:szCs w:val="24"/>
              </w:rPr>
              <w:t>teenuse kasutajad (krediidiandjad)</w:t>
            </w:r>
            <w:r w:rsidRPr="00DF3154">
              <w:rPr>
                <w:rFonts w:cs="Times New Roman"/>
                <w:szCs w:val="24"/>
              </w:rPr>
              <w:t xml:space="preserve">, kellel on kohustus registrit kasutada (andmeid edastada ja </w:t>
            </w:r>
            <w:r w:rsidR="00BC557A">
              <w:rPr>
                <w:rFonts w:cs="Times New Roman"/>
                <w:szCs w:val="24"/>
              </w:rPr>
              <w:t>pärida</w:t>
            </w:r>
            <w:r w:rsidRPr="00DF3154">
              <w:rPr>
                <w:rFonts w:cs="Times New Roman"/>
                <w:szCs w:val="24"/>
              </w:rPr>
              <w:t xml:space="preserve">), oleksid sellega </w:t>
            </w:r>
            <w:proofErr w:type="spellStart"/>
            <w:r w:rsidRPr="00DF3154">
              <w:rPr>
                <w:rFonts w:cs="Times New Roman"/>
                <w:szCs w:val="24"/>
              </w:rPr>
              <w:t>liidestunud</w:t>
            </w:r>
            <w:proofErr w:type="spellEnd"/>
            <w:r w:rsidRPr="00DF3154">
              <w:rPr>
                <w:rFonts w:cs="Times New Roman"/>
                <w:szCs w:val="24"/>
              </w:rPr>
              <w:t xml:space="preserve">, toimuks õigeaegne korrektsete andmete esitamine ja andmete kasutamine krediidiotsuste tegemisel. </w:t>
            </w:r>
            <w:r w:rsidR="00C90286">
              <w:rPr>
                <w:rFonts w:cs="Times New Roman"/>
                <w:szCs w:val="24"/>
              </w:rPr>
              <w:t>Hoiu-laenuühistud ei ole Finantsinspektsiooni järelevalvesubjektid.</w:t>
            </w:r>
          </w:p>
          <w:p w14:paraId="2717F1DF" w14:textId="77777777" w:rsidR="00BC557A" w:rsidRDefault="00BC557A" w:rsidP="00DF3708">
            <w:pPr>
              <w:pStyle w:val="Loendilik"/>
              <w:ind w:left="454"/>
              <w:jc w:val="both"/>
              <w:rPr>
                <w:rFonts w:cs="Times New Roman"/>
                <w:szCs w:val="24"/>
              </w:rPr>
            </w:pPr>
          </w:p>
          <w:p w14:paraId="7001557A" w14:textId="5008399C" w:rsidR="00DF3154" w:rsidRDefault="00BC557A" w:rsidP="00DF3708">
            <w:pPr>
              <w:pStyle w:val="Loendilik"/>
              <w:ind w:left="454"/>
              <w:jc w:val="both"/>
              <w:rPr>
                <w:rFonts w:cs="Times New Roman"/>
                <w:szCs w:val="24"/>
              </w:rPr>
            </w:pPr>
            <w:r>
              <w:rPr>
                <w:rFonts w:cs="Times New Roman"/>
                <w:szCs w:val="24"/>
              </w:rPr>
              <w:t>J</w:t>
            </w:r>
            <w:r w:rsidR="00DF3154" w:rsidRPr="00DF3154">
              <w:rPr>
                <w:rFonts w:cs="Times New Roman"/>
                <w:szCs w:val="24"/>
              </w:rPr>
              <w:t>ärelevalve</w:t>
            </w:r>
            <w:r>
              <w:rPr>
                <w:rFonts w:cs="Times New Roman"/>
                <w:szCs w:val="24"/>
              </w:rPr>
              <w:t>t</w:t>
            </w:r>
            <w:r w:rsidR="00DF3154" w:rsidRPr="00DF3154">
              <w:rPr>
                <w:rFonts w:cs="Times New Roman"/>
                <w:szCs w:val="24"/>
              </w:rPr>
              <w:t xml:space="preserve"> </w:t>
            </w:r>
            <w:r>
              <w:rPr>
                <w:rFonts w:cs="Times New Roman"/>
                <w:szCs w:val="24"/>
              </w:rPr>
              <w:t>teeb</w:t>
            </w:r>
            <w:r w:rsidR="00DF3154" w:rsidRPr="00DF3154">
              <w:rPr>
                <w:rFonts w:cs="Times New Roman"/>
                <w:szCs w:val="24"/>
              </w:rPr>
              <w:t xml:space="preserve"> </w:t>
            </w:r>
            <w:r w:rsidR="00DF3154" w:rsidRPr="00DB709B">
              <w:rPr>
                <w:rFonts w:cs="Times New Roman"/>
                <w:szCs w:val="24"/>
              </w:rPr>
              <w:t>Finantsinspektsioon (FI), kes juba praegu kontrollib vastutustundliku laenamise nõuete järgimist.</w:t>
            </w:r>
          </w:p>
          <w:p w14:paraId="49CDCAF9" w14:textId="77777777" w:rsidR="00BC557A" w:rsidRPr="00DB709B" w:rsidRDefault="00BC557A" w:rsidP="00DF3708">
            <w:pPr>
              <w:pStyle w:val="Loendilik"/>
              <w:ind w:left="454"/>
              <w:jc w:val="both"/>
              <w:rPr>
                <w:rFonts w:cs="Times New Roman"/>
                <w:szCs w:val="24"/>
              </w:rPr>
            </w:pPr>
          </w:p>
          <w:p w14:paraId="1F5439CB" w14:textId="5C326F6A" w:rsidR="00BC557A" w:rsidRPr="00BC557A" w:rsidRDefault="00DF3154" w:rsidP="00DF3708">
            <w:pPr>
              <w:pStyle w:val="Loendilik"/>
              <w:numPr>
                <w:ilvl w:val="0"/>
                <w:numId w:val="37"/>
              </w:numPr>
              <w:ind w:left="454" w:hanging="283"/>
              <w:jc w:val="both"/>
              <w:rPr>
                <w:rFonts w:cs="Times New Roman"/>
                <w:szCs w:val="24"/>
              </w:rPr>
            </w:pPr>
            <w:r w:rsidRPr="00DB709B">
              <w:rPr>
                <w:rFonts w:cs="Times New Roman"/>
                <w:szCs w:val="24"/>
              </w:rPr>
              <w:t>isikuandmete töötlemise nõuetele vastavuse tagamine. Järelevalve</w:t>
            </w:r>
            <w:r w:rsidR="00BC557A">
              <w:rPr>
                <w:rFonts w:cs="Times New Roman"/>
                <w:szCs w:val="24"/>
              </w:rPr>
              <w:t xml:space="preserve"> käigus</w:t>
            </w:r>
            <w:r w:rsidRPr="00DB709B">
              <w:rPr>
                <w:rFonts w:cs="Times New Roman"/>
                <w:szCs w:val="24"/>
              </w:rPr>
              <w:t xml:space="preserve"> kontrolli</w:t>
            </w:r>
            <w:r w:rsidR="00BC557A">
              <w:rPr>
                <w:rFonts w:cs="Times New Roman"/>
                <w:szCs w:val="24"/>
              </w:rPr>
              <w:t>takse</w:t>
            </w:r>
            <w:r w:rsidRPr="00DB709B">
              <w:rPr>
                <w:rFonts w:cs="Times New Roman"/>
                <w:szCs w:val="24"/>
              </w:rPr>
              <w:t>, et registripidaja töös hallatavate isikuandmete töötlemine toimuks vastavalt isikuandmete kaitse nõuetele. Isikuandmete kaitse alase järelevalv</w:t>
            </w:r>
            <w:r w:rsidR="00BC557A">
              <w:rPr>
                <w:rFonts w:cs="Times New Roman"/>
                <w:szCs w:val="24"/>
              </w:rPr>
              <w:t xml:space="preserve">et teeb </w:t>
            </w:r>
            <w:r w:rsidRPr="00DB709B">
              <w:rPr>
                <w:rFonts w:cs="Times New Roman"/>
                <w:szCs w:val="24"/>
              </w:rPr>
              <w:t>Andmekaitse Inspektsioon (AKI).</w:t>
            </w:r>
          </w:p>
          <w:p w14:paraId="723A0894" w14:textId="66437FE3" w:rsidR="00DF3154" w:rsidRPr="00DB709B" w:rsidRDefault="00DF3154" w:rsidP="00DF3708">
            <w:pPr>
              <w:pStyle w:val="Loendilik"/>
              <w:numPr>
                <w:ilvl w:val="0"/>
                <w:numId w:val="37"/>
              </w:numPr>
              <w:ind w:left="454" w:hanging="283"/>
              <w:jc w:val="both"/>
              <w:rPr>
                <w:rFonts w:cs="Times New Roman"/>
                <w:szCs w:val="24"/>
              </w:rPr>
            </w:pPr>
            <w:r w:rsidRPr="00DB709B">
              <w:rPr>
                <w:rFonts w:cs="Times New Roman"/>
                <w:szCs w:val="24"/>
              </w:rPr>
              <w:t xml:space="preserve">registri </w:t>
            </w:r>
            <w:proofErr w:type="spellStart"/>
            <w:r w:rsidRPr="00DB709B">
              <w:rPr>
                <w:rFonts w:cs="Times New Roman"/>
                <w:szCs w:val="24"/>
              </w:rPr>
              <w:t>küberturvalisuse</w:t>
            </w:r>
            <w:proofErr w:type="spellEnd"/>
            <w:r w:rsidRPr="00DB709B">
              <w:rPr>
                <w:rFonts w:cs="Times New Roman"/>
                <w:szCs w:val="24"/>
              </w:rPr>
              <w:t xml:space="preserve"> nõuetele vastavuse tagamine. Järelevalve</w:t>
            </w:r>
            <w:r w:rsidR="00BC557A">
              <w:rPr>
                <w:rFonts w:cs="Times New Roman"/>
                <w:szCs w:val="24"/>
              </w:rPr>
              <w:t xml:space="preserve"> käigus</w:t>
            </w:r>
            <w:r w:rsidRPr="00DB709B">
              <w:rPr>
                <w:rFonts w:cs="Times New Roman"/>
                <w:szCs w:val="24"/>
              </w:rPr>
              <w:t xml:space="preserve"> kontrolli</w:t>
            </w:r>
            <w:r w:rsidR="00BC557A">
              <w:rPr>
                <w:rFonts w:cs="Times New Roman"/>
                <w:szCs w:val="24"/>
              </w:rPr>
              <w:t>takse</w:t>
            </w:r>
            <w:r w:rsidRPr="00DB709B">
              <w:rPr>
                <w:rFonts w:cs="Times New Roman"/>
                <w:szCs w:val="24"/>
              </w:rPr>
              <w:t xml:space="preserve">, et registripidaja rakendaks registrit kaitseks tõhusaid ja asjakohaseid füüsilisi, tehnilisi ja organisatoorseid kaitsemeetmeid. Registri pidamisele hakatakse kohaldama </w:t>
            </w:r>
            <w:proofErr w:type="spellStart"/>
            <w:r w:rsidR="00BC557A">
              <w:rPr>
                <w:rFonts w:cs="Times New Roman"/>
                <w:szCs w:val="24"/>
              </w:rPr>
              <w:t>KütS</w:t>
            </w:r>
            <w:proofErr w:type="spellEnd"/>
            <w:r w:rsidRPr="00DB709B">
              <w:rPr>
                <w:rFonts w:cs="Times New Roman"/>
                <w:szCs w:val="24"/>
              </w:rPr>
              <w:t xml:space="preserve"> nõudeid. Pädev järelevalveasutus on Riigi Infosüsteemi Amet (RIA).</w:t>
            </w:r>
          </w:p>
          <w:p w14:paraId="37680EA0" w14:textId="77777777" w:rsidR="00DF3154" w:rsidRPr="00DB709B" w:rsidRDefault="00DF3154" w:rsidP="00DF3708">
            <w:pPr>
              <w:pStyle w:val="Loendilik"/>
              <w:numPr>
                <w:ilvl w:val="0"/>
                <w:numId w:val="37"/>
              </w:numPr>
              <w:ind w:left="454" w:hanging="283"/>
              <w:jc w:val="both"/>
              <w:rPr>
                <w:rFonts w:cs="Times New Roman"/>
                <w:szCs w:val="24"/>
              </w:rPr>
            </w:pPr>
            <w:r w:rsidRPr="00DB709B">
              <w:rPr>
                <w:rFonts w:cs="Times New Roman"/>
                <w:szCs w:val="24"/>
              </w:rPr>
              <w:t>Tarbijakaebuste lahendamine. Tarbijakaebuste lahendamisel on pädevaks järelevalveasutuseks Tarbijakaitse ja Tehnilise Järelevalve Amet (TTJA).</w:t>
            </w:r>
          </w:p>
          <w:p w14:paraId="2E05E984" w14:textId="77777777" w:rsidR="00DF3154" w:rsidRPr="00DB709B" w:rsidRDefault="00DF3154" w:rsidP="00DF3708">
            <w:pPr>
              <w:jc w:val="both"/>
              <w:rPr>
                <w:rFonts w:cs="Times New Roman"/>
                <w:szCs w:val="24"/>
              </w:rPr>
            </w:pPr>
          </w:p>
          <w:p w14:paraId="33DC3B2E" w14:textId="77777777" w:rsidR="00DF3154" w:rsidRPr="00DF3154" w:rsidRDefault="00DF3154" w:rsidP="00DF3708">
            <w:pPr>
              <w:jc w:val="both"/>
              <w:rPr>
                <w:rFonts w:cs="Times New Roman"/>
                <w:szCs w:val="24"/>
              </w:rPr>
            </w:pPr>
            <w:r w:rsidRPr="00DF3154">
              <w:rPr>
                <w:rFonts w:cs="Times New Roman"/>
                <w:szCs w:val="24"/>
              </w:rPr>
              <w:t>Kuna eelnõu kohaselt hangitakse halduslepingu alusel registrit pidama üks isik, siis tegevusloakohustust antud juhul ei kaasne. Küll aga kaasatakse registripidaja määramisse seaduse nõuetele vastavuse hindamiseks Finantsinspektsioon.</w:t>
            </w:r>
          </w:p>
          <w:p w14:paraId="22D71F77" w14:textId="77777777" w:rsidR="00DF3154" w:rsidRPr="00DF3154" w:rsidRDefault="00DF3154" w:rsidP="00DF3708">
            <w:pPr>
              <w:ind w:left="306"/>
              <w:jc w:val="both"/>
              <w:rPr>
                <w:rFonts w:cs="Times New Roman"/>
                <w:szCs w:val="24"/>
              </w:rPr>
            </w:pPr>
            <w:r w:rsidRPr="00DF3154">
              <w:rPr>
                <w:rFonts w:cs="Times New Roman"/>
                <w:b/>
                <w:szCs w:val="24"/>
                <w:u w:val="single"/>
              </w:rPr>
              <w:t>Mõju ulatus</w:t>
            </w:r>
            <w:r w:rsidRPr="00DF3154">
              <w:rPr>
                <w:rFonts w:cs="Times New Roman"/>
                <w:szCs w:val="24"/>
                <w:u w:val="single"/>
              </w:rPr>
              <w:t>:</w:t>
            </w:r>
            <w:r w:rsidRPr="00DF3154">
              <w:rPr>
                <w:rFonts w:cs="Times New Roman"/>
                <w:szCs w:val="24"/>
              </w:rPr>
              <w:t xml:space="preserve"> </w:t>
            </w:r>
          </w:p>
          <w:p w14:paraId="31DEE435" w14:textId="77777777" w:rsidR="00DF3154" w:rsidRPr="00DF3154" w:rsidRDefault="00DF3154" w:rsidP="00DF3708">
            <w:pPr>
              <w:ind w:left="306"/>
              <w:jc w:val="both"/>
              <w:rPr>
                <w:rFonts w:cs="Times New Roman"/>
                <w:szCs w:val="24"/>
              </w:rPr>
            </w:pPr>
            <w:r w:rsidRPr="00DF3154">
              <w:rPr>
                <w:rFonts w:cs="Times New Roman"/>
                <w:szCs w:val="24"/>
              </w:rPr>
              <w:t>Finantsinspektsioonis töötas 2024. aasta alguse seisuga 134 inimest, sh 11 isikul on tööleping peatatud.</w:t>
            </w:r>
          </w:p>
          <w:p w14:paraId="4EE5A623" w14:textId="77777777" w:rsidR="00DF3154" w:rsidRPr="00DF3154" w:rsidRDefault="00DF3154" w:rsidP="00DF3708">
            <w:pPr>
              <w:ind w:left="306"/>
              <w:jc w:val="both"/>
              <w:rPr>
                <w:rFonts w:cs="Times New Roman"/>
                <w:szCs w:val="24"/>
              </w:rPr>
            </w:pPr>
            <w:r w:rsidRPr="00DF3154">
              <w:rPr>
                <w:rFonts w:cs="Times New Roman"/>
                <w:szCs w:val="24"/>
              </w:rPr>
              <w:t xml:space="preserve">Finantsinspektsiooni </w:t>
            </w:r>
            <w:commentRangeStart w:id="24"/>
            <w:r w:rsidRPr="00DF3154">
              <w:rPr>
                <w:rFonts w:cs="Times New Roman"/>
                <w:szCs w:val="24"/>
              </w:rPr>
              <w:t xml:space="preserve">halduskoormus </w:t>
            </w:r>
            <w:commentRangeEnd w:id="24"/>
            <w:r w:rsidR="007E6F4E">
              <w:rPr>
                <w:rStyle w:val="Kommentaariviide"/>
              </w:rPr>
              <w:commentReference w:id="24"/>
            </w:r>
            <w:r w:rsidRPr="00DF3154">
              <w:rPr>
                <w:rFonts w:cs="Times New Roman"/>
                <w:szCs w:val="24"/>
              </w:rPr>
              <w:t xml:space="preserve">teatud määral tõuseb, kuna järelevalvesubjektide arv suureneb, mis võib tähendada ka täiendavate </w:t>
            </w:r>
            <w:proofErr w:type="spellStart"/>
            <w:r w:rsidRPr="00DF3154">
              <w:rPr>
                <w:rFonts w:cs="Times New Roman"/>
                <w:szCs w:val="24"/>
              </w:rPr>
              <w:t>inim</w:t>
            </w:r>
            <w:proofErr w:type="spellEnd"/>
            <w:r w:rsidRPr="00DF3154">
              <w:rPr>
                <w:rFonts w:cs="Times New Roman"/>
                <w:szCs w:val="24"/>
              </w:rPr>
              <w:t xml:space="preserve">- ja rahaliste ressursside kaasamist Finantsinspektsiooni töösse. </w:t>
            </w:r>
          </w:p>
          <w:p w14:paraId="2240B3E1" w14:textId="77777777" w:rsidR="00FA3B3A" w:rsidRDefault="00FA3B3A" w:rsidP="00DF3708">
            <w:pPr>
              <w:ind w:left="306"/>
              <w:jc w:val="both"/>
              <w:rPr>
                <w:rFonts w:cs="Times New Roman"/>
                <w:szCs w:val="24"/>
              </w:rPr>
            </w:pPr>
          </w:p>
          <w:p w14:paraId="5B23613C" w14:textId="7222205E" w:rsidR="00DF3154" w:rsidRPr="00DF3154" w:rsidRDefault="00DF3154" w:rsidP="00DF3708">
            <w:pPr>
              <w:ind w:left="306"/>
              <w:jc w:val="both"/>
              <w:rPr>
                <w:rFonts w:cs="Times New Roman"/>
                <w:szCs w:val="24"/>
              </w:rPr>
            </w:pPr>
            <w:r w:rsidRPr="00DF3154">
              <w:rPr>
                <w:rFonts w:cs="Times New Roman"/>
                <w:szCs w:val="24"/>
              </w:rPr>
              <w:t>Finantsinspektsioon pea</w:t>
            </w:r>
            <w:r w:rsidR="00BC557A">
              <w:rPr>
                <w:rFonts w:cs="Times New Roman"/>
                <w:szCs w:val="24"/>
              </w:rPr>
              <w:t>b</w:t>
            </w:r>
            <w:r w:rsidRPr="00DF3154">
              <w:rPr>
                <w:rFonts w:cs="Times New Roman"/>
                <w:szCs w:val="24"/>
              </w:rPr>
              <w:t xml:space="preserve"> arvestama 1 või 2 uue ametikoha loomisega.</w:t>
            </w:r>
          </w:p>
          <w:p w14:paraId="01A91EA4" w14:textId="77777777" w:rsidR="00FA3B3A" w:rsidRDefault="00FA3B3A" w:rsidP="00DF3708">
            <w:pPr>
              <w:ind w:left="306"/>
              <w:jc w:val="both"/>
              <w:rPr>
                <w:rFonts w:cs="Times New Roman"/>
                <w:szCs w:val="24"/>
              </w:rPr>
            </w:pPr>
          </w:p>
          <w:p w14:paraId="77561070" w14:textId="402FB7C0" w:rsidR="00DF3154" w:rsidRPr="00DF3154" w:rsidRDefault="00DF3154" w:rsidP="00DF3708">
            <w:pPr>
              <w:ind w:left="306"/>
              <w:jc w:val="both"/>
              <w:rPr>
                <w:rFonts w:cs="Times New Roman"/>
                <w:szCs w:val="24"/>
              </w:rPr>
            </w:pPr>
            <w:r w:rsidRPr="00DF3154">
              <w:rPr>
                <w:rFonts w:cs="Times New Roman"/>
                <w:szCs w:val="24"/>
              </w:rPr>
              <w:t>Finantsinspektsiooni eelarve kujuneb subjektide poolt makstavatest menetlustasudest ja järelevalvetasudest. See tähendab, et isik, kes valitakse hanke käigus välja krediidiregistrit pidama, peab edaspidi hakkama maksma nn iga-aastast ehk jooksvat järelevalvetasu (küll ei pea ta maksma erinevalt teistest finantsjärelevalve subjektidest tegevusloa menetlemise tasu). Järelevalvetasude summad peaksid üldiselt katma uute subjektide järelevalvele kuluvad summad. Ehk eesmärk on need järelevalvetasud kehtestada (võimaluse korral) kulupõhiselt. Siiski võib juhtuda, et täies ulatuses kogu Finantsinspektsiooni järelevalvekulu, mis läheb taolise ettevõtja üle järelevalve teostamisele, laekuvad summad siiski ei kata (siis tuleb see kulu katta muude subjektide poolt laekuvate tasude arvelt).</w:t>
            </w:r>
          </w:p>
          <w:p w14:paraId="3BC18A21" w14:textId="50091D8B" w:rsidR="00DF3154" w:rsidRPr="00DF3154" w:rsidRDefault="00DF3154" w:rsidP="00DF3708">
            <w:pPr>
              <w:ind w:left="306"/>
              <w:jc w:val="both"/>
              <w:rPr>
                <w:rFonts w:cs="Times New Roman"/>
                <w:szCs w:val="24"/>
              </w:rPr>
            </w:pPr>
            <w:r w:rsidRPr="00DF3154">
              <w:rPr>
                <w:rFonts w:cs="Times New Roman"/>
                <w:szCs w:val="24"/>
              </w:rPr>
              <w:t xml:space="preserve">Kokkuvõtvalt võivad kaasnevad muudatused avaldada teatud mõju, </w:t>
            </w:r>
            <w:r w:rsidR="00BC557A">
              <w:rPr>
                <w:rFonts w:cs="Times New Roman"/>
                <w:szCs w:val="24"/>
              </w:rPr>
              <w:t>kuid</w:t>
            </w:r>
            <w:r w:rsidRPr="00DF3154">
              <w:rPr>
                <w:rFonts w:cs="Times New Roman"/>
                <w:szCs w:val="24"/>
              </w:rPr>
              <w:t xml:space="preserve"> kohanemisvajadus puudub (kuna uute subjektide lisandumine selles valdkonnas ei ole suur).</w:t>
            </w:r>
          </w:p>
          <w:p w14:paraId="0ADCEE21" w14:textId="43555DAB" w:rsidR="00DF3154" w:rsidRPr="00DF3154" w:rsidRDefault="00DF3154" w:rsidP="00DF3708">
            <w:pPr>
              <w:ind w:left="306"/>
              <w:jc w:val="both"/>
              <w:rPr>
                <w:rFonts w:cs="Times New Roman"/>
                <w:szCs w:val="24"/>
              </w:rPr>
            </w:pPr>
            <w:r w:rsidRPr="00DF3154">
              <w:rPr>
                <w:rFonts w:cs="Times New Roman"/>
                <w:b/>
                <w:szCs w:val="24"/>
                <w:u w:val="single"/>
              </w:rPr>
              <w:t>Mõju avaldumise sagedus</w:t>
            </w:r>
            <w:r w:rsidRPr="00DF3154">
              <w:rPr>
                <w:rFonts w:cs="Times New Roman"/>
                <w:szCs w:val="24"/>
              </w:rPr>
              <w:t>: Seaduse rakendumise alguses avaldub suurem mõju, kui vastav isik saab õiguse krediidi</w:t>
            </w:r>
            <w:r w:rsidR="00BC557A">
              <w:rPr>
                <w:rFonts w:cs="Times New Roman"/>
                <w:szCs w:val="24"/>
              </w:rPr>
              <w:t>teabe</w:t>
            </w:r>
            <w:r w:rsidRPr="00DF3154">
              <w:rPr>
                <w:rFonts w:cs="Times New Roman"/>
                <w:szCs w:val="24"/>
              </w:rPr>
              <w:t>registrit pidama hakata. Edaspidi on mõju pidev, kuna Finantsinspektsioon teostab finantsteenuste järelevalvet igapäevaselt.</w:t>
            </w:r>
          </w:p>
          <w:p w14:paraId="58A82F2B" w14:textId="77777777" w:rsidR="00DF3154" w:rsidRPr="00DF3154" w:rsidRDefault="00DF3154" w:rsidP="00DF3708">
            <w:pPr>
              <w:ind w:left="306"/>
              <w:jc w:val="both"/>
              <w:rPr>
                <w:rFonts w:cs="Times New Roman"/>
                <w:szCs w:val="24"/>
                <w:u w:val="single"/>
              </w:rPr>
            </w:pPr>
            <w:r w:rsidRPr="00DF3154">
              <w:rPr>
                <w:rFonts w:cs="Times New Roman"/>
                <w:b/>
                <w:szCs w:val="24"/>
                <w:u w:val="single"/>
              </w:rPr>
              <w:t>Ebasoovitavate mõjude avaldumise risk</w:t>
            </w:r>
            <w:r w:rsidRPr="00DF3154">
              <w:rPr>
                <w:rFonts w:cs="Times New Roman"/>
                <w:szCs w:val="24"/>
              </w:rPr>
              <w:t xml:space="preserve">: Ebasoovitavate mõjude riski otseselt ei ole. Siiski registri käivitumisel võib see nõuda suuremat ressursi Finantsinspektsiooni poolt. </w:t>
            </w:r>
          </w:p>
          <w:p w14:paraId="472673E4" w14:textId="77777777" w:rsidR="00DF3154" w:rsidRPr="00DF3154" w:rsidRDefault="00DF3154" w:rsidP="00DF3708">
            <w:pPr>
              <w:ind w:left="306"/>
              <w:jc w:val="both"/>
              <w:rPr>
                <w:rFonts w:cs="Times New Roman"/>
                <w:szCs w:val="24"/>
              </w:rPr>
            </w:pPr>
            <w:r w:rsidRPr="00DF3154">
              <w:rPr>
                <w:rFonts w:cs="Times New Roman"/>
                <w:b/>
                <w:szCs w:val="24"/>
                <w:u w:val="single"/>
              </w:rPr>
              <w:t>Mõju olulisus</w:t>
            </w:r>
            <w:r w:rsidRPr="00DF3154">
              <w:rPr>
                <w:rFonts w:cs="Times New Roman"/>
                <w:szCs w:val="24"/>
                <w:u w:val="single"/>
              </w:rPr>
              <w:t>:</w:t>
            </w:r>
            <w:r w:rsidRPr="00DF3154">
              <w:rPr>
                <w:rFonts w:cs="Times New Roman"/>
                <w:szCs w:val="24"/>
              </w:rPr>
              <w:t xml:space="preserve"> Mõju on ebaoluline (arvestades seda, et tervikuna Finantsinspektsioon ei pea oma töös suuri ümberkorraldusi siiski tegema).</w:t>
            </w:r>
          </w:p>
          <w:p w14:paraId="2938C18E" w14:textId="77777777" w:rsidR="00DF3154" w:rsidRPr="00DF3154" w:rsidRDefault="00DF3154" w:rsidP="00DF3708">
            <w:pPr>
              <w:jc w:val="both"/>
              <w:rPr>
                <w:rFonts w:cs="Times New Roman"/>
                <w:szCs w:val="24"/>
              </w:rPr>
            </w:pPr>
            <w:r w:rsidRPr="00DF3154">
              <w:rPr>
                <w:rFonts w:cs="Times New Roman"/>
                <w:b/>
                <w:szCs w:val="24"/>
                <w:u w:val="single"/>
              </w:rPr>
              <w:t>Sihtrühm</w:t>
            </w:r>
            <w:r w:rsidRPr="00DF3154">
              <w:rPr>
                <w:rFonts w:cs="Times New Roman"/>
                <w:szCs w:val="24"/>
                <w:u w:val="single"/>
              </w:rPr>
              <w:t>:</w:t>
            </w:r>
            <w:r w:rsidRPr="00DF3154">
              <w:rPr>
                <w:rFonts w:cs="Times New Roman"/>
                <w:szCs w:val="24"/>
              </w:rPr>
              <w:t xml:space="preserve"> </w:t>
            </w:r>
            <w:r w:rsidRPr="00BC557A">
              <w:rPr>
                <w:rFonts w:cs="Times New Roman"/>
                <w:b/>
                <w:bCs/>
                <w:szCs w:val="24"/>
              </w:rPr>
              <w:t>AKI</w:t>
            </w:r>
          </w:p>
          <w:p w14:paraId="01662242" w14:textId="77777777" w:rsidR="00DF3154" w:rsidRPr="00DF3154" w:rsidRDefault="00DF3154" w:rsidP="00DF3708">
            <w:pPr>
              <w:ind w:left="306"/>
              <w:jc w:val="both"/>
              <w:rPr>
                <w:rFonts w:cs="Times New Roman"/>
                <w:szCs w:val="24"/>
              </w:rPr>
            </w:pPr>
            <w:r w:rsidRPr="00DF3154">
              <w:rPr>
                <w:rFonts w:cs="Times New Roman"/>
                <w:b/>
                <w:szCs w:val="24"/>
                <w:u w:val="single"/>
              </w:rPr>
              <w:t>Mõju ulatus</w:t>
            </w:r>
            <w:r w:rsidRPr="00DF3154">
              <w:rPr>
                <w:rFonts w:cs="Times New Roman"/>
                <w:szCs w:val="24"/>
                <w:u w:val="single"/>
              </w:rPr>
              <w:t>:</w:t>
            </w:r>
            <w:r w:rsidRPr="00DF3154">
              <w:rPr>
                <w:rFonts w:cs="Times New Roman"/>
                <w:szCs w:val="24"/>
              </w:rPr>
              <w:t xml:space="preserve"> </w:t>
            </w:r>
          </w:p>
          <w:p w14:paraId="463CDDE5" w14:textId="0E1D5FA5" w:rsidR="00DF3154" w:rsidRPr="00DF3154" w:rsidRDefault="00DF3154" w:rsidP="00DF3708">
            <w:pPr>
              <w:ind w:left="306"/>
              <w:jc w:val="both"/>
              <w:rPr>
                <w:rFonts w:cs="Times New Roman"/>
                <w:szCs w:val="24"/>
              </w:rPr>
            </w:pPr>
            <w:r w:rsidRPr="00DF3154">
              <w:rPr>
                <w:rFonts w:cs="Times New Roman"/>
                <w:szCs w:val="24"/>
              </w:rPr>
              <w:t>AKI koosseisus on hetkel 30 teenistujat. Plaanitava seaduseelnõu kohaselt</w:t>
            </w:r>
            <w:r w:rsidR="0020059B">
              <w:rPr>
                <w:rFonts w:cs="Times New Roman"/>
                <w:szCs w:val="24"/>
              </w:rPr>
              <w:t xml:space="preserve"> on </w:t>
            </w:r>
            <w:proofErr w:type="spellStart"/>
            <w:r w:rsidR="0020059B">
              <w:rPr>
                <w:rFonts w:cs="Times New Roman"/>
                <w:szCs w:val="24"/>
              </w:rPr>
              <w:t>AKI-l</w:t>
            </w:r>
            <w:proofErr w:type="spellEnd"/>
            <w:r w:rsidR="0020059B">
              <w:rPr>
                <w:rFonts w:cs="Times New Roman"/>
                <w:szCs w:val="24"/>
              </w:rPr>
              <w:t xml:space="preserve"> vajadus luua üks täiendav töökoht</w:t>
            </w:r>
            <w:r w:rsidRPr="00DF3154">
              <w:rPr>
                <w:rFonts w:cs="Times New Roman"/>
                <w:szCs w:val="24"/>
              </w:rPr>
              <w:t xml:space="preserve">. </w:t>
            </w:r>
          </w:p>
          <w:p w14:paraId="28198292" w14:textId="2E57A50A" w:rsidR="00DF3154" w:rsidRPr="00DF3154" w:rsidRDefault="00DF3154" w:rsidP="00DF3708">
            <w:pPr>
              <w:ind w:left="306"/>
              <w:jc w:val="both"/>
              <w:rPr>
                <w:rFonts w:cs="Times New Roman"/>
                <w:szCs w:val="24"/>
              </w:rPr>
            </w:pPr>
            <w:r w:rsidRPr="00DF3154">
              <w:rPr>
                <w:rFonts w:cs="Times New Roman"/>
                <w:b/>
                <w:szCs w:val="24"/>
                <w:u w:val="single"/>
              </w:rPr>
              <w:t>Mõju avaldumise sagedus</w:t>
            </w:r>
            <w:r w:rsidRPr="00DF3154">
              <w:rPr>
                <w:rFonts w:cs="Times New Roman"/>
                <w:szCs w:val="24"/>
              </w:rPr>
              <w:t xml:space="preserve">: Plaanitava seaduseelnõu kavandi rakendamisel võib kasvada kaebuste esitamine </w:t>
            </w:r>
            <w:proofErr w:type="spellStart"/>
            <w:r w:rsidRPr="00DF3154">
              <w:rPr>
                <w:rFonts w:cs="Times New Roman"/>
                <w:szCs w:val="24"/>
              </w:rPr>
              <w:t>AKI-le</w:t>
            </w:r>
            <w:proofErr w:type="spellEnd"/>
            <w:r w:rsidRPr="00DF3154">
              <w:rPr>
                <w:rFonts w:cs="Times New Roman"/>
                <w:szCs w:val="24"/>
              </w:rPr>
              <w:t>, võib suureneda AKI poolt kohapealsete auditite tegemise vajadus ning põhjendatuse korral ettekirjutuste tegemine, sunniraha määramine või ka väärteomenetluse alustamine.</w:t>
            </w:r>
          </w:p>
          <w:p w14:paraId="75B2DAF3" w14:textId="77777777" w:rsidR="00DF3154" w:rsidRPr="00DF3154" w:rsidRDefault="00DF3154" w:rsidP="00DF3708">
            <w:pPr>
              <w:ind w:firstLine="306"/>
              <w:jc w:val="both"/>
              <w:rPr>
                <w:rFonts w:cs="Times New Roman"/>
                <w:szCs w:val="24"/>
              </w:rPr>
            </w:pPr>
            <w:r w:rsidRPr="00DF3154">
              <w:rPr>
                <w:rFonts w:cs="Times New Roman"/>
                <w:b/>
                <w:szCs w:val="24"/>
                <w:u w:val="single"/>
              </w:rPr>
              <w:t>Ebasoovitavate mõjude avaldumise risk</w:t>
            </w:r>
            <w:r w:rsidRPr="00DF3154">
              <w:rPr>
                <w:rFonts w:cs="Times New Roman"/>
                <w:szCs w:val="24"/>
              </w:rPr>
              <w:t>: Väike.</w:t>
            </w:r>
          </w:p>
          <w:p w14:paraId="69869A28" w14:textId="77777777" w:rsidR="00DF3154" w:rsidRPr="00DF3154" w:rsidRDefault="00DF3154" w:rsidP="00DF3708">
            <w:pPr>
              <w:ind w:firstLine="306"/>
              <w:jc w:val="both"/>
              <w:rPr>
                <w:rFonts w:cs="Times New Roman"/>
                <w:szCs w:val="24"/>
              </w:rPr>
            </w:pPr>
            <w:r w:rsidRPr="00DF3154">
              <w:rPr>
                <w:rFonts w:cs="Times New Roman"/>
                <w:b/>
                <w:szCs w:val="24"/>
                <w:u w:val="single"/>
              </w:rPr>
              <w:t>Mõju olulisus</w:t>
            </w:r>
            <w:r w:rsidRPr="00DF3154">
              <w:rPr>
                <w:rFonts w:cs="Times New Roman"/>
                <w:szCs w:val="24"/>
                <w:u w:val="single"/>
              </w:rPr>
              <w:t>:</w:t>
            </w:r>
            <w:r w:rsidRPr="00DF3154">
              <w:rPr>
                <w:rFonts w:cs="Times New Roman"/>
                <w:szCs w:val="24"/>
              </w:rPr>
              <w:t xml:space="preserve"> Ebaoluline.</w:t>
            </w:r>
          </w:p>
          <w:p w14:paraId="6BD4D05D" w14:textId="77777777" w:rsidR="00DF3154" w:rsidRPr="00DF3154" w:rsidRDefault="00DF3154" w:rsidP="00DF3708">
            <w:pPr>
              <w:ind w:firstLine="306"/>
              <w:jc w:val="both"/>
              <w:rPr>
                <w:rFonts w:cs="Times New Roman"/>
                <w:szCs w:val="24"/>
              </w:rPr>
            </w:pPr>
          </w:p>
          <w:p w14:paraId="5E4A65D6" w14:textId="77777777" w:rsidR="00DF3154" w:rsidRPr="00DF3154" w:rsidRDefault="00DF3154" w:rsidP="00DF3708">
            <w:pPr>
              <w:jc w:val="both"/>
              <w:rPr>
                <w:rFonts w:cs="Times New Roman"/>
                <w:szCs w:val="24"/>
              </w:rPr>
            </w:pPr>
            <w:r w:rsidRPr="00DF3154">
              <w:rPr>
                <w:rFonts w:cs="Times New Roman"/>
                <w:b/>
                <w:szCs w:val="24"/>
                <w:u w:val="single"/>
              </w:rPr>
              <w:t>Sihtrühm</w:t>
            </w:r>
            <w:r w:rsidRPr="00DF3154">
              <w:rPr>
                <w:rFonts w:cs="Times New Roman"/>
                <w:szCs w:val="24"/>
                <w:u w:val="single"/>
              </w:rPr>
              <w:t>:</w:t>
            </w:r>
            <w:r w:rsidRPr="00DF3154">
              <w:rPr>
                <w:rFonts w:cs="Times New Roman"/>
                <w:szCs w:val="24"/>
              </w:rPr>
              <w:t xml:space="preserve"> </w:t>
            </w:r>
            <w:r w:rsidRPr="00BC557A">
              <w:rPr>
                <w:rFonts w:cs="Times New Roman"/>
                <w:b/>
                <w:bCs/>
                <w:szCs w:val="24"/>
              </w:rPr>
              <w:t>RIA ja TTJA</w:t>
            </w:r>
          </w:p>
          <w:p w14:paraId="6731ABDD" w14:textId="77777777" w:rsidR="00DF3154" w:rsidRPr="00DF3154" w:rsidRDefault="00DF3154" w:rsidP="00DF3708">
            <w:pPr>
              <w:ind w:left="306"/>
              <w:jc w:val="both"/>
              <w:rPr>
                <w:rFonts w:cs="Times New Roman"/>
                <w:szCs w:val="24"/>
              </w:rPr>
            </w:pPr>
            <w:r w:rsidRPr="00DF3154">
              <w:rPr>
                <w:rFonts w:cs="Times New Roman"/>
                <w:b/>
                <w:szCs w:val="24"/>
                <w:u w:val="single"/>
              </w:rPr>
              <w:t>Mõju ulatus</w:t>
            </w:r>
            <w:r w:rsidRPr="00DF3154">
              <w:rPr>
                <w:rFonts w:cs="Times New Roman"/>
                <w:szCs w:val="24"/>
                <w:u w:val="single"/>
              </w:rPr>
              <w:t>:</w:t>
            </w:r>
            <w:r w:rsidRPr="00DF3154">
              <w:rPr>
                <w:rFonts w:cs="Times New Roman"/>
                <w:szCs w:val="24"/>
              </w:rPr>
              <w:t xml:space="preserve"> </w:t>
            </w:r>
          </w:p>
          <w:p w14:paraId="779B376A" w14:textId="09074B89" w:rsidR="00DF3154" w:rsidRPr="00DF3154" w:rsidRDefault="00DF3154" w:rsidP="00DF3708">
            <w:pPr>
              <w:ind w:left="306"/>
              <w:jc w:val="both"/>
              <w:rPr>
                <w:rFonts w:cs="Times New Roman"/>
                <w:szCs w:val="24"/>
              </w:rPr>
            </w:pPr>
            <w:r w:rsidRPr="00DF3154">
              <w:rPr>
                <w:rFonts w:cs="Times New Roman"/>
                <w:szCs w:val="24"/>
              </w:rPr>
              <w:t>Plaanitava seaduseelnõu kavandi kohaselt</w:t>
            </w:r>
            <w:r w:rsidR="0020059B">
              <w:rPr>
                <w:rFonts w:cs="Times New Roman"/>
                <w:szCs w:val="24"/>
              </w:rPr>
              <w:t xml:space="preserve"> RIA ja</w:t>
            </w:r>
            <w:r w:rsidRPr="00DF3154">
              <w:rPr>
                <w:rFonts w:cs="Times New Roman"/>
                <w:szCs w:val="24"/>
              </w:rPr>
              <w:t xml:space="preserve"> TTJA kohustused märkimisväärselt ei kasva. </w:t>
            </w:r>
          </w:p>
          <w:p w14:paraId="18A9E08F" w14:textId="21989DFE" w:rsidR="00DF3154" w:rsidRPr="00DF3154" w:rsidRDefault="00DF3154" w:rsidP="00DF3708">
            <w:pPr>
              <w:ind w:left="306"/>
              <w:jc w:val="both"/>
              <w:rPr>
                <w:rFonts w:cs="Times New Roman"/>
                <w:szCs w:val="24"/>
              </w:rPr>
            </w:pPr>
            <w:r w:rsidRPr="00DF3154">
              <w:rPr>
                <w:rFonts w:cs="Times New Roman"/>
                <w:b/>
                <w:szCs w:val="24"/>
                <w:u w:val="single"/>
              </w:rPr>
              <w:t>Mõju avaldumise sagedus</w:t>
            </w:r>
            <w:r w:rsidRPr="00DF3154">
              <w:rPr>
                <w:rFonts w:cs="Times New Roman"/>
                <w:szCs w:val="24"/>
              </w:rPr>
              <w:t>: Plaanitava seaduseelnõu kavandi rakendamisel võib kasvada kaebuste esitamine TTJA-</w:t>
            </w:r>
            <w:proofErr w:type="spellStart"/>
            <w:r w:rsidRPr="00DF3154">
              <w:rPr>
                <w:rFonts w:cs="Times New Roman"/>
                <w:szCs w:val="24"/>
              </w:rPr>
              <w:t>le</w:t>
            </w:r>
            <w:proofErr w:type="spellEnd"/>
            <w:r w:rsidRPr="00DF3154">
              <w:rPr>
                <w:rFonts w:cs="Times New Roman"/>
                <w:szCs w:val="24"/>
              </w:rPr>
              <w:t xml:space="preserve">. </w:t>
            </w:r>
            <w:r w:rsidRPr="00DF3154">
              <w:rPr>
                <w:rFonts w:cs="Times New Roman"/>
                <w:bCs/>
                <w:szCs w:val="24"/>
              </w:rPr>
              <w:t xml:space="preserve">Käesoleva eelnõuga </w:t>
            </w:r>
            <w:r w:rsidR="0020059B">
              <w:rPr>
                <w:rFonts w:cs="Times New Roman"/>
                <w:bCs/>
                <w:szCs w:val="24"/>
              </w:rPr>
              <w:t>kaasne</w:t>
            </w:r>
            <w:r w:rsidRPr="00DF3154">
              <w:rPr>
                <w:rFonts w:cs="Times New Roman"/>
                <w:bCs/>
                <w:szCs w:val="24"/>
              </w:rPr>
              <w:t xml:space="preserve"> TTJA-</w:t>
            </w:r>
            <w:proofErr w:type="spellStart"/>
            <w:r w:rsidRPr="00DF3154">
              <w:rPr>
                <w:rFonts w:cs="Times New Roman"/>
                <w:bCs/>
                <w:szCs w:val="24"/>
              </w:rPr>
              <w:t>le</w:t>
            </w:r>
            <w:proofErr w:type="spellEnd"/>
            <w:r w:rsidRPr="00DF3154">
              <w:rPr>
                <w:rFonts w:cs="Times New Roman"/>
                <w:bCs/>
                <w:szCs w:val="24"/>
              </w:rPr>
              <w:t xml:space="preserve"> </w:t>
            </w:r>
            <w:r w:rsidR="0020059B">
              <w:rPr>
                <w:rFonts w:cs="Times New Roman"/>
                <w:bCs/>
                <w:szCs w:val="24"/>
              </w:rPr>
              <w:t xml:space="preserve">ega </w:t>
            </w:r>
            <w:proofErr w:type="spellStart"/>
            <w:r w:rsidR="0020059B">
              <w:rPr>
                <w:rFonts w:cs="Times New Roman"/>
                <w:bCs/>
                <w:szCs w:val="24"/>
              </w:rPr>
              <w:t>RIA-le</w:t>
            </w:r>
            <w:proofErr w:type="spellEnd"/>
            <w:r w:rsidR="0020059B">
              <w:rPr>
                <w:rFonts w:cs="Times New Roman"/>
                <w:bCs/>
                <w:szCs w:val="24"/>
              </w:rPr>
              <w:t xml:space="preserve"> </w:t>
            </w:r>
            <w:r w:rsidRPr="00DF3154">
              <w:rPr>
                <w:rFonts w:cs="Times New Roman"/>
                <w:bCs/>
                <w:szCs w:val="24"/>
              </w:rPr>
              <w:t>uute ametikohtade loomise vajadust.</w:t>
            </w:r>
          </w:p>
          <w:p w14:paraId="48189BF3" w14:textId="77777777" w:rsidR="00DF3154" w:rsidRPr="00DF3154" w:rsidRDefault="00DF3154" w:rsidP="00DF3708">
            <w:pPr>
              <w:ind w:firstLine="306"/>
              <w:jc w:val="both"/>
              <w:rPr>
                <w:rFonts w:cs="Times New Roman"/>
                <w:szCs w:val="24"/>
              </w:rPr>
            </w:pPr>
            <w:r w:rsidRPr="00DF3154">
              <w:rPr>
                <w:rFonts w:cs="Times New Roman"/>
                <w:b/>
                <w:szCs w:val="24"/>
                <w:u w:val="single"/>
              </w:rPr>
              <w:t>Ebasoovitavate mõjude avaldumise risk</w:t>
            </w:r>
            <w:r w:rsidRPr="00DF3154">
              <w:rPr>
                <w:rFonts w:cs="Times New Roman"/>
                <w:szCs w:val="24"/>
              </w:rPr>
              <w:t>: Väike.</w:t>
            </w:r>
          </w:p>
          <w:p w14:paraId="7323967C" w14:textId="77777777" w:rsidR="00DF3154" w:rsidRPr="00DF3154" w:rsidRDefault="00DF3154" w:rsidP="00DF3708">
            <w:pPr>
              <w:ind w:left="454" w:hanging="141"/>
              <w:jc w:val="both"/>
              <w:rPr>
                <w:rFonts w:cs="Times New Roman"/>
                <w:szCs w:val="24"/>
              </w:rPr>
            </w:pPr>
            <w:r w:rsidRPr="00DF3154">
              <w:rPr>
                <w:rFonts w:cs="Times New Roman"/>
                <w:b/>
                <w:szCs w:val="24"/>
                <w:u w:val="single"/>
              </w:rPr>
              <w:t>Mõju olulisus</w:t>
            </w:r>
            <w:r w:rsidRPr="00DF3154">
              <w:rPr>
                <w:rFonts w:cs="Times New Roman"/>
                <w:szCs w:val="24"/>
                <w:u w:val="single"/>
              </w:rPr>
              <w:t>:</w:t>
            </w:r>
            <w:r w:rsidRPr="00DF3154">
              <w:rPr>
                <w:rFonts w:cs="Times New Roman"/>
                <w:szCs w:val="24"/>
              </w:rPr>
              <w:t xml:space="preserve"> Ebaoluline.</w:t>
            </w:r>
          </w:p>
        </w:tc>
      </w:tr>
    </w:tbl>
    <w:p w14:paraId="6BB501EC" w14:textId="77777777" w:rsidR="001B2399" w:rsidRPr="00DF3154" w:rsidRDefault="001B2399" w:rsidP="00DF3708">
      <w:pPr>
        <w:spacing w:after="0" w:line="240" w:lineRule="auto"/>
        <w:jc w:val="both"/>
        <w:rPr>
          <w:rFonts w:cs="Times New Roman"/>
          <w:b/>
          <w:bCs/>
          <w:szCs w:val="24"/>
        </w:rPr>
      </w:pPr>
    </w:p>
    <w:p w14:paraId="5DABBE0E" w14:textId="77777777" w:rsidR="001B2399" w:rsidRPr="00C730D0" w:rsidRDefault="001B2399" w:rsidP="00DF3708">
      <w:pPr>
        <w:spacing w:after="0" w:line="240" w:lineRule="auto"/>
        <w:rPr>
          <w:rFonts w:cs="Times New Roman"/>
          <w:b/>
          <w:bCs/>
          <w:szCs w:val="24"/>
        </w:rPr>
      </w:pPr>
    </w:p>
    <w:p w14:paraId="20393EB8" w14:textId="280BC1A5" w:rsidR="000F3E96" w:rsidRDefault="00BC557A" w:rsidP="00DF3708">
      <w:pPr>
        <w:spacing w:after="0" w:line="240" w:lineRule="auto"/>
        <w:rPr>
          <w:rFonts w:cs="Times New Roman"/>
          <w:b/>
          <w:bCs/>
          <w:szCs w:val="24"/>
        </w:rPr>
      </w:pPr>
      <w:r>
        <w:rPr>
          <w:rFonts w:cs="Times New Roman"/>
          <w:b/>
          <w:bCs/>
          <w:szCs w:val="24"/>
        </w:rPr>
        <w:t>7</w:t>
      </w:r>
      <w:r w:rsidR="001B2399" w:rsidRPr="00C730D0">
        <w:rPr>
          <w:rFonts w:cs="Times New Roman"/>
          <w:b/>
          <w:bCs/>
          <w:szCs w:val="24"/>
        </w:rPr>
        <w:t xml:space="preserve">. </w:t>
      </w:r>
      <w:r w:rsidR="000F3E96">
        <w:rPr>
          <w:rFonts w:cs="Times New Roman"/>
          <w:b/>
          <w:bCs/>
          <w:szCs w:val="24"/>
        </w:rPr>
        <w:t>Seaduse rakendamisega seotud riigi ja kohaliku omavalitsuse tegevused, eeldatavad tulud ja kulud</w:t>
      </w:r>
    </w:p>
    <w:p w14:paraId="10AE2D7D" w14:textId="77777777" w:rsidR="001B2399" w:rsidRPr="00C730D0" w:rsidRDefault="001B2399" w:rsidP="00DF3708">
      <w:pPr>
        <w:autoSpaceDE w:val="0"/>
        <w:autoSpaceDN w:val="0"/>
        <w:adjustRightInd w:val="0"/>
        <w:spacing w:after="0" w:line="240" w:lineRule="auto"/>
        <w:jc w:val="both"/>
        <w:rPr>
          <w:rFonts w:cs="Times New Roman"/>
          <w:szCs w:val="24"/>
        </w:rPr>
      </w:pPr>
      <w:r w:rsidRPr="00C730D0">
        <w:rPr>
          <w:rFonts w:cs="Times New Roman"/>
          <w:szCs w:val="24"/>
        </w:rPr>
        <w:t>Eelnõu rakendamise mõju riigieelarvele on kaudne. Koormuse tõus riigieelarvele on pigem ebatõenäoline. Finantsinspektsioon on finantsjärelevalve subjektide poolt täielikult rahastatav seetõttu täiendavat kulu riigieelarve tähenduses nende kulude tõusmisega ei kaasne.</w:t>
      </w:r>
    </w:p>
    <w:p w14:paraId="0513DD65" w14:textId="77777777" w:rsidR="001B2399" w:rsidRPr="00C730D0" w:rsidRDefault="001B2399" w:rsidP="00DF3708">
      <w:pPr>
        <w:autoSpaceDE w:val="0"/>
        <w:autoSpaceDN w:val="0"/>
        <w:adjustRightInd w:val="0"/>
        <w:spacing w:after="0" w:line="240" w:lineRule="auto"/>
        <w:jc w:val="both"/>
        <w:rPr>
          <w:rFonts w:cs="Times New Roman"/>
          <w:szCs w:val="24"/>
        </w:rPr>
      </w:pPr>
    </w:p>
    <w:p w14:paraId="66211C05" w14:textId="77777777" w:rsidR="001B2399" w:rsidRDefault="001B2399" w:rsidP="00DF3708">
      <w:pPr>
        <w:autoSpaceDE w:val="0"/>
        <w:autoSpaceDN w:val="0"/>
        <w:adjustRightInd w:val="0"/>
        <w:spacing w:after="0" w:line="240" w:lineRule="auto"/>
        <w:jc w:val="both"/>
        <w:rPr>
          <w:rFonts w:cs="Times New Roman"/>
          <w:szCs w:val="24"/>
        </w:rPr>
      </w:pPr>
      <w:r w:rsidRPr="00C730D0">
        <w:rPr>
          <w:rFonts w:cs="Times New Roman"/>
          <w:szCs w:val="24"/>
        </w:rPr>
        <w:t xml:space="preserve">Eelnõu mõju riigiasutuste ja kohaliku omavalitsuse korraldusele on väike või olematu. Avaliku sektori, nt Rahandusministeeriumi ametnike töökoormus, jääb samaks. Üldine usaldusväärsuse kasv selliste teenuseosutajate vastu tervikuna võivad vähendada sotsiaalseid probleeme, mis on kaudselt kasuks ka riigiasutustele ja omavalitsustele. </w:t>
      </w:r>
    </w:p>
    <w:p w14:paraId="5B9FB260" w14:textId="77777777" w:rsidR="00BC557A" w:rsidRDefault="00BC557A" w:rsidP="00DF3708">
      <w:pPr>
        <w:autoSpaceDE w:val="0"/>
        <w:autoSpaceDN w:val="0"/>
        <w:adjustRightInd w:val="0"/>
        <w:spacing w:after="0" w:line="240" w:lineRule="auto"/>
        <w:jc w:val="both"/>
        <w:rPr>
          <w:rFonts w:cs="Times New Roman"/>
          <w:szCs w:val="24"/>
        </w:rPr>
      </w:pPr>
    </w:p>
    <w:p w14:paraId="20F3D62B" w14:textId="41AD251B" w:rsidR="00BC557A" w:rsidRDefault="00833393" w:rsidP="00DF3708">
      <w:pPr>
        <w:autoSpaceDE w:val="0"/>
        <w:autoSpaceDN w:val="0"/>
        <w:adjustRightInd w:val="0"/>
        <w:spacing w:after="0" w:line="240" w:lineRule="auto"/>
        <w:jc w:val="both"/>
        <w:rPr>
          <w:rFonts w:cs="Times New Roman"/>
          <w:szCs w:val="24"/>
        </w:rPr>
      </w:pPr>
      <w:r>
        <w:t>AKI hinnangul võib asutuse töökoormus kasvada ja tekitada täiendava tööjõu vajaduse.</w:t>
      </w:r>
    </w:p>
    <w:p w14:paraId="1F3CCBBA" w14:textId="77777777" w:rsidR="001B2399" w:rsidRPr="00C730D0" w:rsidRDefault="001B2399" w:rsidP="00DF3708">
      <w:pPr>
        <w:spacing w:after="0" w:line="240" w:lineRule="auto"/>
        <w:rPr>
          <w:rFonts w:cs="Times New Roman"/>
          <w:b/>
          <w:bCs/>
          <w:szCs w:val="24"/>
        </w:rPr>
      </w:pPr>
    </w:p>
    <w:p w14:paraId="7A606539" w14:textId="506809FE" w:rsidR="001B2399" w:rsidRPr="00C730D0" w:rsidRDefault="00BC557A" w:rsidP="00DF3708">
      <w:pPr>
        <w:spacing w:after="0" w:line="240" w:lineRule="auto"/>
        <w:rPr>
          <w:rFonts w:cs="Times New Roman"/>
          <w:b/>
          <w:bCs/>
          <w:szCs w:val="24"/>
        </w:rPr>
      </w:pPr>
      <w:r>
        <w:rPr>
          <w:rFonts w:cs="Times New Roman"/>
          <w:b/>
          <w:bCs/>
          <w:szCs w:val="24"/>
        </w:rPr>
        <w:t>8</w:t>
      </w:r>
      <w:r w:rsidR="001B2399" w:rsidRPr="00C730D0">
        <w:rPr>
          <w:rFonts w:cs="Times New Roman"/>
          <w:b/>
          <w:bCs/>
          <w:szCs w:val="24"/>
        </w:rPr>
        <w:t xml:space="preserve">. </w:t>
      </w:r>
      <w:r w:rsidR="000F3E96">
        <w:rPr>
          <w:rFonts w:cs="Times New Roman"/>
          <w:b/>
          <w:bCs/>
          <w:szCs w:val="24"/>
        </w:rPr>
        <w:t>Rakendusaktid</w:t>
      </w:r>
      <w:r w:rsidR="001B2399" w:rsidRPr="00C730D0">
        <w:rPr>
          <w:rFonts w:cs="Times New Roman"/>
          <w:b/>
          <w:bCs/>
          <w:szCs w:val="24"/>
        </w:rPr>
        <w:t xml:space="preserve"> </w:t>
      </w:r>
    </w:p>
    <w:p w14:paraId="708583D2" w14:textId="77777777" w:rsidR="007D5989" w:rsidRDefault="00803557" w:rsidP="00803557">
      <w:pPr>
        <w:spacing w:after="0" w:line="240" w:lineRule="auto"/>
        <w:jc w:val="both"/>
        <w:rPr>
          <w:rFonts w:cs="Times New Roman"/>
          <w:szCs w:val="24"/>
        </w:rPr>
      </w:pPr>
      <w:r w:rsidRPr="00803557">
        <w:rPr>
          <w:rFonts w:cs="Times New Roman"/>
          <w:szCs w:val="24"/>
        </w:rPr>
        <w:t>Kredii</w:t>
      </w:r>
      <w:r>
        <w:rPr>
          <w:rFonts w:cs="Times New Roman"/>
          <w:szCs w:val="24"/>
        </w:rPr>
        <w:t xml:space="preserve">diteabe seaduse alusel kehtestatakse </w:t>
      </w:r>
      <w:commentRangeStart w:id="25"/>
      <w:r w:rsidR="007D5989">
        <w:rPr>
          <w:rFonts w:cs="Times New Roman"/>
          <w:szCs w:val="24"/>
        </w:rPr>
        <w:t>kaks</w:t>
      </w:r>
      <w:r>
        <w:rPr>
          <w:rFonts w:cs="Times New Roman"/>
          <w:szCs w:val="24"/>
        </w:rPr>
        <w:t xml:space="preserve"> rakendusakt</w:t>
      </w:r>
      <w:r w:rsidR="007D5989">
        <w:rPr>
          <w:rFonts w:cs="Times New Roman"/>
          <w:szCs w:val="24"/>
        </w:rPr>
        <w:t>i</w:t>
      </w:r>
      <w:commentRangeEnd w:id="25"/>
      <w:r w:rsidR="00754252">
        <w:rPr>
          <w:rStyle w:val="Kommentaariviide"/>
        </w:rPr>
        <w:commentReference w:id="25"/>
      </w:r>
      <w:r>
        <w:rPr>
          <w:rFonts w:cs="Times New Roman"/>
          <w:szCs w:val="24"/>
        </w:rPr>
        <w:t xml:space="preserve">: </w:t>
      </w:r>
    </w:p>
    <w:p w14:paraId="0FF4CBB8" w14:textId="4B1FE84A" w:rsidR="007D5989" w:rsidRDefault="007D5989" w:rsidP="007D5989">
      <w:pPr>
        <w:spacing w:after="0" w:line="240" w:lineRule="auto"/>
        <w:jc w:val="both"/>
        <w:rPr>
          <w:szCs w:val="24"/>
        </w:rPr>
      </w:pPr>
      <w:r>
        <w:rPr>
          <w:rFonts w:cs="Times New Roman"/>
          <w:szCs w:val="24"/>
        </w:rPr>
        <w:t xml:space="preserve">1. </w:t>
      </w:r>
      <w:r w:rsidR="00803557">
        <w:rPr>
          <w:rFonts w:cs="Times New Roman"/>
          <w:szCs w:val="24"/>
        </w:rPr>
        <w:t xml:space="preserve">§ 7 lõike 4 kohaselt </w:t>
      </w:r>
      <w:bookmarkStart w:id="26" w:name="_Hlk177413485"/>
      <w:r w:rsidR="00803557" w:rsidRPr="009E4814">
        <w:rPr>
          <w:szCs w:val="24"/>
        </w:rPr>
        <w:t>kehtestab</w:t>
      </w:r>
      <w:bookmarkEnd w:id="26"/>
      <w:r>
        <w:rPr>
          <w:szCs w:val="24"/>
        </w:rPr>
        <w:t xml:space="preserve"> valdkonna eest vastutav minister krediiditeaberegistri põhimääruse, milles sätestatakse: </w:t>
      </w:r>
    </w:p>
    <w:p w14:paraId="1E1C0D3C" w14:textId="6F6850E8" w:rsidR="007D5989" w:rsidRDefault="007D5989" w:rsidP="007D5989">
      <w:pPr>
        <w:spacing w:after="0" w:line="240" w:lineRule="auto"/>
        <w:jc w:val="both"/>
        <w:rPr>
          <w:szCs w:val="24"/>
        </w:rPr>
      </w:pPr>
      <w:r>
        <w:rPr>
          <w:szCs w:val="24"/>
        </w:rPr>
        <w:t xml:space="preserve">1) </w:t>
      </w:r>
      <w:r w:rsidRPr="004F0B42">
        <w:rPr>
          <w:szCs w:val="24"/>
        </w:rPr>
        <w:t>infosüsteemi kogutavate andmete</w:t>
      </w:r>
      <w:r>
        <w:rPr>
          <w:szCs w:val="24"/>
        </w:rPr>
        <w:t xml:space="preserve"> täpsem</w:t>
      </w:r>
      <w:r w:rsidRPr="004F0B42">
        <w:rPr>
          <w:szCs w:val="24"/>
        </w:rPr>
        <w:t xml:space="preserve"> koosseis</w:t>
      </w:r>
      <w:r>
        <w:rPr>
          <w:szCs w:val="24"/>
        </w:rPr>
        <w:t>;</w:t>
      </w:r>
    </w:p>
    <w:p w14:paraId="35346DDF" w14:textId="77777777" w:rsidR="007D5989" w:rsidRDefault="007D5989" w:rsidP="007D5989">
      <w:pPr>
        <w:spacing w:after="0" w:line="240" w:lineRule="auto"/>
        <w:jc w:val="both"/>
        <w:rPr>
          <w:szCs w:val="24"/>
        </w:rPr>
      </w:pPr>
      <w:r>
        <w:rPr>
          <w:szCs w:val="24"/>
        </w:rPr>
        <w:t xml:space="preserve">2) </w:t>
      </w:r>
      <w:r w:rsidRPr="004F0B42">
        <w:rPr>
          <w:szCs w:val="24"/>
        </w:rPr>
        <w:t>andmete</w:t>
      </w:r>
      <w:r>
        <w:rPr>
          <w:szCs w:val="24"/>
        </w:rPr>
        <w:t xml:space="preserve"> </w:t>
      </w:r>
      <w:r w:rsidRPr="004F0B42">
        <w:rPr>
          <w:szCs w:val="24"/>
        </w:rPr>
        <w:t>õigsuse tagamise kord</w:t>
      </w:r>
      <w:r>
        <w:rPr>
          <w:szCs w:val="24"/>
        </w:rPr>
        <w:t>;</w:t>
      </w:r>
    </w:p>
    <w:p w14:paraId="3767CAE5" w14:textId="77777777" w:rsidR="007D5989" w:rsidRDefault="007D5989" w:rsidP="007D5989">
      <w:pPr>
        <w:spacing w:after="0" w:line="240" w:lineRule="auto"/>
        <w:jc w:val="both"/>
        <w:rPr>
          <w:szCs w:val="24"/>
        </w:rPr>
      </w:pPr>
      <w:r>
        <w:rPr>
          <w:szCs w:val="24"/>
        </w:rPr>
        <w:t xml:space="preserve">3) </w:t>
      </w:r>
      <w:r w:rsidRPr="004F0B42">
        <w:rPr>
          <w:szCs w:val="24"/>
        </w:rPr>
        <w:t xml:space="preserve">andmetele juurdepääsu </w:t>
      </w:r>
      <w:r>
        <w:rPr>
          <w:szCs w:val="24"/>
        </w:rPr>
        <w:t>võimaldamise</w:t>
      </w:r>
      <w:r w:rsidRPr="004F0B42">
        <w:rPr>
          <w:szCs w:val="24"/>
        </w:rPr>
        <w:t xml:space="preserve"> täpsem kord</w:t>
      </w:r>
      <w:r>
        <w:rPr>
          <w:szCs w:val="24"/>
        </w:rPr>
        <w:t>;</w:t>
      </w:r>
    </w:p>
    <w:p w14:paraId="23DF8697" w14:textId="2FB6452A" w:rsidR="007D5989" w:rsidRDefault="007D5989" w:rsidP="007D5989">
      <w:pPr>
        <w:spacing w:after="0" w:line="240" w:lineRule="auto"/>
        <w:jc w:val="both"/>
        <w:rPr>
          <w:szCs w:val="24"/>
        </w:rPr>
      </w:pPr>
      <w:r>
        <w:rPr>
          <w:szCs w:val="24"/>
        </w:rPr>
        <w:t>4) m</w:t>
      </w:r>
      <w:r w:rsidRPr="004F0B42">
        <w:rPr>
          <w:szCs w:val="24"/>
        </w:rPr>
        <w:t>uud korraldusküsimused</w:t>
      </w:r>
      <w:r>
        <w:rPr>
          <w:szCs w:val="24"/>
        </w:rPr>
        <w:t>;</w:t>
      </w:r>
    </w:p>
    <w:p w14:paraId="289AF84D" w14:textId="632A6A65" w:rsidR="007D5989" w:rsidRPr="007D5989" w:rsidRDefault="007D5989" w:rsidP="00803557">
      <w:pPr>
        <w:spacing w:after="0" w:line="240" w:lineRule="auto"/>
        <w:jc w:val="both"/>
        <w:rPr>
          <w:szCs w:val="24"/>
        </w:rPr>
      </w:pPr>
      <w:r>
        <w:rPr>
          <w:szCs w:val="24"/>
        </w:rPr>
        <w:t xml:space="preserve">2. </w:t>
      </w:r>
      <w:commentRangeStart w:id="27"/>
      <w:r>
        <w:rPr>
          <w:szCs w:val="24"/>
        </w:rPr>
        <w:t xml:space="preserve">§ </w:t>
      </w:r>
      <w:del w:id="28" w:author="Katariina Kärsten - JUSTDIGI" w:date="2025-03-24T09:03:00Z" w16du:dateUtc="2025-03-24T07:03:00Z">
        <w:r w:rsidDel="00B3510E">
          <w:rPr>
            <w:szCs w:val="24"/>
          </w:rPr>
          <w:delText xml:space="preserve">38 </w:delText>
        </w:r>
      </w:del>
      <w:ins w:id="29" w:author="Katariina Kärsten - JUSTDIGI" w:date="2025-03-24T09:03:00Z" w16du:dateUtc="2025-03-24T07:03:00Z">
        <w:r w:rsidR="00B3510E">
          <w:rPr>
            <w:szCs w:val="24"/>
          </w:rPr>
          <w:t>37</w:t>
        </w:r>
        <w:r w:rsidR="00B3510E">
          <w:rPr>
            <w:szCs w:val="24"/>
          </w:rPr>
          <w:t xml:space="preserve"> </w:t>
        </w:r>
      </w:ins>
      <w:r>
        <w:rPr>
          <w:szCs w:val="24"/>
        </w:rPr>
        <w:t xml:space="preserve">lõike </w:t>
      </w:r>
      <w:del w:id="30" w:author="Katariina Kärsten - JUSTDIGI" w:date="2025-03-24T09:03:00Z" w16du:dateUtc="2025-03-24T07:03:00Z">
        <w:r w:rsidDel="00B3510E">
          <w:rPr>
            <w:szCs w:val="24"/>
          </w:rPr>
          <w:delText xml:space="preserve">4 </w:delText>
        </w:r>
      </w:del>
      <w:ins w:id="31" w:author="Katariina Kärsten - JUSTDIGI" w:date="2025-03-24T09:03:00Z" w16du:dateUtc="2025-03-24T07:03:00Z">
        <w:r w:rsidR="00B3510E">
          <w:rPr>
            <w:szCs w:val="24"/>
          </w:rPr>
          <w:t>6</w:t>
        </w:r>
        <w:r w:rsidR="00B3510E">
          <w:rPr>
            <w:szCs w:val="24"/>
          </w:rPr>
          <w:t xml:space="preserve"> </w:t>
        </w:r>
      </w:ins>
      <w:r>
        <w:rPr>
          <w:szCs w:val="24"/>
        </w:rPr>
        <w:t xml:space="preserve">alusel </w:t>
      </w:r>
      <w:commentRangeEnd w:id="27"/>
      <w:r w:rsidR="00754252">
        <w:rPr>
          <w:rStyle w:val="Kommentaariviide"/>
        </w:rPr>
        <w:commentReference w:id="27"/>
      </w:r>
      <w:r>
        <w:rPr>
          <w:szCs w:val="24"/>
        </w:rPr>
        <w:t xml:space="preserve">kehtestab valdkonna eest vastutav minister oma määrusega </w:t>
      </w:r>
      <w:r w:rsidRPr="00E1732A">
        <w:rPr>
          <w:rFonts w:asciiTheme="majorBidi" w:hAnsiTheme="majorBidi" w:cstheme="majorBidi"/>
          <w:szCs w:val="24"/>
        </w:rPr>
        <w:t xml:space="preserve">Finantsinspektsioonile esitatavate </w:t>
      </w:r>
      <w:r>
        <w:rPr>
          <w:rFonts w:asciiTheme="majorBidi" w:hAnsiTheme="majorBidi" w:cstheme="majorBidi"/>
          <w:szCs w:val="24"/>
        </w:rPr>
        <w:t>registripidaja</w:t>
      </w:r>
      <w:r w:rsidRPr="00E1732A">
        <w:rPr>
          <w:rFonts w:asciiTheme="majorBidi" w:hAnsiTheme="majorBidi" w:cstheme="majorBidi"/>
          <w:szCs w:val="24"/>
        </w:rPr>
        <w:t xml:space="preserve"> aruannete vormid, koostamise metoodika ja esitamise korra</w:t>
      </w:r>
      <w:r>
        <w:rPr>
          <w:rFonts w:asciiTheme="majorBidi" w:hAnsiTheme="majorBidi" w:cstheme="majorBidi"/>
          <w:szCs w:val="24"/>
        </w:rPr>
        <w:t>.</w:t>
      </w:r>
    </w:p>
    <w:p w14:paraId="5A6E3302" w14:textId="77777777" w:rsidR="007D5989" w:rsidRDefault="007D5989" w:rsidP="00DF3708">
      <w:pPr>
        <w:spacing w:after="0" w:line="240" w:lineRule="auto"/>
        <w:rPr>
          <w:szCs w:val="24"/>
        </w:rPr>
      </w:pPr>
    </w:p>
    <w:p w14:paraId="02C73D49" w14:textId="5E681804" w:rsidR="00803557" w:rsidRDefault="007D5989" w:rsidP="00DF3708">
      <w:pPr>
        <w:spacing w:after="0" w:line="240" w:lineRule="auto"/>
        <w:rPr>
          <w:szCs w:val="24"/>
        </w:rPr>
      </w:pPr>
      <w:r>
        <w:rPr>
          <w:szCs w:val="24"/>
        </w:rPr>
        <w:t xml:space="preserve">Määrused kehtestatakse </w:t>
      </w:r>
      <w:commentRangeStart w:id="32"/>
      <w:r>
        <w:rPr>
          <w:szCs w:val="24"/>
        </w:rPr>
        <w:t>seaduse jõustumisel 01.01.2028</w:t>
      </w:r>
      <w:commentRangeEnd w:id="32"/>
      <w:r w:rsidR="00D45158">
        <w:rPr>
          <w:rStyle w:val="Kommentaariviide"/>
        </w:rPr>
        <w:commentReference w:id="32"/>
      </w:r>
      <w:r>
        <w:rPr>
          <w:szCs w:val="24"/>
        </w:rPr>
        <w:t>.</w:t>
      </w:r>
    </w:p>
    <w:p w14:paraId="4E948480" w14:textId="77777777" w:rsidR="007D5989" w:rsidRDefault="007D5989" w:rsidP="00DF3708">
      <w:pPr>
        <w:spacing w:after="0" w:line="240" w:lineRule="auto"/>
        <w:rPr>
          <w:rFonts w:cs="Times New Roman"/>
          <w:b/>
          <w:bCs/>
          <w:szCs w:val="24"/>
        </w:rPr>
      </w:pPr>
    </w:p>
    <w:p w14:paraId="7358E018" w14:textId="4A985E94" w:rsidR="001B2399" w:rsidRDefault="00803557" w:rsidP="00DF3708">
      <w:pPr>
        <w:spacing w:after="0" w:line="240" w:lineRule="auto"/>
        <w:rPr>
          <w:rFonts w:cs="Times New Roman"/>
          <w:b/>
          <w:bCs/>
          <w:szCs w:val="24"/>
        </w:rPr>
      </w:pPr>
      <w:r>
        <w:rPr>
          <w:rFonts w:cs="Times New Roman"/>
          <w:b/>
          <w:bCs/>
          <w:szCs w:val="24"/>
        </w:rPr>
        <w:t>9</w:t>
      </w:r>
      <w:r w:rsidR="001B2399" w:rsidRPr="00C730D0">
        <w:rPr>
          <w:rFonts w:cs="Times New Roman"/>
          <w:b/>
          <w:bCs/>
          <w:szCs w:val="24"/>
        </w:rPr>
        <w:t xml:space="preserve">. </w:t>
      </w:r>
      <w:commentRangeStart w:id="33"/>
      <w:r w:rsidR="000F3E96">
        <w:rPr>
          <w:rFonts w:cs="Times New Roman"/>
          <w:b/>
          <w:bCs/>
          <w:szCs w:val="24"/>
        </w:rPr>
        <w:t>Seaduse jõustumine</w:t>
      </w:r>
      <w:commentRangeEnd w:id="33"/>
      <w:r w:rsidR="00252902">
        <w:rPr>
          <w:rStyle w:val="Kommentaariviide"/>
        </w:rPr>
        <w:commentReference w:id="33"/>
      </w:r>
    </w:p>
    <w:p w14:paraId="69BFC8E5" w14:textId="19B7E044" w:rsidR="00DE65A5" w:rsidRDefault="00DE65A5" w:rsidP="00DE65A5">
      <w:pPr>
        <w:pStyle w:val="Loendilik"/>
        <w:tabs>
          <w:tab w:val="left" w:pos="426"/>
        </w:tabs>
        <w:spacing w:after="0" w:line="240" w:lineRule="auto"/>
        <w:ind w:left="0"/>
        <w:jc w:val="both"/>
        <w:rPr>
          <w:rFonts w:cs="Times New Roman"/>
          <w:szCs w:val="24"/>
        </w:rPr>
      </w:pPr>
      <w:bookmarkStart w:id="34" w:name="_Hlk181094636"/>
      <w:bookmarkStart w:id="35" w:name="_Hlk181096352"/>
      <w:r>
        <w:rPr>
          <w:rFonts w:cs="Times New Roman"/>
          <w:szCs w:val="24"/>
        </w:rPr>
        <w:t xml:space="preserve">Eelnõu §-d 8–11, 43–58, § 59 punkt 1, § 60 punktid 1, </w:t>
      </w:r>
      <w:r w:rsidR="00260C3A">
        <w:rPr>
          <w:rFonts w:cs="Times New Roman"/>
          <w:szCs w:val="24"/>
        </w:rPr>
        <w:t>3</w:t>
      </w:r>
      <w:r>
        <w:rPr>
          <w:rFonts w:cs="Times New Roman"/>
          <w:szCs w:val="24"/>
        </w:rPr>
        <w:t xml:space="preserve"> ja 8 </w:t>
      </w:r>
      <w:r>
        <w:rPr>
          <w:szCs w:val="24"/>
        </w:rPr>
        <w:t xml:space="preserve">ning </w:t>
      </w:r>
      <w:r>
        <w:rPr>
          <w:rFonts w:cs="Times New Roman"/>
          <w:szCs w:val="24"/>
        </w:rPr>
        <w:t>§ 61 punktid 1, 2,</w:t>
      </w:r>
      <w:r w:rsidR="00260C3A">
        <w:rPr>
          <w:rFonts w:cs="Times New Roman"/>
          <w:szCs w:val="24"/>
        </w:rPr>
        <w:t xml:space="preserve"> </w:t>
      </w:r>
      <w:r>
        <w:rPr>
          <w:rFonts w:cs="Times New Roman"/>
          <w:szCs w:val="24"/>
        </w:rPr>
        <w:t>ja 5 jõustuvad 01.01.2028.</w:t>
      </w:r>
    </w:p>
    <w:p w14:paraId="50BCBA7E" w14:textId="77777777" w:rsidR="00DE65A5" w:rsidRDefault="00DE65A5" w:rsidP="00DE65A5">
      <w:pPr>
        <w:pStyle w:val="Loendilik"/>
        <w:tabs>
          <w:tab w:val="left" w:pos="426"/>
        </w:tabs>
        <w:spacing w:after="0" w:line="240" w:lineRule="auto"/>
        <w:ind w:left="0"/>
        <w:jc w:val="both"/>
        <w:rPr>
          <w:rFonts w:cs="Times New Roman"/>
          <w:szCs w:val="24"/>
        </w:rPr>
      </w:pPr>
    </w:p>
    <w:p w14:paraId="7D8AE1DD" w14:textId="3716FBC8" w:rsidR="00DE65A5" w:rsidRDefault="00DE65A5" w:rsidP="00DE65A5">
      <w:pPr>
        <w:pStyle w:val="Loendilik"/>
        <w:tabs>
          <w:tab w:val="left" w:pos="426"/>
        </w:tabs>
        <w:spacing w:after="0" w:line="240" w:lineRule="auto"/>
        <w:ind w:left="0"/>
        <w:jc w:val="both"/>
        <w:rPr>
          <w:rFonts w:cs="Times New Roman"/>
          <w:szCs w:val="24"/>
        </w:rPr>
      </w:pPr>
      <w:r>
        <w:rPr>
          <w:rFonts w:cs="Times New Roman"/>
          <w:szCs w:val="24"/>
        </w:rPr>
        <w:t xml:space="preserve">Eelnõu § 59 punkt 2, </w:t>
      </w:r>
      <w:r>
        <w:rPr>
          <w:szCs w:val="24"/>
        </w:rPr>
        <w:t xml:space="preserve">§ 60 punktid </w:t>
      </w:r>
      <w:r w:rsidR="00260C3A">
        <w:rPr>
          <w:szCs w:val="24"/>
        </w:rPr>
        <w:t>2</w:t>
      </w:r>
      <w:r>
        <w:rPr>
          <w:szCs w:val="24"/>
        </w:rPr>
        <w:t xml:space="preserve"> ja 5–7, § 61 punkt </w:t>
      </w:r>
      <w:r w:rsidR="00260C3A">
        <w:rPr>
          <w:szCs w:val="24"/>
        </w:rPr>
        <w:t>4</w:t>
      </w:r>
      <w:r>
        <w:rPr>
          <w:szCs w:val="24"/>
        </w:rPr>
        <w:t xml:space="preserve"> ja § 63</w:t>
      </w:r>
      <w:r>
        <w:rPr>
          <w:rFonts w:cs="Times New Roman"/>
          <w:szCs w:val="24"/>
        </w:rPr>
        <w:t xml:space="preserve"> jõustuvad 01.06.2028</w:t>
      </w:r>
      <w:bookmarkEnd w:id="34"/>
      <w:r>
        <w:rPr>
          <w:rFonts w:cs="Times New Roman"/>
          <w:szCs w:val="24"/>
        </w:rPr>
        <w:t>.</w:t>
      </w:r>
      <w:bookmarkEnd w:id="35"/>
    </w:p>
    <w:p w14:paraId="1F4828E5" w14:textId="77777777" w:rsidR="005D072F" w:rsidRDefault="005D072F" w:rsidP="005D072F">
      <w:pPr>
        <w:pStyle w:val="Loendilik"/>
        <w:tabs>
          <w:tab w:val="left" w:pos="426"/>
        </w:tabs>
        <w:spacing w:after="0" w:line="240" w:lineRule="auto"/>
        <w:ind w:left="0"/>
        <w:jc w:val="both"/>
        <w:rPr>
          <w:rFonts w:cs="Times New Roman"/>
          <w:szCs w:val="24"/>
        </w:rPr>
      </w:pPr>
    </w:p>
    <w:p w14:paraId="24E817F0" w14:textId="606DBA80" w:rsidR="005D072F" w:rsidRDefault="005D072F" w:rsidP="005D072F">
      <w:pPr>
        <w:pStyle w:val="Loendilik"/>
        <w:tabs>
          <w:tab w:val="left" w:pos="426"/>
        </w:tabs>
        <w:spacing w:after="0" w:line="240" w:lineRule="auto"/>
        <w:ind w:left="0"/>
        <w:jc w:val="both"/>
        <w:rPr>
          <w:rFonts w:cs="Times New Roman"/>
          <w:szCs w:val="24"/>
        </w:rPr>
      </w:pPr>
      <w:r>
        <w:rPr>
          <w:rFonts w:cs="Times New Roman"/>
          <w:szCs w:val="24"/>
        </w:rPr>
        <w:t>Muud eelnevates lõikudes nimetamata sätted jõustuvad üldises korras.</w:t>
      </w:r>
    </w:p>
    <w:p w14:paraId="311D9D5E" w14:textId="77777777" w:rsidR="00803557" w:rsidRDefault="00803557" w:rsidP="00DF3708">
      <w:pPr>
        <w:spacing w:after="0" w:line="240" w:lineRule="auto"/>
        <w:rPr>
          <w:rFonts w:cs="Times New Roman"/>
          <w:b/>
          <w:bCs/>
          <w:szCs w:val="24"/>
        </w:rPr>
      </w:pPr>
    </w:p>
    <w:p w14:paraId="4664E26D" w14:textId="592099CD" w:rsidR="000F3E96" w:rsidRDefault="001B2399" w:rsidP="00DF3708">
      <w:pPr>
        <w:spacing w:after="0" w:line="240" w:lineRule="auto"/>
        <w:rPr>
          <w:rFonts w:cs="Times New Roman"/>
          <w:b/>
          <w:bCs/>
          <w:szCs w:val="24"/>
        </w:rPr>
      </w:pPr>
      <w:r w:rsidRPr="00C730D0">
        <w:rPr>
          <w:rFonts w:cs="Times New Roman"/>
          <w:b/>
          <w:bCs/>
          <w:szCs w:val="24"/>
        </w:rPr>
        <w:t>1</w:t>
      </w:r>
      <w:r w:rsidR="00803557">
        <w:rPr>
          <w:rFonts w:cs="Times New Roman"/>
          <w:b/>
          <w:bCs/>
          <w:szCs w:val="24"/>
        </w:rPr>
        <w:t>0</w:t>
      </w:r>
      <w:r w:rsidRPr="00C730D0">
        <w:rPr>
          <w:rFonts w:cs="Times New Roman"/>
          <w:b/>
          <w:bCs/>
          <w:szCs w:val="24"/>
        </w:rPr>
        <w:t xml:space="preserve">. </w:t>
      </w:r>
      <w:r w:rsidR="000F3E96">
        <w:rPr>
          <w:rFonts w:cs="Times New Roman"/>
          <w:b/>
          <w:bCs/>
          <w:szCs w:val="24"/>
        </w:rPr>
        <w:t>Huvirühmade kaasamine ja eelnõu kooskõlastamine</w:t>
      </w:r>
    </w:p>
    <w:p w14:paraId="03C1D9B2" w14:textId="10B9569F" w:rsidR="00EF4DA6" w:rsidRDefault="001B2399" w:rsidP="00931F0C">
      <w:pPr>
        <w:spacing w:after="0" w:line="240" w:lineRule="auto"/>
        <w:jc w:val="both"/>
        <w:rPr>
          <w:rFonts w:cs="Times New Roman"/>
          <w:szCs w:val="24"/>
        </w:rPr>
      </w:pPr>
      <w:bookmarkStart w:id="36" w:name="_Hlk181966213"/>
      <w:r w:rsidRPr="00C730D0">
        <w:rPr>
          <w:rFonts w:cs="Times New Roman"/>
          <w:szCs w:val="24"/>
        </w:rPr>
        <w:t xml:space="preserve">Eelnõu </w:t>
      </w:r>
      <w:r w:rsidR="00E62D02">
        <w:rPr>
          <w:rFonts w:cs="Times New Roman"/>
          <w:szCs w:val="24"/>
        </w:rPr>
        <w:t>on varasemalt esitatud</w:t>
      </w:r>
      <w:r w:rsidRPr="00C730D0">
        <w:rPr>
          <w:rFonts w:cs="Times New Roman"/>
          <w:szCs w:val="24"/>
        </w:rPr>
        <w:t xml:space="preserve"> kooskõlastamiseks eelnõude infosüsteemi kaudu</w:t>
      </w:r>
      <w:r w:rsidR="001D53FF">
        <w:rPr>
          <w:rFonts w:cs="Times New Roman"/>
          <w:szCs w:val="24"/>
        </w:rPr>
        <w:t xml:space="preserve"> </w:t>
      </w:r>
      <w:r w:rsidR="001D53FF" w:rsidRPr="00C730D0">
        <w:rPr>
          <w:rFonts w:cs="Times New Roman"/>
          <w:szCs w:val="24"/>
        </w:rPr>
        <w:t>Justiitsministeeriumile</w:t>
      </w:r>
      <w:r w:rsidR="00F130B5">
        <w:rPr>
          <w:rFonts w:cs="Times New Roman"/>
          <w:szCs w:val="24"/>
        </w:rPr>
        <w:t xml:space="preserve">, </w:t>
      </w:r>
      <w:r w:rsidR="001D53FF">
        <w:rPr>
          <w:rFonts w:cs="Times New Roman"/>
          <w:szCs w:val="24"/>
        </w:rPr>
        <w:t xml:space="preserve">Sotsiaalministeeriumile ja </w:t>
      </w:r>
      <w:r w:rsidR="001D53FF" w:rsidRPr="00C730D0">
        <w:rPr>
          <w:rFonts w:cs="Times New Roman"/>
          <w:szCs w:val="24"/>
        </w:rPr>
        <w:t xml:space="preserve">Majandus- ja Kommunikatsiooniministeeriumile </w:t>
      </w:r>
      <w:r w:rsidRPr="00C730D0">
        <w:rPr>
          <w:rFonts w:cs="Times New Roman"/>
          <w:szCs w:val="24"/>
        </w:rPr>
        <w:t>ning arvamuse avaldamiseks Finantsinspektsioonile,</w:t>
      </w:r>
      <w:r w:rsidR="001D53FF">
        <w:rPr>
          <w:rFonts w:cs="Times New Roman"/>
          <w:szCs w:val="24"/>
        </w:rPr>
        <w:t xml:space="preserve"> Andmekaitse Inspektsioonile,</w:t>
      </w:r>
      <w:r w:rsidR="0074195F">
        <w:rPr>
          <w:rFonts w:cs="Times New Roman"/>
          <w:szCs w:val="24"/>
        </w:rPr>
        <w:t xml:space="preserve"> Riigi Infosüsteemi Ametile,</w:t>
      </w:r>
      <w:r w:rsidR="001D53FF">
        <w:rPr>
          <w:rFonts w:cs="Times New Roman"/>
          <w:szCs w:val="24"/>
        </w:rPr>
        <w:t xml:space="preserve"> </w:t>
      </w:r>
      <w:r w:rsidR="001D53FF" w:rsidRPr="001D53FF">
        <w:rPr>
          <w:rFonts w:cs="Times New Roman"/>
          <w:szCs w:val="24"/>
        </w:rPr>
        <w:t>Tarbijakaitse ja Tehnilise Järelevalve Amet</w:t>
      </w:r>
      <w:r w:rsidR="001D53FF">
        <w:rPr>
          <w:rFonts w:cs="Times New Roman"/>
          <w:szCs w:val="24"/>
        </w:rPr>
        <w:t xml:space="preserve">ile, </w:t>
      </w:r>
      <w:r w:rsidR="001D53FF" w:rsidRPr="001D53FF">
        <w:rPr>
          <w:rFonts w:cs="Times New Roman"/>
          <w:szCs w:val="24"/>
        </w:rPr>
        <w:t>Sotsiaalkindlustusamet</w:t>
      </w:r>
      <w:r w:rsidR="001D53FF">
        <w:rPr>
          <w:rFonts w:cs="Times New Roman"/>
          <w:szCs w:val="24"/>
        </w:rPr>
        <w:t>ile,</w:t>
      </w:r>
      <w:r w:rsidR="00931F0C">
        <w:rPr>
          <w:rFonts w:cs="Times New Roman"/>
          <w:szCs w:val="24"/>
        </w:rPr>
        <w:t xml:space="preserve"> </w:t>
      </w:r>
      <w:r w:rsidR="00931F0C" w:rsidRPr="00931F0C">
        <w:rPr>
          <w:rFonts w:cs="Times New Roman"/>
          <w:szCs w:val="24"/>
        </w:rPr>
        <w:t>Maksu- ja Tolliamet</w:t>
      </w:r>
      <w:r w:rsidR="00931F0C">
        <w:rPr>
          <w:rFonts w:cs="Times New Roman"/>
          <w:szCs w:val="24"/>
        </w:rPr>
        <w:t>ile,</w:t>
      </w:r>
      <w:r w:rsidR="00F130B5">
        <w:rPr>
          <w:rFonts w:cs="Times New Roman"/>
          <w:szCs w:val="24"/>
        </w:rPr>
        <w:t xml:space="preserve"> Statistikaametile, </w:t>
      </w:r>
      <w:r w:rsidR="00931F0C" w:rsidRPr="00931F0C">
        <w:rPr>
          <w:rFonts w:cs="Times New Roman"/>
          <w:szCs w:val="24"/>
        </w:rPr>
        <w:t>Kohtutäiturite ja Pankrotihaldurite Ko</w:t>
      </w:r>
      <w:r w:rsidR="0074195F">
        <w:rPr>
          <w:rFonts w:cs="Times New Roman"/>
          <w:szCs w:val="24"/>
        </w:rPr>
        <w:t>j</w:t>
      </w:r>
      <w:r w:rsidR="00931F0C" w:rsidRPr="00931F0C">
        <w:rPr>
          <w:rFonts w:cs="Times New Roman"/>
          <w:szCs w:val="24"/>
        </w:rPr>
        <w:t>a</w:t>
      </w:r>
      <w:r w:rsidR="0074195F">
        <w:rPr>
          <w:rFonts w:cs="Times New Roman"/>
          <w:szCs w:val="24"/>
        </w:rPr>
        <w:t>le</w:t>
      </w:r>
      <w:r w:rsidR="00931F0C">
        <w:rPr>
          <w:rFonts w:cs="Times New Roman"/>
          <w:szCs w:val="24"/>
        </w:rPr>
        <w:t>,</w:t>
      </w:r>
      <w:r w:rsidR="001D53FF">
        <w:rPr>
          <w:rFonts w:cs="Times New Roman"/>
          <w:szCs w:val="24"/>
        </w:rPr>
        <w:t xml:space="preserve"> </w:t>
      </w:r>
      <w:r w:rsidR="001D53FF" w:rsidRPr="001D53FF">
        <w:rPr>
          <w:rFonts w:cs="Times New Roman"/>
          <w:szCs w:val="24"/>
        </w:rPr>
        <w:t>Eesti Advokatuur</w:t>
      </w:r>
      <w:r w:rsidR="001D53FF">
        <w:rPr>
          <w:rFonts w:cs="Times New Roman"/>
          <w:szCs w:val="24"/>
        </w:rPr>
        <w:t>ile,</w:t>
      </w:r>
      <w:r w:rsidR="00F130B5">
        <w:rPr>
          <w:rFonts w:cs="Times New Roman"/>
          <w:szCs w:val="24"/>
        </w:rPr>
        <w:t xml:space="preserve"> MTÜ-le Eesti Krediidiandjate Liit,</w:t>
      </w:r>
      <w:r w:rsidR="001D53FF">
        <w:rPr>
          <w:rFonts w:cs="Times New Roman"/>
          <w:szCs w:val="24"/>
        </w:rPr>
        <w:t xml:space="preserve"> </w:t>
      </w:r>
      <w:r w:rsidR="00931F0C">
        <w:rPr>
          <w:rFonts w:cs="Times New Roman"/>
          <w:szCs w:val="24"/>
        </w:rPr>
        <w:t>MTÜ-le Eesti Pangaliit,</w:t>
      </w:r>
      <w:r w:rsidR="00F130B5">
        <w:rPr>
          <w:rFonts w:cs="Times New Roman"/>
          <w:szCs w:val="24"/>
        </w:rPr>
        <w:t xml:space="preserve"> Eesti Pangale, Harju maakohtule, </w:t>
      </w:r>
      <w:r w:rsidR="00931F0C">
        <w:rPr>
          <w:rFonts w:cs="Times New Roman"/>
          <w:szCs w:val="24"/>
        </w:rPr>
        <w:t xml:space="preserve">MTÜ-le </w:t>
      </w:r>
      <w:r w:rsidR="00931F0C" w:rsidRPr="00C730D0">
        <w:rPr>
          <w:rFonts w:cs="Times New Roman"/>
          <w:szCs w:val="24"/>
        </w:rPr>
        <w:t xml:space="preserve">FinanceEstonia, </w:t>
      </w:r>
      <w:r w:rsidR="001D53FF" w:rsidRPr="001D53FF">
        <w:rPr>
          <w:rFonts w:cs="Times New Roman"/>
          <w:szCs w:val="24"/>
        </w:rPr>
        <w:t>MTÜ</w:t>
      </w:r>
      <w:r w:rsidR="001D53FF">
        <w:rPr>
          <w:rFonts w:cs="Times New Roman"/>
          <w:szCs w:val="24"/>
        </w:rPr>
        <w:t>-le</w:t>
      </w:r>
      <w:r w:rsidR="001D53FF" w:rsidRPr="00C730D0">
        <w:rPr>
          <w:rFonts w:cs="Times New Roman"/>
          <w:szCs w:val="24"/>
        </w:rPr>
        <w:t xml:space="preserve"> </w:t>
      </w:r>
      <w:r w:rsidR="001D53FF" w:rsidRPr="001D53FF">
        <w:rPr>
          <w:rFonts w:cs="Times New Roman"/>
          <w:szCs w:val="24"/>
        </w:rPr>
        <w:t>Eesti Juristide Liit</w:t>
      </w:r>
      <w:r w:rsidR="001D53FF">
        <w:rPr>
          <w:rFonts w:cs="Times New Roman"/>
          <w:szCs w:val="24"/>
        </w:rPr>
        <w:t xml:space="preserve">, MTÜ-le </w:t>
      </w:r>
      <w:r w:rsidR="001D53FF" w:rsidRPr="001D53FF">
        <w:rPr>
          <w:rFonts w:cs="Times New Roman"/>
          <w:szCs w:val="24"/>
        </w:rPr>
        <w:t>Eesti Võlanõustajate Lii</w:t>
      </w:r>
      <w:r w:rsidR="00931F0C">
        <w:rPr>
          <w:rFonts w:cs="Times New Roman"/>
          <w:szCs w:val="24"/>
        </w:rPr>
        <w:t>t</w:t>
      </w:r>
      <w:r w:rsidR="001D53FF">
        <w:rPr>
          <w:rFonts w:cs="Times New Roman"/>
          <w:szCs w:val="24"/>
        </w:rPr>
        <w:t>,</w:t>
      </w:r>
      <w:r w:rsidR="00931F0C">
        <w:rPr>
          <w:rFonts w:cs="Times New Roman"/>
          <w:szCs w:val="24"/>
        </w:rPr>
        <w:t xml:space="preserve"> </w:t>
      </w:r>
      <w:r w:rsidR="00931F0C" w:rsidRPr="00C730D0">
        <w:rPr>
          <w:rFonts w:cs="Times New Roman"/>
          <w:szCs w:val="24"/>
        </w:rPr>
        <w:t xml:space="preserve">MTÜ-le </w:t>
      </w:r>
      <w:r w:rsidR="00931F0C" w:rsidRPr="00931F0C">
        <w:rPr>
          <w:rFonts w:cs="Times New Roman"/>
          <w:szCs w:val="24"/>
        </w:rPr>
        <w:t>Eesti Kaubandus-Tööstuskoda</w:t>
      </w:r>
      <w:r w:rsidR="00931F0C">
        <w:rPr>
          <w:rFonts w:cs="Times New Roman"/>
          <w:szCs w:val="24"/>
        </w:rPr>
        <w:t xml:space="preserve">, MTÜ-le </w:t>
      </w:r>
      <w:r w:rsidR="00931F0C" w:rsidRPr="00931F0C">
        <w:rPr>
          <w:rFonts w:cs="Times New Roman"/>
          <w:szCs w:val="24"/>
        </w:rPr>
        <w:t>Eesti Infotehnoloogia ja Telekommunikatsiooni Liit</w:t>
      </w:r>
      <w:r w:rsidR="00F130B5">
        <w:rPr>
          <w:rFonts w:cs="Times New Roman"/>
          <w:szCs w:val="24"/>
        </w:rPr>
        <w:t>, Tartu maakohtule ja Tartu Ülikoolile</w:t>
      </w:r>
      <w:r w:rsidR="00931F0C">
        <w:rPr>
          <w:rFonts w:cs="Times New Roman"/>
          <w:szCs w:val="24"/>
        </w:rPr>
        <w:t>.</w:t>
      </w:r>
    </w:p>
    <w:bookmarkEnd w:id="36"/>
    <w:p w14:paraId="7C169B5F" w14:textId="34807192" w:rsidR="0094222C" w:rsidRDefault="0094222C" w:rsidP="00931F0C">
      <w:pPr>
        <w:spacing w:after="0" w:line="240" w:lineRule="auto"/>
        <w:jc w:val="both"/>
        <w:rPr>
          <w:rFonts w:cs="Times New Roman"/>
          <w:szCs w:val="24"/>
        </w:rPr>
      </w:pPr>
    </w:p>
    <w:p w14:paraId="79ADD468" w14:textId="2ED2A898" w:rsidR="00E62D02" w:rsidRDefault="00E62D02" w:rsidP="00931F0C">
      <w:pPr>
        <w:spacing w:after="0" w:line="240" w:lineRule="auto"/>
        <w:jc w:val="both"/>
        <w:rPr>
          <w:rFonts w:cs="Times New Roman"/>
          <w:szCs w:val="24"/>
        </w:rPr>
      </w:pPr>
      <w:r>
        <w:rPr>
          <w:rFonts w:cs="Times New Roman"/>
          <w:szCs w:val="24"/>
        </w:rPr>
        <w:t>Käesolevaga esitatakse eelnõu teistkordseks kooskõlastamiseks ja arvamuse avaldamiseks eelnimetatud institutsioonidele ja huvirühmadele.</w:t>
      </w:r>
    </w:p>
    <w:p w14:paraId="42B656B5" w14:textId="77777777" w:rsidR="0094222C" w:rsidRDefault="0094222C" w:rsidP="00931F0C">
      <w:pPr>
        <w:spacing w:after="0" w:line="240" w:lineRule="auto"/>
        <w:jc w:val="both"/>
      </w:pPr>
    </w:p>
    <w:p w14:paraId="6EEF46B9" w14:textId="77777777" w:rsidR="00E60870" w:rsidRDefault="00E60870" w:rsidP="00DF3708">
      <w:pPr>
        <w:spacing w:after="0" w:line="240" w:lineRule="auto"/>
      </w:pPr>
    </w:p>
    <w:p w14:paraId="7D9C47E4" w14:textId="77777777" w:rsidR="00E60870" w:rsidRDefault="00E60870" w:rsidP="00DF3708">
      <w:pPr>
        <w:spacing w:after="0" w:line="240" w:lineRule="auto"/>
      </w:pPr>
    </w:p>
    <w:p w14:paraId="3176F455" w14:textId="77777777" w:rsidR="00957E46" w:rsidRDefault="00957E46" w:rsidP="00DF3708">
      <w:pPr>
        <w:spacing w:after="0" w:line="240" w:lineRule="auto"/>
      </w:pPr>
    </w:p>
    <w:p w14:paraId="73AD6D2C" w14:textId="77777777" w:rsidR="00957E46" w:rsidRDefault="00957E46" w:rsidP="00DF3708">
      <w:pPr>
        <w:spacing w:after="0" w:line="240" w:lineRule="auto"/>
      </w:pPr>
    </w:p>
    <w:p w14:paraId="09856ED7" w14:textId="77777777" w:rsidR="00957E46" w:rsidRDefault="00957E46" w:rsidP="00DF3708">
      <w:pPr>
        <w:spacing w:after="0" w:line="240" w:lineRule="auto"/>
      </w:pPr>
    </w:p>
    <w:p w14:paraId="3449F78D" w14:textId="77777777" w:rsidR="00957E46" w:rsidRDefault="00957E46" w:rsidP="00DF3708">
      <w:pPr>
        <w:spacing w:after="0" w:line="240" w:lineRule="auto"/>
      </w:pPr>
    </w:p>
    <w:p w14:paraId="72094D26" w14:textId="77777777" w:rsidR="00957E46" w:rsidRDefault="00957E46" w:rsidP="00DF3708">
      <w:pPr>
        <w:spacing w:after="0" w:line="240" w:lineRule="auto"/>
      </w:pPr>
    </w:p>
    <w:p w14:paraId="0F61F4F6" w14:textId="77777777" w:rsidR="00957E46" w:rsidRDefault="00957E46" w:rsidP="00DF3708">
      <w:pPr>
        <w:spacing w:after="0" w:line="240" w:lineRule="auto"/>
      </w:pPr>
    </w:p>
    <w:p w14:paraId="476D41B8" w14:textId="77777777" w:rsidR="00957E46" w:rsidRDefault="00957E46" w:rsidP="00DF3708">
      <w:pPr>
        <w:spacing w:after="0" w:line="240" w:lineRule="auto"/>
      </w:pPr>
    </w:p>
    <w:p w14:paraId="372D1E87" w14:textId="77777777" w:rsidR="00957E46" w:rsidRDefault="00957E46" w:rsidP="00DF3708">
      <w:pPr>
        <w:spacing w:after="0" w:line="240" w:lineRule="auto"/>
      </w:pPr>
    </w:p>
    <w:p w14:paraId="644D0FCC" w14:textId="77777777" w:rsidR="00957E46" w:rsidRDefault="00957E46" w:rsidP="00DF3708">
      <w:pPr>
        <w:spacing w:after="0" w:line="240" w:lineRule="auto"/>
      </w:pPr>
    </w:p>
    <w:p w14:paraId="41C03E33" w14:textId="77777777" w:rsidR="00957E46" w:rsidRDefault="00957E46" w:rsidP="00DF3708">
      <w:pPr>
        <w:spacing w:after="0" w:line="240" w:lineRule="auto"/>
      </w:pPr>
    </w:p>
    <w:p w14:paraId="4B3F6419" w14:textId="77777777" w:rsidR="00957E46" w:rsidRDefault="00957E46" w:rsidP="00DF3708">
      <w:pPr>
        <w:spacing w:after="0" w:line="240" w:lineRule="auto"/>
      </w:pPr>
    </w:p>
    <w:p w14:paraId="6397B475" w14:textId="77777777" w:rsidR="00957E46" w:rsidRDefault="00957E46" w:rsidP="00DF3708">
      <w:pPr>
        <w:spacing w:after="0" w:line="240" w:lineRule="auto"/>
      </w:pPr>
    </w:p>
    <w:p w14:paraId="789B4E03" w14:textId="77777777" w:rsidR="00957E46" w:rsidRDefault="00957E46" w:rsidP="00DF3708">
      <w:pPr>
        <w:spacing w:after="0" w:line="240" w:lineRule="auto"/>
      </w:pPr>
    </w:p>
    <w:p w14:paraId="7AE9501C" w14:textId="77777777" w:rsidR="00957E46" w:rsidRDefault="00957E46" w:rsidP="00DF3708">
      <w:pPr>
        <w:spacing w:after="0" w:line="240" w:lineRule="auto"/>
      </w:pPr>
    </w:p>
    <w:p w14:paraId="6EBB71FB" w14:textId="77777777" w:rsidR="00957E46" w:rsidRDefault="00957E46" w:rsidP="00DF3708">
      <w:pPr>
        <w:spacing w:after="0" w:line="240" w:lineRule="auto"/>
      </w:pPr>
    </w:p>
    <w:p w14:paraId="222ECC19" w14:textId="77777777" w:rsidR="00957E46" w:rsidRDefault="00957E46" w:rsidP="00DF3708">
      <w:pPr>
        <w:spacing w:after="0" w:line="240" w:lineRule="auto"/>
      </w:pPr>
    </w:p>
    <w:p w14:paraId="788CF3AE" w14:textId="77777777" w:rsidR="00957E46" w:rsidRDefault="00957E46" w:rsidP="00DF3708">
      <w:pPr>
        <w:spacing w:after="0" w:line="240" w:lineRule="auto"/>
      </w:pPr>
    </w:p>
    <w:p w14:paraId="46822496" w14:textId="77777777" w:rsidR="0094222C" w:rsidRDefault="0094222C" w:rsidP="00E60870">
      <w:pPr>
        <w:pStyle w:val="EYBodytextwithoutparaspace"/>
        <w:spacing w:before="0" w:line="240" w:lineRule="auto"/>
        <w:rPr>
          <w:rFonts w:ascii="Times New Roman" w:hAnsi="Times New Roman"/>
          <w:b/>
          <w:bCs/>
          <w:sz w:val="24"/>
        </w:rPr>
      </w:pPr>
      <w:bookmarkStart w:id="37" w:name="_Toc83669591"/>
      <w:r>
        <w:rPr>
          <w:rFonts w:ascii="Times New Roman" w:hAnsi="Times New Roman"/>
          <w:b/>
          <w:bCs/>
          <w:sz w:val="24"/>
        </w:rPr>
        <w:t>Lisa 1</w:t>
      </w:r>
      <w:r w:rsidR="00E60870" w:rsidRPr="003404D7">
        <w:rPr>
          <w:rFonts w:ascii="Times New Roman" w:hAnsi="Times New Roman"/>
          <w:b/>
          <w:bCs/>
          <w:sz w:val="24"/>
        </w:rPr>
        <w:t xml:space="preserve">. </w:t>
      </w:r>
      <w:r>
        <w:rPr>
          <w:rFonts w:ascii="Times New Roman" w:hAnsi="Times New Roman"/>
          <w:b/>
          <w:bCs/>
          <w:sz w:val="24"/>
        </w:rPr>
        <w:t>Teiste riikide mudelid</w:t>
      </w:r>
      <w:bookmarkEnd w:id="37"/>
    </w:p>
    <w:p w14:paraId="33C8DDEB" w14:textId="4FF6B4C7" w:rsidR="00E60870" w:rsidRPr="00E60870" w:rsidRDefault="00E60870" w:rsidP="00E60870">
      <w:pPr>
        <w:pStyle w:val="EYBodytextwithoutparaspace"/>
        <w:spacing w:before="0" w:line="240" w:lineRule="auto"/>
        <w:rPr>
          <w:rFonts w:ascii="Times New Roman" w:hAnsi="Times New Roman"/>
          <w:sz w:val="24"/>
        </w:rPr>
      </w:pPr>
      <w:r w:rsidRPr="00E60870">
        <w:rPr>
          <w:rFonts w:ascii="Times New Roman" w:hAnsi="Times New Roman"/>
          <w:sz w:val="24"/>
        </w:rPr>
        <w:t>Järgnevalt antakse ülevaade teiste riikide füüsiliste isikute finantskohustuste andmevahetusmudelitest, millega on esindatud erinevad krediidiandmete jagamises süsteemid: Läti (riiklik keskregister</w:t>
      </w:r>
      <w:r>
        <w:rPr>
          <w:rFonts w:ascii="Times New Roman" w:hAnsi="Times New Roman"/>
          <w:sz w:val="24"/>
        </w:rPr>
        <w:t xml:space="preserve"> ja eraõiguslikud krediidibürood</w:t>
      </w:r>
      <w:r w:rsidRPr="00E60870">
        <w:rPr>
          <w:rFonts w:ascii="Times New Roman" w:hAnsi="Times New Roman"/>
          <w:sz w:val="24"/>
        </w:rPr>
        <w:t xml:space="preserve">), Rootsi (eraõiguslik lahendus, kus krediidibüroo tegevus eeldab </w:t>
      </w:r>
      <w:r>
        <w:rPr>
          <w:rFonts w:ascii="Times New Roman" w:hAnsi="Times New Roman"/>
          <w:sz w:val="24"/>
        </w:rPr>
        <w:t>A</w:t>
      </w:r>
      <w:r w:rsidRPr="00E60870">
        <w:rPr>
          <w:rFonts w:ascii="Times New Roman" w:hAnsi="Times New Roman"/>
          <w:sz w:val="24"/>
        </w:rPr>
        <w:t xml:space="preserve">ndmekaitse </w:t>
      </w:r>
      <w:r>
        <w:rPr>
          <w:rFonts w:ascii="Times New Roman" w:hAnsi="Times New Roman"/>
          <w:sz w:val="24"/>
        </w:rPr>
        <w:t>I</w:t>
      </w:r>
      <w:r w:rsidRPr="00E60870">
        <w:rPr>
          <w:rFonts w:ascii="Times New Roman" w:hAnsi="Times New Roman"/>
          <w:sz w:val="24"/>
        </w:rPr>
        <w:t>nspektsiooni tegevusluba), Saksamaa (eraõiguslik lahendus), Belgia (riiklik keskregister) ja Soome (loomisel olev riiklik keskregister)</w:t>
      </w:r>
    </w:p>
    <w:p w14:paraId="3BF641EF" w14:textId="77777777" w:rsidR="00E60870" w:rsidRPr="00E60870" w:rsidRDefault="00E60870" w:rsidP="00E60870">
      <w:pPr>
        <w:spacing w:after="0" w:line="240" w:lineRule="auto"/>
        <w:rPr>
          <w:rFonts w:cs="Times New Roman"/>
          <w:szCs w:val="24"/>
        </w:rPr>
      </w:pPr>
    </w:p>
    <w:p w14:paraId="714C4530" w14:textId="79772D8A" w:rsidR="00E60870" w:rsidRPr="00E60870" w:rsidRDefault="00E60870" w:rsidP="00E60870">
      <w:pPr>
        <w:pStyle w:val="Pealdis"/>
        <w:spacing w:after="0"/>
        <w:rPr>
          <w:rFonts w:cs="Times New Roman"/>
          <w:sz w:val="24"/>
          <w:szCs w:val="24"/>
        </w:rPr>
      </w:pPr>
      <w:r w:rsidRPr="00E60870">
        <w:rPr>
          <w:rFonts w:cs="Times New Roman"/>
          <w:b/>
          <w:sz w:val="24"/>
          <w:szCs w:val="24"/>
        </w:rPr>
        <w:t xml:space="preserve">Välisriikide finantskohustuste andmevahetusmudelite võrdlustabel (Autor: </w:t>
      </w:r>
      <w:proofErr w:type="spellStart"/>
      <w:r w:rsidRPr="00E60870">
        <w:rPr>
          <w:rFonts w:cs="Times New Roman"/>
          <w:b/>
          <w:sz w:val="24"/>
          <w:szCs w:val="24"/>
        </w:rPr>
        <w:t>Ernst&amp;Young</w:t>
      </w:r>
      <w:proofErr w:type="spellEnd"/>
      <w:r w:rsidRPr="00E60870">
        <w:rPr>
          <w:rFonts w:cs="Times New Roman"/>
          <w:b/>
          <w:sz w:val="24"/>
          <w:szCs w:val="24"/>
        </w:rPr>
        <w:t>, autorite lisandused)</w:t>
      </w:r>
    </w:p>
    <w:tbl>
      <w:tblPr>
        <w:tblStyle w:val="Ruuttabel4rhk3"/>
        <w:tblW w:w="5146" w:type="pct"/>
        <w:tblLayout w:type="fixed"/>
        <w:tblLook w:val="04A0" w:firstRow="1" w:lastRow="0" w:firstColumn="1" w:lastColumn="0" w:noHBand="0" w:noVBand="1"/>
      </w:tblPr>
      <w:tblGrid>
        <w:gridCol w:w="1161"/>
        <w:gridCol w:w="1817"/>
        <w:gridCol w:w="1556"/>
        <w:gridCol w:w="1427"/>
        <w:gridCol w:w="1552"/>
        <w:gridCol w:w="1813"/>
      </w:tblGrid>
      <w:tr w:rsidR="00E60870" w:rsidRPr="00E60870" w14:paraId="62B0672A" w14:textId="77777777" w:rsidTr="00B43D45">
        <w:trPr>
          <w:cnfStyle w:val="100000000000" w:firstRow="1" w:lastRow="0" w:firstColumn="0" w:lastColumn="0" w:oddVBand="0" w:evenVBand="0" w:oddHBand="0" w:evenHBand="0" w:firstRowFirstColumn="0" w:firstRowLastColumn="0" w:lastRowFirstColumn="0" w:lastRowLastColumn="0"/>
          <w:trHeight w:val="221"/>
        </w:trPr>
        <w:tc>
          <w:tcPr>
            <w:cnfStyle w:val="001000000000" w:firstRow="0" w:lastRow="0" w:firstColumn="1" w:lastColumn="0" w:oddVBand="0" w:evenVBand="0" w:oddHBand="0" w:evenHBand="0" w:firstRowFirstColumn="0" w:firstRowLastColumn="0" w:lastRowFirstColumn="0" w:lastRowLastColumn="0"/>
            <w:tcW w:w="623" w:type="pct"/>
          </w:tcPr>
          <w:p w14:paraId="16073AB3" w14:textId="77777777" w:rsidR="00E60870" w:rsidRPr="00E60870" w:rsidRDefault="00E60870" w:rsidP="00B43D45">
            <w:pPr>
              <w:pStyle w:val="EYTableHeading"/>
              <w:jc w:val="center"/>
              <w:rPr>
                <w:rFonts w:ascii="Times New Roman" w:hAnsi="Times New Roman" w:cs="Times New Roman"/>
                <w:color w:val="FFFFFF" w:themeColor="background1"/>
              </w:rPr>
            </w:pPr>
            <w:r w:rsidRPr="00E60870">
              <w:rPr>
                <w:rFonts w:ascii="Times New Roman" w:hAnsi="Times New Roman" w:cs="Times New Roman"/>
                <w:color w:val="FFFFFF" w:themeColor="background1"/>
              </w:rPr>
              <w:t>Tunnus</w:t>
            </w:r>
          </w:p>
        </w:tc>
        <w:tc>
          <w:tcPr>
            <w:tcW w:w="974" w:type="pct"/>
          </w:tcPr>
          <w:p w14:paraId="2E63AD09" w14:textId="77777777" w:rsidR="00E60870" w:rsidRPr="00E60870" w:rsidRDefault="00E60870" w:rsidP="00B43D45">
            <w:pPr>
              <w:pStyle w:val="EYTableHead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themeColor="background1"/>
              </w:rPr>
            </w:pPr>
            <w:r w:rsidRPr="00E60870">
              <w:rPr>
                <w:rFonts w:ascii="Times New Roman" w:hAnsi="Times New Roman" w:cs="Times New Roman"/>
                <w:color w:val="FFFFFF" w:themeColor="background1"/>
              </w:rPr>
              <w:t>Läti</w:t>
            </w:r>
          </w:p>
        </w:tc>
        <w:tc>
          <w:tcPr>
            <w:tcW w:w="834" w:type="pct"/>
          </w:tcPr>
          <w:p w14:paraId="40F1FB1A" w14:textId="77777777" w:rsidR="00E60870" w:rsidRPr="00E60870" w:rsidRDefault="00E60870" w:rsidP="00B43D45">
            <w:pPr>
              <w:pStyle w:val="EYTableHead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themeColor="background1"/>
              </w:rPr>
            </w:pPr>
            <w:r w:rsidRPr="00E60870">
              <w:rPr>
                <w:rFonts w:ascii="Times New Roman" w:hAnsi="Times New Roman" w:cs="Times New Roman"/>
                <w:color w:val="FFFFFF" w:themeColor="background1"/>
              </w:rPr>
              <w:t>Rootsi</w:t>
            </w:r>
          </w:p>
        </w:tc>
        <w:tc>
          <w:tcPr>
            <w:tcW w:w="765" w:type="pct"/>
          </w:tcPr>
          <w:p w14:paraId="1E3ADD34" w14:textId="77777777" w:rsidR="00E60870" w:rsidRPr="00E60870" w:rsidRDefault="00E60870" w:rsidP="00B43D45">
            <w:pPr>
              <w:pStyle w:val="EYTableHead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themeColor="background1"/>
              </w:rPr>
            </w:pPr>
            <w:r w:rsidRPr="00E60870">
              <w:rPr>
                <w:rFonts w:ascii="Times New Roman" w:hAnsi="Times New Roman" w:cs="Times New Roman"/>
                <w:color w:val="FFFFFF" w:themeColor="background1"/>
              </w:rPr>
              <w:t>Saksamaa</w:t>
            </w:r>
          </w:p>
        </w:tc>
        <w:tc>
          <w:tcPr>
            <w:tcW w:w="832" w:type="pct"/>
          </w:tcPr>
          <w:p w14:paraId="5344D5AD" w14:textId="77777777" w:rsidR="00E60870" w:rsidRPr="00E60870" w:rsidRDefault="00E60870" w:rsidP="00B43D45">
            <w:pPr>
              <w:pStyle w:val="EYTableHead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themeColor="background1"/>
              </w:rPr>
            </w:pPr>
            <w:r w:rsidRPr="00E60870">
              <w:rPr>
                <w:rFonts w:ascii="Times New Roman" w:hAnsi="Times New Roman" w:cs="Times New Roman"/>
                <w:color w:val="FFFFFF" w:themeColor="background1"/>
              </w:rPr>
              <w:t>Belgia</w:t>
            </w:r>
          </w:p>
        </w:tc>
        <w:tc>
          <w:tcPr>
            <w:tcW w:w="972" w:type="pct"/>
          </w:tcPr>
          <w:p w14:paraId="12C63A1F" w14:textId="77777777" w:rsidR="00E60870" w:rsidRPr="00E60870" w:rsidRDefault="00E60870" w:rsidP="00B43D45">
            <w:pPr>
              <w:pStyle w:val="EYTableHead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themeColor="background1"/>
              </w:rPr>
            </w:pPr>
            <w:r w:rsidRPr="00E60870">
              <w:rPr>
                <w:rFonts w:ascii="Times New Roman" w:hAnsi="Times New Roman" w:cs="Times New Roman"/>
                <w:color w:val="FFFFFF" w:themeColor="background1"/>
              </w:rPr>
              <w:t xml:space="preserve">Soome </w:t>
            </w:r>
          </w:p>
          <w:p w14:paraId="59B07CCB" w14:textId="00FA1647" w:rsidR="00E60870" w:rsidRPr="00E60870" w:rsidRDefault="00E60870" w:rsidP="00B43D45">
            <w:pPr>
              <w:pStyle w:val="EYTableHead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themeColor="background1"/>
              </w:rPr>
            </w:pPr>
          </w:p>
        </w:tc>
      </w:tr>
      <w:tr w:rsidR="00E60870" w:rsidRPr="00E60870" w14:paraId="49DBEBC3" w14:textId="77777777" w:rsidTr="00B43D45">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23" w:type="pct"/>
            <w:noWrap/>
          </w:tcPr>
          <w:p w14:paraId="247293EC" w14:textId="77777777" w:rsidR="00E60870" w:rsidRPr="00E60870" w:rsidRDefault="00E60870" w:rsidP="00B43D45">
            <w:pPr>
              <w:pStyle w:val="EYTableText"/>
              <w:spacing w:before="0" w:after="0"/>
              <w:rPr>
                <w:rFonts w:ascii="Times New Roman" w:hAnsi="Times New Roman"/>
                <w:sz w:val="18"/>
                <w:szCs w:val="18"/>
              </w:rPr>
            </w:pPr>
            <w:r w:rsidRPr="00E60870">
              <w:rPr>
                <w:rFonts w:ascii="Times New Roman" w:hAnsi="Times New Roman"/>
                <w:sz w:val="18"/>
                <w:szCs w:val="18"/>
              </w:rPr>
              <w:t>Omandivorm</w:t>
            </w:r>
          </w:p>
        </w:tc>
        <w:tc>
          <w:tcPr>
            <w:tcW w:w="974" w:type="pct"/>
            <w:noWrap/>
          </w:tcPr>
          <w:p w14:paraId="5AA17A28"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Avalik (keskpank)</w:t>
            </w:r>
          </w:p>
          <w:p w14:paraId="7FD83DEC"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p>
          <w:p w14:paraId="25CC8E6E"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xml:space="preserve">Lisaks on turul eraõiguslikud teenusepakkujad, suurim </w:t>
            </w:r>
            <w:proofErr w:type="spellStart"/>
            <w:r w:rsidRPr="00E60870">
              <w:rPr>
                <w:rFonts w:ascii="Times New Roman" w:hAnsi="Times New Roman"/>
                <w:sz w:val="18"/>
                <w:szCs w:val="18"/>
              </w:rPr>
              <w:t>Kredītu</w:t>
            </w:r>
            <w:proofErr w:type="spellEnd"/>
            <w:r w:rsidRPr="00E60870">
              <w:rPr>
                <w:rFonts w:ascii="Times New Roman" w:hAnsi="Times New Roman"/>
                <w:sz w:val="18"/>
                <w:szCs w:val="18"/>
              </w:rPr>
              <w:t xml:space="preserve"> </w:t>
            </w:r>
            <w:proofErr w:type="spellStart"/>
            <w:r w:rsidRPr="00E60870">
              <w:rPr>
                <w:rFonts w:ascii="Times New Roman" w:hAnsi="Times New Roman"/>
                <w:sz w:val="18"/>
                <w:szCs w:val="18"/>
              </w:rPr>
              <w:t>informācijas</w:t>
            </w:r>
            <w:proofErr w:type="spellEnd"/>
            <w:r w:rsidRPr="00E60870">
              <w:rPr>
                <w:rFonts w:ascii="Times New Roman" w:hAnsi="Times New Roman"/>
                <w:sz w:val="18"/>
                <w:szCs w:val="18"/>
              </w:rPr>
              <w:t xml:space="preserve"> </w:t>
            </w:r>
            <w:proofErr w:type="spellStart"/>
            <w:r w:rsidRPr="00E60870">
              <w:rPr>
                <w:rFonts w:ascii="Times New Roman" w:hAnsi="Times New Roman"/>
                <w:sz w:val="18"/>
                <w:szCs w:val="18"/>
              </w:rPr>
              <w:t>birojs</w:t>
            </w:r>
            <w:proofErr w:type="spellEnd"/>
            <w:r w:rsidRPr="00E60870">
              <w:rPr>
                <w:rFonts w:ascii="Times New Roman" w:hAnsi="Times New Roman"/>
                <w:sz w:val="18"/>
                <w:szCs w:val="18"/>
              </w:rPr>
              <w:t xml:space="preserve"> (Creditinfo grupp)</w:t>
            </w:r>
          </w:p>
        </w:tc>
        <w:tc>
          <w:tcPr>
            <w:tcW w:w="834" w:type="pct"/>
            <w:noWrap/>
          </w:tcPr>
          <w:p w14:paraId="3380EA01"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Era</w:t>
            </w:r>
          </w:p>
          <w:p w14:paraId="739DEC3F"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xml:space="preserve">(mitu pakkujat, millest suurim </w:t>
            </w:r>
            <w:proofErr w:type="spellStart"/>
            <w:r w:rsidRPr="00E60870">
              <w:rPr>
                <w:rFonts w:ascii="Times New Roman" w:hAnsi="Times New Roman"/>
                <w:sz w:val="18"/>
                <w:szCs w:val="18"/>
              </w:rPr>
              <w:t>Upplysningscentralen</w:t>
            </w:r>
            <w:proofErr w:type="spellEnd"/>
            <w:r w:rsidRPr="00E60870">
              <w:rPr>
                <w:rFonts w:ascii="Times New Roman" w:hAnsi="Times New Roman"/>
                <w:sz w:val="18"/>
                <w:szCs w:val="18"/>
              </w:rPr>
              <w:t>)</w:t>
            </w:r>
          </w:p>
        </w:tc>
        <w:tc>
          <w:tcPr>
            <w:tcW w:w="765" w:type="pct"/>
          </w:tcPr>
          <w:p w14:paraId="0C7D1C75"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t-EE"/>
              </w:rPr>
            </w:pPr>
            <w:r w:rsidRPr="00E60870">
              <w:rPr>
                <w:rFonts w:ascii="Times New Roman" w:hAnsi="Times New Roman"/>
                <w:sz w:val="18"/>
                <w:szCs w:val="18"/>
                <w:lang w:eastAsia="et-EE"/>
              </w:rPr>
              <w:t>Era</w:t>
            </w:r>
          </w:p>
          <w:p w14:paraId="36B979D0" w14:textId="77777777" w:rsidR="00E60870" w:rsidRPr="00E60870" w:rsidRDefault="00E60870" w:rsidP="00B43D45">
            <w:pPr>
              <w:pStyle w:val="EYTableHead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 xml:space="preserve">(mitu pakkujat, suurim </w:t>
            </w:r>
            <w:proofErr w:type="spellStart"/>
            <w:r w:rsidRPr="00E60870">
              <w:rPr>
                <w:rFonts w:ascii="Times New Roman" w:hAnsi="Times New Roman" w:cs="Times New Roman"/>
                <w:color w:val="auto"/>
                <w:sz w:val="18"/>
                <w:szCs w:val="18"/>
              </w:rPr>
              <w:t>Schufa</w:t>
            </w:r>
            <w:proofErr w:type="spellEnd"/>
            <w:r w:rsidRPr="00E60870">
              <w:rPr>
                <w:rFonts w:ascii="Times New Roman" w:hAnsi="Times New Roman" w:cs="Times New Roman"/>
                <w:color w:val="auto"/>
                <w:sz w:val="18"/>
                <w:szCs w:val="18"/>
              </w:rPr>
              <w:t xml:space="preserve"> Holding AG)</w:t>
            </w:r>
          </w:p>
        </w:tc>
        <w:tc>
          <w:tcPr>
            <w:tcW w:w="832" w:type="pct"/>
          </w:tcPr>
          <w:p w14:paraId="0482FB14" w14:textId="77777777" w:rsidR="00E60870" w:rsidRPr="00E60870" w:rsidRDefault="00E60870" w:rsidP="00B43D45">
            <w:pPr>
              <w:pStyle w:val="EYTableHead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Avalik (keskpank)</w:t>
            </w:r>
          </w:p>
        </w:tc>
        <w:tc>
          <w:tcPr>
            <w:tcW w:w="972" w:type="pct"/>
          </w:tcPr>
          <w:p w14:paraId="2FE6F1ED" w14:textId="77777777" w:rsidR="00E60870" w:rsidRPr="00E60870" w:rsidRDefault="00E60870" w:rsidP="00B43D45">
            <w:pPr>
              <w:pStyle w:val="EYTableHead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Avalik (maksuameti juures asuva sissetuleku registri juurde)</w:t>
            </w:r>
          </w:p>
        </w:tc>
      </w:tr>
      <w:tr w:rsidR="00E60870" w:rsidRPr="00E60870" w14:paraId="3901E523" w14:textId="77777777" w:rsidTr="00B43D45">
        <w:trPr>
          <w:trHeight w:val="242"/>
        </w:trPr>
        <w:tc>
          <w:tcPr>
            <w:cnfStyle w:val="001000000000" w:firstRow="0" w:lastRow="0" w:firstColumn="1" w:lastColumn="0" w:oddVBand="0" w:evenVBand="0" w:oddHBand="0" w:evenHBand="0" w:firstRowFirstColumn="0" w:firstRowLastColumn="0" w:lastRowFirstColumn="0" w:lastRowLastColumn="0"/>
            <w:tcW w:w="623" w:type="pct"/>
            <w:noWrap/>
          </w:tcPr>
          <w:p w14:paraId="14F06971" w14:textId="77777777" w:rsidR="00E60870" w:rsidRPr="00E60870" w:rsidRDefault="00E60870" w:rsidP="00B43D45">
            <w:pPr>
              <w:pStyle w:val="EYTableText"/>
              <w:spacing w:before="0" w:after="0"/>
              <w:rPr>
                <w:rFonts w:ascii="Times New Roman" w:hAnsi="Times New Roman"/>
                <w:sz w:val="18"/>
                <w:szCs w:val="18"/>
              </w:rPr>
            </w:pPr>
            <w:r w:rsidRPr="00E60870">
              <w:rPr>
                <w:rFonts w:ascii="Times New Roman" w:hAnsi="Times New Roman"/>
                <w:sz w:val="18"/>
                <w:szCs w:val="18"/>
              </w:rPr>
              <w:t>Õiguslik alus</w:t>
            </w:r>
          </w:p>
        </w:tc>
        <w:tc>
          <w:tcPr>
            <w:tcW w:w="974" w:type="pct"/>
            <w:noWrap/>
          </w:tcPr>
          <w:p w14:paraId="6609C01B"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Avalik: seadus</w:t>
            </w:r>
          </w:p>
          <w:p w14:paraId="1F1BC485"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Era: leping, teenusepakkujale laieneb tegevusloa regulatsioon</w:t>
            </w:r>
          </w:p>
        </w:tc>
        <w:tc>
          <w:tcPr>
            <w:tcW w:w="834" w:type="pct"/>
            <w:noWrap/>
          </w:tcPr>
          <w:p w14:paraId="074EEDB3"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Lepinguline, teenusepakkujale laieneb tegevusloa regulatsioon</w:t>
            </w:r>
          </w:p>
        </w:tc>
        <w:tc>
          <w:tcPr>
            <w:tcW w:w="765" w:type="pct"/>
          </w:tcPr>
          <w:p w14:paraId="7A019529"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t-EE"/>
              </w:rPr>
            </w:pPr>
            <w:r w:rsidRPr="00E60870">
              <w:rPr>
                <w:rFonts w:ascii="Times New Roman" w:hAnsi="Times New Roman"/>
                <w:sz w:val="18"/>
                <w:szCs w:val="18"/>
                <w:lang w:eastAsia="et-EE"/>
              </w:rPr>
              <w:t>Lepinguline</w:t>
            </w:r>
          </w:p>
        </w:tc>
        <w:tc>
          <w:tcPr>
            <w:tcW w:w="832" w:type="pct"/>
          </w:tcPr>
          <w:p w14:paraId="29C43B62" w14:textId="77777777" w:rsidR="00E60870" w:rsidRPr="00E60870" w:rsidRDefault="00E60870" w:rsidP="00B43D45">
            <w:pPr>
              <w:pStyle w:val="EYTableHead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Seadus</w:t>
            </w:r>
          </w:p>
        </w:tc>
        <w:tc>
          <w:tcPr>
            <w:tcW w:w="972" w:type="pct"/>
          </w:tcPr>
          <w:p w14:paraId="6826F13F" w14:textId="77777777" w:rsidR="00E60870" w:rsidRPr="00E60870" w:rsidRDefault="00E60870" w:rsidP="00B43D45">
            <w:pPr>
              <w:pStyle w:val="EYTableHead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Seadus</w:t>
            </w:r>
          </w:p>
        </w:tc>
      </w:tr>
      <w:tr w:rsidR="00E60870" w:rsidRPr="00E60870" w14:paraId="64D70E36" w14:textId="77777777" w:rsidTr="00B43D45">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23" w:type="pct"/>
            <w:noWrap/>
          </w:tcPr>
          <w:p w14:paraId="18C05518" w14:textId="77777777" w:rsidR="00E60870" w:rsidRPr="00E60870" w:rsidRDefault="00E60870" w:rsidP="00B43D45">
            <w:pPr>
              <w:pStyle w:val="EYTableText"/>
              <w:spacing w:before="0" w:after="0"/>
              <w:rPr>
                <w:rFonts w:ascii="Times New Roman" w:hAnsi="Times New Roman"/>
                <w:sz w:val="18"/>
                <w:szCs w:val="18"/>
              </w:rPr>
            </w:pPr>
            <w:r w:rsidRPr="00E60870">
              <w:rPr>
                <w:rFonts w:ascii="Times New Roman" w:hAnsi="Times New Roman"/>
                <w:sz w:val="18"/>
                <w:szCs w:val="18"/>
              </w:rPr>
              <w:t xml:space="preserve">Kohustus raporteerida positiivset </w:t>
            </w:r>
            <w:proofErr w:type="spellStart"/>
            <w:r w:rsidRPr="00E60870">
              <w:rPr>
                <w:rFonts w:ascii="Times New Roman" w:hAnsi="Times New Roman"/>
                <w:sz w:val="18"/>
                <w:szCs w:val="18"/>
              </w:rPr>
              <w:t>krediidiinfot</w:t>
            </w:r>
            <w:proofErr w:type="spellEnd"/>
          </w:p>
        </w:tc>
        <w:tc>
          <w:tcPr>
            <w:tcW w:w="974" w:type="pct"/>
            <w:noWrap/>
          </w:tcPr>
          <w:p w14:paraId="258D4A58"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Jah (keskpanga registrisse)</w:t>
            </w:r>
          </w:p>
          <w:p w14:paraId="3869D687"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Ei (eraõigusliku teenusepakkuja registrisse)</w:t>
            </w:r>
          </w:p>
        </w:tc>
        <w:tc>
          <w:tcPr>
            <w:tcW w:w="834" w:type="pct"/>
            <w:noWrap/>
          </w:tcPr>
          <w:p w14:paraId="4F57DA99"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Ei</w:t>
            </w:r>
          </w:p>
        </w:tc>
        <w:tc>
          <w:tcPr>
            <w:tcW w:w="765" w:type="pct"/>
          </w:tcPr>
          <w:p w14:paraId="786A0C73" w14:textId="77777777" w:rsidR="00E60870" w:rsidRPr="00E60870" w:rsidRDefault="00E60870" w:rsidP="00B43D45">
            <w:pPr>
              <w:pStyle w:val="EYTableHead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Ei</w:t>
            </w:r>
          </w:p>
        </w:tc>
        <w:tc>
          <w:tcPr>
            <w:tcW w:w="832" w:type="pct"/>
          </w:tcPr>
          <w:p w14:paraId="176C950F" w14:textId="77777777" w:rsidR="00E60870" w:rsidRPr="00E60870" w:rsidRDefault="00E60870" w:rsidP="00B43D45">
            <w:pPr>
              <w:pStyle w:val="EYTableHead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Jah</w:t>
            </w:r>
          </w:p>
        </w:tc>
        <w:tc>
          <w:tcPr>
            <w:tcW w:w="972" w:type="pct"/>
          </w:tcPr>
          <w:p w14:paraId="3B9F2EE6" w14:textId="77777777" w:rsidR="00E60870" w:rsidRPr="00E60870" w:rsidRDefault="00E60870" w:rsidP="00B43D45">
            <w:pPr>
              <w:pStyle w:val="EYTableHead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Jah</w:t>
            </w:r>
          </w:p>
        </w:tc>
      </w:tr>
      <w:tr w:rsidR="00E60870" w:rsidRPr="00E60870" w14:paraId="791FDB28" w14:textId="77777777" w:rsidTr="00B43D45">
        <w:trPr>
          <w:trHeight w:val="242"/>
        </w:trPr>
        <w:tc>
          <w:tcPr>
            <w:cnfStyle w:val="001000000000" w:firstRow="0" w:lastRow="0" w:firstColumn="1" w:lastColumn="0" w:oddVBand="0" w:evenVBand="0" w:oddHBand="0" w:evenHBand="0" w:firstRowFirstColumn="0" w:firstRowLastColumn="0" w:lastRowFirstColumn="0" w:lastRowLastColumn="0"/>
            <w:tcW w:w="623" w:type="pct"/>
            <w:noWrap/>
          </w:tcPr>
          <w:p w14:paraId="29491399" w14:textId="77777777" w:rsidR="00E60870" w:rsidRPr="00E60870" w:rsidRDefault="00E60870" w:rsidP="00B43D45">
            <w:pPr>
              <w:pStyle w:val="EYTableText"/>
              <w:spacing w:before="0" w:after="0"/>
              <w:rPr>
                <w:rFonts w:ascii="Times New Roman" w:hAnsi="Times New Roman"/>
                <w:sz w:val="18"/>
                <w:szCs w:val="18"/>
              </w:rPr>
            </w:pPr>
            <w:r w:rsidRPr="00E60870">
              <w:rPr>
                <w:rFonts w:ascii="Times New Roman" w:hAnsi="Times New Roman"/>
                <w:sz w:val="18"/>
                <w:szCs w:val="18"/>
              </w:rPr>
              <w:t>Mudeli vorm</w:t>
            </w:r>
          </w:p>
        </w:tc>
        <w:tc>
          <w:tcPr>
            <w:tcW w:w="974" w:type="pct"/>
            <w:noWrap/>
          </w:tcPr>
          <w:p w14:paraId="73819039"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Avalik: register</w:t>
            </w:r>
          </w:p>
          <w:p w14:paraId="4C86CB06"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p>
          <w:p w14:paraId="6A2789CE"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Era: register</w:t>
            </w:r>
          </w:p>
        </w:tc>
        <w:tc>
          <w:tcPr>
            <w:tcW w:w="834" w:type="pct"/>
            <w:noWrap/>
          </w:tcPr>
          <w:p w14:paraId="09DEA1DE"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Register</w:t>
            </w:r>
          </w:p>
        </w:tc>
        <w:tc>
          <w:tcPr>
            <w:tcW w:w="765" w:type="pct"/>
          </w:tcPr>
          <w:p w14:paraId="3CF4890E" w14:textId="77777777" w:rsidR="00E60870" w:rsidRPr="00E60870" w:rsidRDefault="00E60870" w:rsidP="00B43D45">
            <w:pPr>
              <w:pStyle w:val="EYTableHead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Register</w:t>
            </w:r>
          </w:p>
        </w:tc>
        <w:tc>
          <w:tcPr>
            <w:tcW w:w="832" w:type="pct"/>
          </w:tcPr>
          <w:p w14:paraId="0C3ABBE6" w14:textId="77777777" w:rsidR="00E60870" w:rsidRPr="00E60870" w:rsidRDefault="00E60870" w:rsidP="00B43D45">
            <w:pPr>
              <w:pStyle w:val="EYTableHead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Register</w:t>
            </w:r>
          </w:p>
        </w:tc>
        <w:tc>
          <w:tcPr>
            <w:tcW w:w="972" w:type="pct"/>
          </w:tcPr>
          <w:p w14:paraId="444729EA" w14:textId="77777777" w:rsidR="00E60870" w:rsidRPr="00E60870" w:rsidRDefault="00E60870" w:rsidP="00B43D45">
            <w:pPr>
              <w:pStyle w:val="EYTableHead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Register</w:t>
            </w:r>
          </w:p>
        </w:tc>
      </w:tr>
      <w:tr w:rsidR="00E60870" w:rsidRPr="00E60870" w14:paraId="2D059D7F" w14:textId="77777777" w:rsidTr="00B43D45">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23" w:type="pct"/>
            <w:noWrap/>
          </w:tcPr>
          <w:p w14:paraId="562795FA" w14:textId="77777777" w:rsidR="00E60870" w:rsidRPr="00E60870" w:rsidRDefault="00E60870" w:rsidP="00B43D45">
            <w:pPr>
              <w:pStyle w:val="EYTableText"/>
              <w:spacing w:before="0" w:after="0"/>
              <w:rPr>
                <w:rFonts w:ascii="Times New Roman" w:hAnsi="Times New Roman"/>
                <w:sz w:val="18"/>
                <w:szCs w:val="18"/>
              </w:rPr>
            </w:pPr>
            <w:r w:rsidRPr="00E60870">
              <w:rPr>
                <w:rFonts w:ascii="Times New Roman" w:hAnsi="Times New Roman"/>
                <w:sz w:val="18"/>
                <w:szCs w:val="18"/>
              </w:rPr>
              <w:t>Andmete andjad</w:t>
            </w:r>
          </w:p>
        </w:tc>
        <w:tc>
          <w:tcPr>
            <w:tcW w:w="974" w:type="pct"/>
            <w:noWrap/>
          </w:tcPr>
          <w:p w14:paraId="47B168D1"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Avalik: pangad ja muud laenuandjad</w:t>
            </w:r>
          </w:p>
          <w:p w14:paraId="7C0F0153"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p>
          <w:p w14:paraId="66B2C077"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Era: pangad ja muud laenuandjad, negatiivse info puhul ka muud ettevõtted</w:t>
            </w:r>
          </w:p>
        </w:tc>
        <w:tc>
          <w:tcPr>
            <w:tcW w:w="834" w:type="pct"/>
            <w:noWrap/>
          </w:tcPr>
          <w:p w14:paraId="728E840C"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Pangad ja muud laenuandjad, ettevõtted, valitsusasutused</w:t>
            </w:r>
          </w:p>
        </w:tc>
        <w:tc>
          <w:tcPr>
            <w:tcW w:w="765" w:type="pct"/>
          </w:tcPr>
          <w:p w14:paraId="606CB2FF" w14:textId="77777777" w:rsidR="00E60870" w:rsidRPr="00E60870" w:rsidRDefault="00E60870" w:rsidP="00B43D45">
            <w:pPr>
              <w:pStyle w:val="EYTableHead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Pangad ja muud laenuandjad</w:t>
            </w:r>
          </w:p>
        </w:tc>
        <w:tc>
          <w:tcPr>
            <w:tcW w:w="832" w:type="pct"/>
          </w:tcPr>
          <w:p w14:paraId="451BDD8B" w14:textId="77777777" w:rsidR="00E60870" w:rsidRPr="00E60870" w:rsidRDefault="00E60870" w:rsidP="00B43D45">
            <w:pPr>
              <w:pStyle w:val="EYTableHead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Pangad ja muud laenuandjad, liisingufirmad, kindlustusfirmad</w:t>
            </w:r>
          </w:p>
        </w:tc>
        <w:tc>
          <w:tcPr>
            <w:tcW w:w="972" w:type="pct"/>
          </w:tcPr>
          <w:p w14:paraId="590EEF77" w14:textId="77777777" w:rsidR="00E60870" w:rsidRPr="00E60870" w:rsidRDefault="00E60870" w:rsidP="00B43D45">
            <w:pPr>
              <w:pStyle w:val="EYTableHead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 xml:space="preserve">Pangad ja muud krediidiandjad </w:t>
            </w:r>
          </w:p>
        </w:tc>
      </w:tr>
      <w:tr w:rsidR="00E60870" w:rsidRPr="00E60870" w14:paraId="41E0717D" w14:textId="77777777" w:rsidTr="00B43D45">
        <w:trPr>
          <w:trHeight w:val="242"/>
        </w:trPr>
        <w:tc>
          <w:tcPr>
            <w:cnfStyle w:val="001000000000" w:firstRow="0" w:lastRow="0" w:firstColumn="1" w:lastColumn="0" w:oddVBand="0" w:evenVBand="0" w:oddHBand="0" w:evenHBand="0" w:firstRowFirstColumn="0" w:firstRowLastColumn="0" w:lastRowFirstColumn="0" w:lastRowLastColumn="0"/>
            <w:tcW w:w="623" w:type="pct"/>
            <w:noWrap/>
          </w:tcPr>
          <w:p w14:paraId="4B77CEE1" w14:textId="77777777" w:rsidR="00E60870" w:rsidRPr="00E60870" w:rsidRDefault="00E60870" w:rsidP="00B43D45">
            <w:pPr>
              <w:pStyle w:val="EYTableText"/>
              <w:spacing w:before="0" w:after="0"/>
              <w:rPr>
                <w:rFonts w:ascii="Times New Roman" w:hAnsi="Times New Roman"/>
                <w:sz w:val="18"/>
                <w:szCs w:val="18"/>
              </w:rPr>
            </w:pPr>
            <w:r w:rsidRPr="00E60870">
              <w:rPr>
                <w:rFonts w:ascii="Times New Roman" w:hAnsi="Times New Roman"/>
                <w:sz w:val="18"/>
                <w:szCs w:val="18"/>
              </w:rPr>
              <w:t>Kogutud andmed</w:t>
            </w:r>
          </w:p>
        </w:tc>
        <w:tc>
          <w:tcPr>
            <w:tcW w:w="974" w:type="pct"/>
            <w:noWrap/>
          </w:tcPr>
          <w:p w14:paraId="4E485AFD"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xml:space="preserve">Era: eraisiku kohta </w:t>
            </w:r>
          </w:p>
          <w:p w14:paraId="48D7802A"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Hetke kohustused</w:t>
            </w:r>
          </w:p>
          <w:p w14:paraId="0E5CA673"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Aktiivsed võlgnevused</w:t>
            </w:r>
          </w:p>
          <w:p w14:paraId="136A3F6E"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Kustutatud võlgnevused</w:t>
            </w:r>
          </w:p>
          <w:p w14:paraId="6E101488"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Subjekti kohta päringuid teinud ettevõtete nimekiri</w:t>
            </w:r>
          </w:p>
          <w:p w14:paraId="79F0A0BC"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Krediidireiting</w:t>
            </w:r>
          </w:p>
          <w:p w14:paraId="1F534BE7"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Teave tagatise kohta (nt tagatise väärtus, aga ka tagatise väärtuse hindamise metoodika)</w:t>
            </w:r>
          </w:p>
          <w:p w14:paraId="59939D48"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p>
          <w:p w14:paraId="0F05AE1F"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Avalik:</w:t>
            </w:r>
          </w:p>
          <w:p w14:paraId="67F5A25E"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Finantskohustuse tüüp</w:t>
            </w:r>
          </w:p>
          <w:p w14:paraId="5562D873"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Kohustuse tähtajad</w:t>
            </w:r>
          </w:p>
          <w:p w14:paraId="4C16879F"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Kohustuse summa</w:t>
            </w:r>
          </w:p>
          <w:p w14:paraId="175DC26B"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Võlgnevus</w:t>
            </w:r>
          </w:p>
          <w:p w14:paraId="02F84CAE"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Päringu teinud isikud</w:t>
            </w:r>
          </w:p>
          <w:p w14:paraId="0AA25F78"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p>
          <w:p w14:paraId="1235312D"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xml:space="preserve">Vt täpsemalt: </w:t>
            </w:r>
            <w:hyperlink r:id="rId22" w:history="1">
              <w:r w:rsidRPr="00E60870">
                <w:rPr>
                  <w:rStyle w:val="Hperlink"/>
                  <w:rFonts w:ascii="Times New Roman" w:hAnsi="Times New Roman"/>
                  <w:sz w:val="18"/>
                  <w:szCs w:val="18"/>
                </w:rPr>
                <w:t>https://datnes.latvijasbanka.lv/legal/160-Credit-Register-regulation-01072021.pdf</w:t>
              </w:r>
            </w:hyperlink>
            <w:r w:rsidRPr="00E60870">
              <w:rPr>
                <w:rFonts w:ascii="Times New Roman" w:hAnsi="Times New Roman"/>
                <w:sz w:val="18"/>
                <w:szCs w:val="18"/>
              </w:rPr>
              <w:t xml:space="preserve"> </w:t>
            </w:r>
          </w:p>
        </w:tc>
        <w:tc>
          <w:tcPr>
            <w:tcW w:w="834" w:type="pct"/>
            <w:noWrap/>
          </w:tcPr>
          <w:p w14:paraId="1DAC46C2"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Eraisiku kohta:</w:t>
            </w:r>
          </w:p>
          <w:p w14:paraId="75234CA3"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Igakuine sissetulek</w:t>
            </w:r>
          </w:p>
          <w:p w14:paraId="66400EB3"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Igakuine kulutamine</w:t>
            </w:r>
          </w:p>
          <w:p w14:paraId="4280C677"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Osalus firmades ja omatud kinnisvara ning nendega seotud laenud</w:t>
            </w:r>
          </w:p>
          <w:p w14:paraId="614A8A1C"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Eraisiku laenud</w:t>
            </w:r>
          </w:p>
          <w:p w14:paraId="03A14DEF"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xml:space="preserve">- Negatiivne </w:t>
            </w:r>
            <w:proofErr w:type="spellStart"/>
            <w:r w:rsidRPr="00E60870">
              <w:rPr>
                <w:rFonts w:ascii="Times New Roman" w:hAnsi="Times New Roman"/>
                <w:sz w:val="18"/>
                <w:szCs w:val="18"/>
              </w:rPr>
              <w:t>krediidiinfo</w:t>
            </w:r>
            <w:proofErr w:type="spellEnd"/>
          </w:p>
          <w:p w14:paraId="5E3783AB"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p>
          <w:p w14:paraId="12C319A8"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Ettevõtte kohta:</w:t>
            </w:r>
          </w:p>
          <w:p w14:paraId="61BBF009"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Käive</w:t>
            </w:r>
          </w:p>
          <w:p w14:paraId="01F47758"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Finantskohustus</w:t>
            </w:r>
          </w:p>
          <w:p w14:paraId="1A9317EE"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Likviidsussuhtarvud</w:t>
            </w:r>
          </w:p>
        </w:tc>
        <w:tc>
          <w:tcPr>
            <w:tcW w:w="765" w:type="pct"/>
          </w:tcPr>
          <w:p w14:paraId="1809B858"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t-EE"/>
              </w:rPr>
            </w:pPr>
            <w:r w:rsidRPr="00E60870">
              <w:rPr>
                <w:rFonts w:ascii="Times New Roman" w:hAnsi="Times New Roman"/>
                <w:sz w:val="18"/>
                <w:szCs w:val="18"/>
                <w:lang w:eastAsia="et-EE"/>
              </w:rPr>
              <w:t>Eraisiku kohta:</w:t>
            </w:r>
          </w:p>
          <w:p w14:paraId="47F1B8E6"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t-EE"/>
              </w:rPr>
            </w:pPr>
            <w:r w:rsidRPr="00E60870">
              <w:rPr>
                <w:rFonts w:ascii="Times New Roman" w:hAnsi="Times New Roman"/>
                <w:sz w:val="18"/>
                <w:szCs w:val="18"/>
                <w:lang w:eastAsia="et-EE"/>
              </w:rPr>
              <w:t>- Kontaktinformatsioon</w:t>
            </w:r>
          </w:p>
          <w:p w14:paraId="1F4F1A7C"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t-EE"/>
              </w:rPr>
            </w:pPr>
            <w:r w:rsidRPr="00E60870">
              <w:rPr>
                <w:rFonts w:ascii="Times New Roman" w:hAnsi="Times New Roman"/>
                <w:sz w:val="18"/>
                <w:szCs w:val="18"/>
                <w:lang w:eastAsia="et-EE"/>
              </w:rPr>
              <w:t>- Informatsioon töö kohta</w:t>
            </w:r>
          </w:p>
          <w:p w14:paraId="38B7D31A"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t-EE"/>
              </w:rPr>
            </w:pPr>
            <w:r w:rsidRPr="00E60870">
              <w:rPr>
                <w:rFonts w:ascii="Times New Roman" w:hAnsi="Times New Roman"/>
                <w:sz w:val="18"/>
                <w:szCs w:val="18"/>
                <w:lang w:eastAsia="et-EE"/>
              </w:rPr>
              <w:t>- Omatud kinnisvara</w:t>
            </w:r>
          </w:p>
          <w:p w14:paraId="7F2A4DEE"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t-EE"/>
              </w:rPr>
            </w:pPr>
            <w:r w:rsidRPr="00E60870">
              <w:rPr>
                <w:rFonts w:ascii="Times New Roman" w:hAnsi="Times New Roman"/>
                <w:sz w:val="18"/>
                <w:szCs w:val="18"/>
                <w:lang w:eastAsia="et-EE"/>
              </w:rPr>
              <w:t>- Pangaandmed</w:t>
            </w:r>
          </w:p>
          <w:p w14:paraId="14FC9A3A"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t-EE"/>
              </w:rPr>
            </w:pPr>
            <w:r w:rsidRPr="00E60870">
              <w:rPr>
                <w:rFonts w:ascii="Times New Roman" w:hAnsi="Times New Roman"/>
                <w:sz w:val="18"/>
                <w:szCs w:val="18"/>
                <w:lang w:eastAsia="et-EE"/>
              </w:rPr>
              <w:t>- Laenud</w:t>
            </w:r>
          </w:p>
          <w:p w14:paraId="39B552CD"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t-EE"/>
              </w:rPr>
            </w:pPr>
          </w:p>
          <w:p w14:paraId="7C3650FF"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t-EE"/>
              </w:rPr>
            </w:pPr>
            <w:r w:rsidRPr="00E60870">
              <w:rPr>
                <w:rFonts w:ascii="Times New Roman" w:hAnsi="Times New Roman"/>
                <w:sz w:val="18"/>
                <w:szCs w:val="18"/>
                <w:lang w:eastAsia="et-EE"/>
              </w:rPr>
              <w:t>Ettevõtte kohta:</w:t>
            </w:r>
          </w:p>
          <w:p w14:paraId="4ACE2E43"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t-EE"/>
              </w:rPr>
            </w:pPr>
            <w:r w:rsidRPr="00E60870">
              <w:rPr>
                <w:rFonts w:ascii="Times New Roman" w:hAnsi="Times New Roman"/>
                <w:sz w:val="18"/>
                <w:szCs w:val="18"/>
                <w:lang w:eastAsia="et-EE"/>
              </w:rPr>
              <w:t>- Juriidilised dokumendid</w:t>
            </w:r>
          </w:p>
          <w:p w14:paraId="62D1A245"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t-EE"/>
              </w:rPr>
            </w:pPr>
            <w:r w:rsidRPr="00E60870">
              <w:rPr>
                <w:rFonts w:ascii="Times New Roman" w:hAnsi="Times New Roman"/>
                <w:sz w:val="18"/>
                <w:szCs w:val="18"/>
                <w:lang w:eastAsia="et-EE"/>
              </w:rPr>
              <w:t>- Tegevusvaldkond</w:t>
            </w:r>
          </w:p>
          <w:p w14:paraId="1F4B1A6B"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t-EE"/>
              </w:rPr>
            </w:pPr>
            <w:r w:rsidRPr="00E60870">
              <w:rPr>
                <w:rFonts w:ascii="Times New Roman" w:hAnsi="Times New Roman"/>
                <w:sz w:val="18"/>
                <w:szCs w:val="18"/>
                <w:lang w:eastAsia="et-EE"/>
              </w:rPr>
              <w:t>- Osanike nimekiri</w:t>
            </w:r>
          </w:p>
          <w:p w14:paraId="1F413D2F"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eastAsia="et-EE"/>
              </w:rPr>
            </w:pPr>
            <w:r w:rsidRPr="00E60870">
              <w:rPr>
                <w:rFonts w:ascii="Times New Roman" w:hAnsi="Times New Roman"/>
                <w:sz w:val="18"/>
                <w:szCs w:val="18"/>
                <w:lang w:eastAsia="et-EE"/>
              </w:rPr>
              <w:t>- Pangakontod</w:t>
            </w:r>
          </w:p>
          <w:p w14:paraId="24D50466" w14:textId="77777777" w:rsidR="00E60870" w:rsidRPr="00E60870" w:rsidRDefault="00E60870" w:rsidP="00B43D45">
            <w:pPr>
              <w:pStyle w:val="EYTableHead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 Omatav kinnisvara</w:t>
            </w:r>
          </w:p>
        </w:tc>
        <w:tc>
          <w:tcPr>
            <w:tcW w:w="832" w:type="pct"/>
          </w:tcPr>
          <w:p w14:paraId="1B168C1B"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Eraisiku kohta:</w:t>
            </w:r>
          </w:p>
          <w:p w14:paraId="4B09B37C"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Finantskohustused ja nendega seotud iseärasused</w:t>
            </w:r>
          </w:p>
          <w:p w14:paraId="4E37876B"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Negatiivne krediidiinformatsioon</w:t>
            </w:r>
          </w:p>
          <w:p w14:paraId="4352F8E0"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Kontaktandmed</w:t>
            </w:r>
          </w:p>
          <w:p w14:paraId="61227D85"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p>
          <w:p w14:paraId="0336307C"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Ettevõtte kohta:</w:t>
            </w:r>
          </w:p>
          <w:p w14:paraId="50EEBE5E"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Krediidisumma</w:t>
            </w:r>
          </w:p>
          <w:p w14:paraId="7209F444"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Krediiditüüp</w:t>
            </w:r>
          </w:p>
          <w:p w14:paraId="02ECB690"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Kohustuse alg- ja lõppkuupäev</w:t>
            </w:r>
          </w:p>
          <w:p w14:paraId="4E246E7B"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Informatsioon firma kohta</w:t>
            </w:r>
          </w:p>
          <w:p w14:paraId="66AF390E" w14:textId="77777777" w:rsidR="00E60870" w:rsidRPr="00E60870" w:rsidRDefault="00E60870" w:rsidP="00B43D45">
            <w:pPr>
              <w:pStyle w:val="EYTableHead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 Muu informatsioon, mis aitab hinnata krediidi andmise riski ja krediidivõimelisust</w:t>
            </w:r>
          </w:p>
        </w:tc>
        <w:tc>
          <w:tcPr>
            <w:tcW w:w="972" w:type="pct"/>
          </w:tcPr>
          <w:p w14:paraId="6B2CACCB"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Füüsiliste ja juriidiliste isikute kohta:</w:t>
            </w:r>
          </w:p>
          <w:p w14:paraId="2BEDD85D" w14:textId="77777777" w:rsidR="00E60870" w:rsidRPr="00E60870" w:rsidRDefault="00E60870" w:rsidP="00E60870">
            <w:pPr>
              <w:pStyle w:val="EYTableText"/>
              <w:numPr>
                <w:ilvl w:val="0"/>
                <w:numId w:val="39"/>
              </w:numPr>
              <w:spacing w:before="0" w:after="0"/>
              <w:ind w:left="197" w:hanging="197"/>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Väljastatud krediit (summa)</w:t>
            </w:r>
          </w:p>
          <w:p w14:paraId="5E9241EC" w14:textId="77777777" w:rsidR="00E60870" w:rsidRPr="00E60870" w:rsidRDefault="00E60870" w:rsidP="00E60870">
            <w:pPr>
              <w:pStyle w:val="EYTableText"/>
              <w:numPr>
                <w:ilvl w:val="0"/>
                <w:numId w:val="39"/>
              </w:numPr>
              <w:spacing w:before="0" w:after="0"/>
              <w:ind w:left="197" w:hanging="197"/>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Krediidi tüüp (laen, liising jne)</w:t>
            </w:r>
          </w:p>
          <w:p w14:paraId="2BF7E848" w14:textId="77777777" w:rsidR="00E60870" w:rsidRPr="00E60870" w:rsidRDefault="00E60870" w:rsidP="00E60870">
            <w:pPr>
              <w:pStyle w:val="EYTableText"/>
              <w:numPr>
                <w:ilvl w:val="0"/>
                <w:numId w:val="39"/>
              </w:numPr>
              <w:spacing w:before="0" w:after="0"/>
              <w:ind w:left="197" w:hanging="197"/>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Tagasimakse tähtaeg</w:t>
            </w:r>
          </w:p>
          <w:p w14:paraId="6096DB0F" w14:textId="77777777" w:rsidR="00E60870" w:rsidRPr="00E60870" w:rsidRDefault="00E60870" w:rsidP="00E60870">
            <w:pPr>
              <w:pStyle w:val="EYTableText"/>
              <w:numPr>
                <w:ilvl w:val="0"/>
                <w:numId w:val="39"/>
              </w:numPr>
              <w:spacing w:before="0" w:after="0"/>
              <w:ind w:left="197" w:hanging="197"/>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Igakuiste maksete suurus</w:t>
            </w:r>
          </w:p>
          <w:p w14:paraId="165EC48A" w14:textId="77777777" w:rsidR="00E60870" w:rsidRPr="00E60870" w:rsidRDefault="00E60870" w:rsidP="00E60870">
            <w:pPr>
              <w:pStyle w:val="EYTableText"/>
              <w:numPr>
                <w:ilvl w:val="0"/>
                <w:numId w:val="39"/>
              </w:numPr>
              <w:spacing w:before="0" w:after="0"/>
              <w:ind w:left="197" w:hanging="197"/>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Igakuine sissetulek</w:t>
            </w:r>
          </w:p>
          <w:p w14:paraId="4CA69FCC" w14:textId="77777777" w:rsidR="00E60870" w:rsidRPr="00E60870" w:rsidRDefault="00E60870" w:rsidP="00E60870">
            <w:pPr>
              <w:pStyle w:val="EYTableText"/>
              <w:numPr>
                <w:ilvl w:val="0"/>
                <w:numId w:val="39"/>
              </w:numPr>
              <w:spacing w:before="0" w:after="0"/>
              <w:ind w:left="197" w:hanging="197"/>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Ajakohastatud teave üle 60-päeva viivismaksete kohta</w:t>
            </w:r>
          </w:p>
          <w:p w14:paraId="2F4D41C2" w14:textId="77777777" w:rsidR="00E60870" w:rsidRPr="00E60870" w:rsidRDefault="00E60870" w:rsidP="00E60870">
            <w:pPr>
              <w:pStyle w:val="EYTableText"/>
              <w:numPr>
                <w:ilvl w:val="0"/>
                <w:numId w:val="39"/>
              </w:numPr>
              <w:spacing w:before="0" w:after="0"/>
              <w:ind w:left="197" w:hanging="197"/>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Teave krediidikeelu kohta</w:t>
            </w:r>
          </w:p>
        </w:tc>
      </w:tr>
      <w:tr w:rsidR="00E60870" w:rsidRPr="00E60870" w14:paraId="4F1D1F3A" w14:textId="77777777" w:rsidTr="00B43D45">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23" w:type="pct"/>
            <w:noWrap/>
          </w:tcPr>
          <w:p w14:paraId="5A6EA339" w14:textId="77777777" w:rsidR="00E60870" w:rsidRPr="00E60870" w:rsidRDefault="00E60870" w:rsidP="00B43D45">
            <w:pPr>
              <w:pStyle w:val="EYTableText"/>
              <w:spacing w:before="0" w:after="0"/>
              <w:rPr>
                <w:rFonts w:ascii="Times New Roman" w:hAnsi="Times New Roman"/>
                <w:sz w:val="18"/>
                <w:szCs w:val="18"/>
              </w:rPr>
            </w:pPr>
            <w:r w:rsidRPr="00E60870">
              <w:rPr>
                <w:rFonts w:ascii="Times New Roman" w:hAnsi="Times New Roman"/>
                <w:sz w:val="18"/>
                <w:szCs w:val="18"/>
              </w:rPr>
              <w:t>Krediidiinfo andmete uuendamine</w:t>
            </w:r>
          </w:p>
        </w:tc>
        <w:tc>
          <w:tcPr>
            <w:tcW w:w="974" w:type="pct"/>
            <w:noWrap/>
          </w:tcPr>
          <w:p w14:paraId="6178A13D"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t-EE"/>
              </w:rPr>
            </w:pPr>
            <w:r w:rsidRPr="00E60870">
              <w:rPr>
                <w:rFonts w:ascii="Times New Roman" w:hAnsi="Times New Roman"/>
                <w:sz w:val="18"/>
                <w:szCs w:val="18"/>
                <w:lang w:eastAsia="et-EE"/>
              </w:rPr>
              <w:t>Avalik: 1 x päevas</w:t>
            </w:r>
          </w:p>
          <w:p w14:paraId="6BCE91B3"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t-EE"/>
              </w:rPr>
            </w:pPr>
          </w:p>
          <w:p w14:paraId="6EB8797C"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lang w:eastAsia="et-EE"/>
              </w:rPr>
              <w:t>Era: 1 x päevas</w:t>
            </w:r>
          </w:p>
        </w:tc>
        <w:tc>
          <w:tcPr>
            <w:tcW w:w="834" w:type="pct"/>
            <w:noWrap/>
          </w:tcPr>
          <w:p w14:paraId="361974D2"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t-EE"/>
              </w:rPr>
            </w:pPr>
            <w:r w:rsidRPr="00E60870">
              <w:rPr>
                <w:rFonts w:ascii="Times New Roman" w:hAnsi="Times New Roman"/>
                <w:sz w:val="18"/>
                <w:szCs w:val="18"/>
                <w:lang w:eastAsia="et-EE"/>
              </w:rPr>
              <w:t>1 x kuus</w:t>
            </w:r>
          </w:p>
          <w:p w14:paraId="09A36FFD"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lang w:eastAsia="et-EE"/>
              </w:rPr>
              <w:t>(laenuandmed)</w:t>
            </w:r>
          </w:p>
        </w:tc>
        <w:tc>
          <w:tcPr>
            <w:tcW w:w="765" w:type="pct"/>
          </w:tcPr>
          <w:p w14:paraId="5E0BEC43" w14:textId="77777777" w:rsidR="00E60870" w:rsidRPr="00E60870" w:rsidRDefault="00E60870" w:rsidP="00B43D45">
            <w:pPr>
              <w:pStyle w:val="EYTableHead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1 x tööpäevas</w:t>
            </w:r>
          </w:p>
        </w:tc>
        <w:tc>
          <w:tcPr>
            <w:tcW w:w="832" w:type="pct"/>
          </w:tcPr>
          <w:p w14:paraId="0A73BEC1" w14:textId="77777777" w:rsidR="00E60870" w:rsidRPr="00E60870" w:rsidRDefault="00E60870" w:rsidP="00B43D45">
            <w:pPr>
              <w:pStyle w:val="EYTableHead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1 x tööpäevas</w:t>
            </w:r>
          </w:p>
        </w:tc>
        <w:tc>
          <w:tcPr>
            <w:tcW w:w="972" w:type="pct"/>
          </w:tcPr>
          <w:p w14:paraId="1569A19F" w14:textId="77777777" w:rsidR="00E60870" w:rsidRPr="00E60870" w:rsidRDefault="00E60870" w:rsidP="00B43D45">
            <w:pPr>
              <w:pStyle w:val="EYTableHead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1x tööpäevas</w:t>
            </w:r>
          </w:p>
          <w:p w14:paraId="106A0A63" w14:textId="77777777" w:rsidR="00E60870" w:rsidRPr="00E60870" w:rsidRDefault="00E60870" w:rsidP="00B43D45">
            <w:pPr>
              <w:pStyle w:val="EYTableHead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Teave krediitkaartide jm limiitide muutmise ja limiidi kasutamise kohta uuendatakse 1 kord kuus</w:t>
            </w:r>
          </w:p>
        </w:tc>
      </w:tr>
      <w:tr w:rsidR="00E60870" w:rsidRPr="00E60870" w14:paraId="2819357D" w14:textId="77777777" w:rsidTr="00B43D45">
        <w:trPr>
          <w:trHeight w:val="242"/>
        </w:trPr>
        <w:tc>
          <w:tcPr>
            <w:cnfStyle w:val="001000000000" w:firstRow="0" w:lastRow="0" w:firstColumn="1" w:lastColumn="0" w:oddVBand="0" w:evenVBand="0" w:oddHBand="0" w:evenHBand="0" w:firstRowFirstColumn="0" w:firstRowLastColumn="0" w:lastRowFirstColumn="0" w:lastRowLastColumn="0"/>
            <w:tcW w:w="623" w:type="pct"/>
            <w:noWrap/>
          </w:tcPr>
          <w:p w14:paraId="2B43D4CE" w14:textId="77777777" w:rsidR="00E60870" w:rsidRPr="00E60870" w:rsidRDefault="00E60870" w:rsidP="00B43D45">
            <w:pPr>
              <w:pStyle w:val="EYTableText"/>
              <w:spacing w:before="0" w:after="0"/>
              <w:rPr>
                <w:rFonts w:ascii="Times New Roman" w:hAnsi="Times New Roman"/>
                <w:sz w:val="18"/>
                <w:szCs w:val="18"/>
              </w:rPr>
            </w:pPr>
            <w:r w:rsidRPr="00E60870">
              <w:rPr>
                <w:rFonts w:ascii="Times New Roman" w:hAnsi="Times New Roman"/>
                <w:sz w:val="18"/>
                <w:szCs w:val="18"/>
              </w:rPr>
              <w:t>Krediidiinfo andmete hoiustamine</w:t>
            </w:r>
          </w:p>
        </w:tc>
        <w:tc>
          <w:tcPr>
            <w:tcW w:w="974" w:type="pct"/>
            <w:noWrap/>
          </w:tcPr>
          <w:p w14:paraId="6447A96B"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Avalik: laenude ajalugu säilitatakse 10 aastat peale lepingu lõppemist, logisid hoiustatakse 1 aasta päringu tegemisest</w:t>
            </w:r>
          </w:p>
          <w:p w14:paraId="2C3B4BC2"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p>
          <w:p w14:paraId="79D61BCD"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Era: laenude ajalugu säilitatakse 5 aastat peale lepingu lõppemist</w:t>
            </w:r>
          </w:p>
        </w:tc>
        <w:tc>
          <w:tcPr>
            <w:tcW w:w="834" w:type="pct"/>
            <w:noWrap/>
          </w:tcPr>
          <w:p w14:paraId="25F58EDF"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3 aastat lepingu lõppemist</w:t>
            </w:r>
          </w:p>
        </w:tc>
        <w:tc>
          <w:tcPr>
            <w:tcW w:w="765" w:type="pct"/>
          </w:tcPr>
          <w:p w14:paraId="5876BD2E" w14:textId="77777777" w:rsidR="00E60870" w:rsidRPr="00E60870" w:rsidRDefault="00E60870" w:rsidP="00B43D45">
            <w:pPr>
              <w:pStyle w:val="EYTableHead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10 aastat lepingu sõlmimisest või lepingu lõppemisel (olenevalt kumb on pikem periood)</w:t>
            </w:r>
          </w:p>
        </w:tc>
        <w:tc>
          <w:tcPr>
            <w:tcW w:w="832" w:type="pct"/>
          </w:tcPr>
          <w:p w14:paraId="5E446214"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Õigeaegselt tagastatud laenude puhul 1 kuu + 8 päeva peale lepingu lõppemist</w:t>
            </w:r>
          </w:p>
        </w:tc>
        <w:tc>
          <w:tcPr>
            <w:tcW w:w="972" w:type="pct"/>
          </w:tcPr>
          <w:p w14:paraId="00738757"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2 aastat lepingu lõppemisest (krediidiraportil näha vaid kasutusel olev krediit, ajaloolist infot ei kuvata)</w:t>
            </w:r>
          </w:p>
          <w:p w14:paraId="6B1BC18F"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p>
          <w:p w14:paraId="22DD8A8E"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Logisid hoitakse 1 aasta</w:t>
            </w:r>
          </w:p>
        </w:tc>
      </w:tr>
      <w:tr w:rsidR="00E60870" w:rsidRPr="00E60870" w14:paraId="41F7A04A" w14:textId="77777777" w:rsidTr="00B43D45">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23" w:type="pct"/>
            <w:noWrap/>
          </w:tcPr>
          <w:p w14:paraId="6A25D652" w14:textId="77777777" w:rsidR="00E60870" w:rsidRPr="00E60870" w:rsidRDefault="00E60870" w:rsidP="00B43D45">
            <w:pPr>
              <w:pStyle w:val="EYTableText"/>
              <w:spacing w:before="0" w:after="0"/>
              <w:rPr>
                <w:rFonts w:ascii="Times New Roman" w:hAnsi="Times New Roman"/>
                <w:sz w:val="18"/>
                <w:szCs w:val="18"/>
              </w:rPr>
            </w:pPr>
            <w:proofErr w:type="spellStart"/>
            <w:r w:rsidRPr="00E60870">
              <w:rPr>
                <w:rFonts w:ascii="Times New Roman" w:hAnsi="Times New Roman"/>
                <w:sz w:val="18"/>
                <w:szCs w:val="18"/>
              </w:rPr>
              <w:t>Liidestused</w:t>
            </w:r>
            <w:proofErr w:type="spellEnd"/>
          </w:p>
        </w:tc>
        <w:tc>
          <w:tcPr>
            <w:tcW w:w="974" w:type="pct"/>
            <w:noWrap/>
          </w:tcPr>
          <w:p w14:paraId="489C06CB"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Era:</w:t>
            </w:r>
          </w:p>
          <w:p w14:paraId="24BD6F04"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xml:space="preserve">- XML </w:t>
            </w:r>
            <w:proofErr w:type="spellStart"/>
            <w:r w:rsidRPr="00E60870">
              <w:rPr>
                <w:rFonts w:ascii="Times New Roman" w:hAnsi="Times New Roman"/>
                <w:sz w:val="18"/>
                <w:szCs w:val="18"/>
              </w:rPr>
              <w:t>Gateway</w:t>
            </w:r>
            <w:proofErr w:type="spellEnd"/>
          </w:p>
          <w:p w14:paraId="1258BB0E"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Veebi kasutajaliides</w:t>
            </w:r>
          </w:p>
          <w:p w14:paraId="710CD050"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Meil (</w:t>
            </w:r>
            <w:proofErr w:type="spellStart"/>
            <w:r w:rsidRPr="00E60870">
              <w:rPr>
                <w:rFonts w:ascii="Times New Roman" w:hAnsi="Times New Roman"/>
                <w:i/>
                <w:sz w:val="18"/>
                <w:szCs w:val="18"/>
              </w:rPr>
              <w:t>batch</w:t>
            </w:r>
            <w:proofErr w:type="spellEnd"/>
            <w:r w:rsidRPr="00E60870">
              <w:rPr>
                <w:rFonts w:ascii="Times New Roman" w:hAnsi="Times New Roman"/>
                <w:i/>
                <w:sz w:val="18"/>
                <w:szCs w:val="18"/>
              </w:rPr>
              <w:t xml:space="preserve"> </w:t>
            </w:r>
            <w:proofErr w:type="spellStart"/>
            <w:r w:rsidRPr="00E60870">
              <w:rPr>
                <w:rFonts w:ascii="Times New Roman" w:hAnsi="Times New Roman"/>
                <w:i/>
                <w:sz w:val="18"/>
                <w:szCs w:val="18"/>
              </w:rPr>
              <w:t>processing</w:t>
            </w:r>
            <w:proofErr w:type="spellEnd"/>
            <w:r w:rsidRPr="00E60870">
              <w:rPr>
                <w:rFonts w:ascii="Times New Roman" w:hAnsi="Times New Roman"/>
                <w:sz w:val="18"/>
                <w:szCs w:val="18"/>
              </w:rPr>
              <w:t>)</w:t>
            </w:r>
          </w:p>
        </w:tc>
        <w:tc>
          <w:tcPr>
            <w:tcW w:w="834" w:type="pct"/>
            <w:noWrap/>
          </w:tcPr>
          <w:p w14:paraId="13A0912A"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p>
        </w:tc>
        <w:tc>
          <w:tcPr>
            <w:tcW w:w="765" w:type="pct"/>
          </w:tcPr>
          <w:p w14:paraId="11EDB4BA"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t-EE"/>
              </w:rPr>
            </w:pPr>
            <w:r w:rsidRPr="00E60870">
              <w:rPr>
                <w:rFonts w:ascii="Times New Roman" w:hAnsi="Times New Roman"/>
                <w:sz w:val="18"/>
                <w:szCs w:val="18"/>
              </w:rPr>
              <w:t>-</w:t>
            </w:r>
            <w:r w:rsidRPr="00E60870">
              <w:rPr>
                <w:rFonts w:ascii="Times New Roman" w:hAnsi="Times New Roman"/>
                <w:sz w:val="18"/>
                <w:szCs w:val="18"/>
                <w:lang w:eastAsia="et-EE"/>
              </w:rPr>
              <w:t xml:space="preserve"> XML </w:t>
            </w:r>
            <w:proofErr w:type="spellStart"/>
            <w:r w:rsidRPr="00E60870">
              <w:rPr>
                <w:rFonts w:ascii="Times New Roman" w:hAnsi="Times New Roman"/>
                <w:sz w:val="18"/>
                <w:szCs w:val="18"/>
                <w:lang w:eastAsia="et-EE"/>
              </w:rPr>
              <w:t>Gateway</w:t>
            </w:r>
            <w:proofErr w:type="spellEnd"/>
          </w:p>
          <w:p w14:paraId="673B0D73"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t-EE"/>
              </w:rPr>
            </w:pPr>
            <w:r w:rsidRPr="00E60870">
              <w:rPr>
                <w:rFonts w:ascii="Times New Roman" w:hAnsi="Times New Roman"/>
                <w:sz w:val="18"/>
                <w:szCs w:val="18"/>
              </w:rPr>
              <w:t>-</w:t>
            </w:r>
            <w:r w:rsidRPr="00E60870">
              <w:rPr>
                <w:rFonts w:ascii="Times New Roman" w:hAnsi="Times New Roman"/>
                <w:sz w:val="18"/>
                <w:szCs w:val="18"/>
                <w:lang w:eastAsia="et-EE"/>
              </w:rPr>
              <w:t xml:space="preserve"> Veebi kasutajaliides</w:t>
            </w:r>
          </w:p>
          <w:p w14:paraId="5F7FD25C" w14:textId="77777777" w:rsidR="00E60870" w:rsidRPr="00E60870" w:rsidRDefault="00E60870" w:rsidP="00B43D45">
            <w:pPr>
              <w:pStyle w:val="EYTableText"/>
              <w:spacing w:before="0" w:after="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eastAsia="et-EE"/>
              </w:rPr>
            </w:pPr>
            <w:r w:rsidRPr="00E60870">
              <w:rPr>
                <w:rFonts w:ascii="Times New Roman" w:hAnsi="Times New Roman"/>
                <w:sz w:val="18"/>
                <w:szCs w:val="18"/>
              </w:rPr>
              <w:t>-</w:t>
            </w:r>
            <w:r w:rsidRPr="00E60870">
              <w:rPr>
                <w:rFonts w:ascii="Times New Roman" w:hAnsi="Times New Roman"/>
                <w:sz w:val="18"/>
                <w:szCs w:val="18"/>
                <w:lang w:eastAsia="et-EE"/>
              </w:rPr>
              <w:t xml:space="preserve"> SAP</w:t>
            </w:r>
          </w:p>
          <w:p w14:paraId="45B60E9B" w14:textId="77777777" w:rsidR="00E60870" w:rsidRPr="00E60870" w:rsidRDefault="00E60870" w:rsidP="00B43D45">
            <w:pPr>
              <w:pStyle w:val="EYTableHead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 xml:space="preserve">- </w:t>
            </w:r>
            <w:proofErr w:type="spellStart"/>
            <w:r w:rsidRPr="00E60870">
              <w:rPr>
                <w:rFonts w:ascii="Times New Roman" w:hAnsi="Times New Roman" w:cs="Times New Roman"/>
                <w:color w:val="auto"/>
                <w:sz w:val="18"/>
                <w:szCs w:val="18"/>
              </w:rPr>
              <w:t>Sftp</w:t>
            </w:r>
            <w:proofErr w:type="spellEnd"/>
            <w:r w:rsidRPr="00E60870">
              <w:rPr>
                <w:rFonts w:ascii="Times New Roman" w:hAnsi="Times New Roman" w:cs="Times New Roman"/>
                <w:color w:val="auto"/>
                <w:sz w:val="18"/>
                <w:szCs w:val="18"/>
              </w:rPr>
              <w:t xml:space="preserve"> ja meil (</w:t>
            </w:r>
            <w:proofErr w:type="spellStart"/>
            <w:r w:rsidRPr="00E60870">
              <w:rPr>
                <w:rFonts w:ascii="Times New Roman" w:hAnsi="Times New Roman" w:cs="Times New Roman"/>
                <w:i/>
                <w:color w:val="auto"/>
                <w:sz w:val="18"/>
                <w:szCs w:val="18"/>
              </w:rPr>
              <w:t>batch</w:t>
            </w:r>
            <w:proofErr w:type="spellEnd"/>
            <w:r w:rsidRPr="00E60870">
              <w:rPr>
                <w:rFonts w:ascii="Times New Roman" w:hAnsi="Times New Roman" w:cs="Times New Roman"/>
                <w:i/>
                <w:color w:val="auto"/>
                <w:sz w:val="18"/>
                <w:szCs w:val="18"/>
              </w:rPr>
              <w:t xml:space="preserve"> </w:t>
            </w:r>
            <w:proofErr w:type="spellStart"/>
            <w:r w:rsidRPr="00E60870">
              <w:rPr>
                <w:rFonts w:ascii="Times New Roman" w:hAnsi="Times New Roman" w:cs="Times New Roman"/>
                <w:i/>
                <w:color w:val="auto"/>
                <w:sz w:val="18"/>
                <w:szCs w:val="18"/>
              </w:rPr>
              <w:t>processing</w:t>
            </w:r>
            <w:proofErr w:type="spellEnd"/>
            <w:r w:rsidRPr="00E60870">
              <w:rPr>
                <w:rFonts w:ascii="Times New Roman" w:hAnsi="Times New Roman" w:cs="Times New Roman"/>
                <w:color w:val="auto"/>
                <w:sz w:val="18"/>
                <w:szCs w:val="18"/>
              </w:rPr>
              <w:t>)</w:t>
            </w:r>
          </w:p>
        </w:tc>
        <w:tc>
          <w:tcPr>
            <w:tcW w:w="832" w:type="pct"/>
          </w:tcPr>
          <w:p w14:paraId="745B1B75" w14:textId="77777777" w:rsidR="00E60870" w:rsidRPr="00E60870" w:rsidRDefault="00E60870" w:rsidP="00B43D45">
            <w:pPr>
              <w:pStyle w:val="EYTableHead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Belgia „X-tee“</w:t>
            </w:r>
          </w:p>
        </w:tc>
        <w:tc>
          <w:tcPr>
            <w:tcW w:w="972" w:type="pct"/>
          </w:tcPr>
          <w:p w14:paraId="66395ED3" w14:textId="77777777" w:rsidR="00E60870" w:rsidRPr="00E60870" w:rsidRDefault="00E60870" w:rsidP="00B43D45">
            <w:pPr>
              <w:pStyle w:val="EYTableHead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8"/>
                <w:szCs w:val="18"/>
              </w:rPr>
            </w:pPr>
          </w:p>
        </w:tc>
      </w:tr>
      <w:tr w:rsidR="00E60870" w:rsidRPr="00E60870" w14:paraId="3A336A82" w14:textId="77777777" w:rsidTr="00B43D45">
        <w:trPr>
          <w:trHeight w:val="242"/>
        </w:trPr>
        <w:tc>
          <w:tcPr>
            <w:cnfStyle w:val="001000000000" w:firstRow="0" w:lastRow="0" w:firstColumn="1" w:lastColumn="0" w:oddVBand="0" w:evenVBand="0" w:oddHBand="0" w:evenHBand="0" w:firstRowFirstColumn="0" w:firstRowLastColumn="0" w:lastRowFirstColumn="0" w:lastRowLastColumn="0"/>
            <w:tcW w:w="623" w:type="pct"/>
            <w:noWrap/>
          </w:tcPr>
          <w:p w14:paraId="53CD1657" w14:textId="77777777" w:rsidR="00E60870" w:rsidRPr="00E60870" w:rsidRDefault="00E60870" w:rsidP="00B43D45">
            <w:pPr>
              <w:pStyle w:val="EYTableText"/>
              <w:spacing w:before="0" w:after="0"/>
              <w:rPr>
                <w:rFonts w:ascii="Times New Roman" w:hAnsi="Times New Roman"/>
                <w:sz w:val="18"/>
                <w:szCs w:val="18"/>
              </w:rPr>
            </w:pPr>
            <w:r w:rsidRPr="00E60870">
              <w:rPr>
                <w:rFonts w:ascii="Times New Roman" w:hAnsi="Times New Roman"/>
                <w:sz w:val="18"/>
                <w:szCs w:val="18"/>
              </w:rPr>
              <w:t>Teenuse kasutamise maksumus eraisikule</w:t>
            </w:r>
          </w:p>
        </w:tc>
        <w:tc>
          <w:tcPr>
            <w:tcW w:w="974" w:type="pct"/>
            <w:noWrap/>
          </w:tcPr>
          <w:p w14:paraId="7DDEF12D"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Avalik: tasuta</w:t>
            </w:r>
          </w:p>
          <w:p w14:paraId="6CD748ED"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p>
          <w:p w14:paraId="1A15966C"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Era:</w:t>
            </w:r>
          </w:p>
          <w:p w14:paraId="49387D7B"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- 2 x aastas andmesubjektile tasuta</w:t>
            </w:r>
          </w:p>
          <w:p w14:paraId="1732C621"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17 EUR/aasta:</w:t>
            </w:r>
          </w:p>
          <w:p w14:paraId="11E7AFCA"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Täielik interaktiivne raport</w:t>
            </w:r>
          </w:p>
          <w:p w14:paraId="004F9D05"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Creditinfo poolt välja töötatud krediidiriski hindamise mudeli järgi arvutatud krediidireiting</w:t>
            </w:r>
          </w:p>
          <w:p w14:paraId="09478AFB"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Piiramatu arv aruandeid</w:t>
            </w:r>
          </w:p>
        </w:tc>
        <w:tc>
          <w:tcPr>
            <w:tcW w:w="834" w:type="pct"/>
            <w:noWrap/>
          </w:tcPr>
          <w:p w14:paraId="18AB8193"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49 SEK/kuu</w:t>
            </w:r>
          </w:p>
        </w:tc>
        <w:tc>
          <w:tcPr>
            <w:tcW w:w="765" w:type="pct"/>
          </w:tcPr>
          <w:p w14:paraId="0696A3B6"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*- 1 x aastas andmesubjektile tasuta</w:t>
            </w:r>
          </w:p>
          <w:p w14:paraId="5C133400" w14:textId="77777777" w:rsidR="00E60870" w:rsidRPr="00E60870" w:rsidRDefault="00E60870" w:rsidP="00B43D45">
            <w:pPr>
              <w:pStyle w:val="EYTableHead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rPr>
            </w:pPr>
          </w:p>
          <w:p w14:paraId="67BED301" w14:textId="77777777" w:rsidR="00E60870" w:rsidRPr="00E60870" w:rsidRDefault="00E60870" w:rsidP="00B43D45">
            <w:pPr>
              <w:pStyle w:val="EYTableHead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 xml:space="preserve">*Teenustasude kohta loe: </w:t>
            </w:r>
            <w:hyperlink r:id="rId23" w:history="1">
              <w:r w:rsidRPr="00E60870">
                <w:rPr>
                  <w:rStyle w:val="Hperlink"/>
                  <w:rFonts w:ascii="Times New Roman" w:hAnsi="Times New Roman" w:cs="Times New Roman"/>
                  <w:sz w:val="18"/>
                  <w:szCs w:val="18"/>
                </w:rPr>
                <w:t>https://www.meineschufa.de/downloads/preisliste.pdf</w:t>
              </w:r>
            </w:hyperlink>
            <w:r w:rsidRPr="00E60870">
              <w:rPr>
                <w:rFonts w:ascii="Times New Roman" w:hAnsi="Times New Roman" w:cs="Times New Roman"/>
                <w:sz w:val="18"/>
                <w:szCs w:val="18"/>
              </w:rPr>
              <w:t xml:space="preserve">  ja </w:t>
            </w:r>
            <w:hyperlink r:id="rId24" w:history="1">
              <w:r w:rsidRPr="00E60870">
                <w:rPr>
                  <w:rStyle w:val="Hperlink"/>
                  <w:rFonts w:ascii="Times New Roman" w:hAnsi="Times New Roman" w:cs="Times New Roman"/>
                  <w:sz w:val="18"/>
                  <w:szCs w:val="18"/>
                </w:rPr>
                <w:t>https://praxistipps.focus.de/was-kostet-eine-schufa-auskunft-die-preise-im-ueberblick_112625</w:t>
              </w:r>
            </w:hyperlink>
            <w:r w:rsidRPr="00E60870">
              <w:rPr>
                <w:rFonts w:ascii="Times New Roman" w:hAnsi="Times New Roman" w:cs="Times New Roman"/>
                <w:color w:val="auto"/>
                <w:sz w:val="18"/>
                <w:szCs w:val="18"/>
              </w:rPr>
              <w:t>.</w:t>
            </w:r>
          </w:p>
          <w:p w14:paraId="1EB1BE35" w14:textId="77777777" w:rsidR="00E60870" w:rsidRPr="00E60870" w:rsidRDefault="00E60870" w:rsidP="00B43D45">
            <w:pPr>
              <w:pStyle w:val="EYTableHead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rPr>
            </w:pPr>
          </w:p>
          <w:p w14:paraId="23DABFDD" w14:textId="77777777" w:rsidR="00E60870" w:rsidRPr="00E60870" w:rsidRDefault="00E60870" w:rsidP="00B43D45">
            <w:pPr>
              <w:pStyle w:val="EYTableHead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w:t>
            </w:r>
            <w:r w:rsidRPr="00E60870">
              <w:rPr>
                <w:rFonts w:ascii="Times New Roman" w:hAnsi="Times New Roman" w:cs="Times New Roman"/>
                <w:i/>
                <w:color w:val="auto"/>
                <w:sz w:val="18"/>
                <w:szCs w:val="18"/>
              </w:rPr>
              <w:t>Parandus tehtud 2019. a detsembris</w:t>
            </w:r>
            <w:r w:rsidRPr="00E60870">
              <w:rPr>
                <w:rFonts w:ascii="Times New Roman" w:hAnsi="Times New Roman" w:cs="Times New Roman"/>
                <w:color w:val="auto"/>
                <w:sz w:val="18"/>
                <w:szCs w:val="18"/>
              </w:rPr>
              <w:t>)</w:t>
            </w:r>
          </w:p>
        </w:tc>
        <w:tc>
          <w:tcPr>
            <w:tcW w:w="832" w:type="pct"/>
          </w:tcPr>
          <w:p w14:paraId="19FF3523"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- 1 x aastas andmesubjektile tasuta</w:t>
            </w:r>
          </w:p>
          <w:p w14:paraId="6EA64DDD"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3.95–6.95 EUR/kuu:</w:t>
            </w:r>
          </w:p>
          <w:p w14:paraId="7D06026E"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Piiramatu kasutamine</w:t>
            </w:r>
          </w:p>
          <w:p w14:paraId="6A982C92"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 Krediidiriski hindamise mudel</w:t>
            </w:r>
          </w:p>
          <w:p w14:paraId="6AF2CB8E" w14:textId="77777777" w:rsidR="00E60870" w:rsidRPr="00E60870" w:rsidRDefault="00E60870" w:rsidP="00B43D45">
            <w:pPr>
              <w:pStyle w:val="EYTableHeading"/>
              <w:keepN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rPr>
            </w:pPr>
            <w:r w:rsidRPr="00E60870">
              <w:rPr>
                <w:rFonts w:ascii="Times New Roman" w:hAnsi="Times New Roman" w:cs="Times New Roman"/>
                <w:color w:val="auto"/>
                <w:sz w:val="18"/>
                <w:szCs w:val="18"/>
              </w:rPr>
              <w:t>- Täiendavad aruanded lisatasu eest</w:t>
            </w:r>
          </w:p>
        </w:tc>
        <w:tc>
          <w:tcPr>
            <w:tcW w:w="972" w:type="pct"/>
          </w:tcPr>
          <w:p w14:paraId="7F7803B6" w14:textId="77777777" w:rsidR="00E60870" w:rsidRPr="00E60870" w:rsidRDefault="00E60870" w:rsidP="00B43D45">
            <w:pPr>
              <w:pStyle w:val="EYTableText"/>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sidRPr="00E60870">
              <w:rPr>
                <w:rFonts w:ascii="Times New Roman" w:hAnsi="Times New Roman"/>
                <w:sz w:val="18"/>
                <w:szCs w:val="18"/>
              </w:rPr>
              <w:t>Andmesubjektile tasuta – võimalik kontrollida oma kohustusi riigiportaali kaudu</w:t>
            </w:r>
          </w:p>
        </w:tc>
      </w:tr>
    </w:tbl>
    <w:p w14:paraId="6189CDC6" w14:textId="77777777" w:rsidR="00E60870" w:rsidRPr="00E60870" w:rsidRDefault="00E60870" w:rsidP="00E60870">
      <w:pPr>
        <w:spacing w:after="0" w:line="240" w:lineRule="auto"/>
        <w:jc w:val="both"/>
        <w:rPr>
          <w:rFonts w:cs="Times New Roman"/>
          <w:sz w:val="18"/>
          <w:szCs w:val="18"/>
        </w:rPr>
      </w:pPr>
    </w:p>
    <w:p w14:paraId="7EA808E1" w14:textId="77777777" w:rsidR="00E60870" w:rsidRPr="00E60870" w:rsidRDefault="00E60870" w:rsidP="00E60870">
      <w:pPr>
        <w:spacing w:after="0" w:line="240" w:lineRule="auto"/>
        <w:jc w:val="both"/>
        <w:rPr>
          <w:rFonts w:cs="Times New Roman"/>
          <w:szCs w:val="24"/>
          <w:lang w:eastAsia="en-GB"/>
        </w:rPr>
      </w:pPr>
      <w:r w:rsidRPr="00E60870">
        <w:rPr>
          <w:rFonts w:cs="Times New Roman"/>
          <w:szCs w:val="24"/>
        </w:rPr>
        <w:t>Uuringus teostatud rahvusvahelise praktika analüüsist tuleneb:</w:t>
      </w:r>
    </w:p>
    <w:p w14:paraId="0F69ABC8" w14:textId="77777777" w:rsidR="00E60870" w:rsidRPr="00E60870" w:rsidRDefault="00E60870" w:rsidP="00E60870">
      <w:pPr>
        <w:numPr>
          <w:ilvl w:val="0"/>
          <w:numId w:val="38"/>
        </w:numPr>
        <w:spacing w:after="0" w:line="240" w:lineRule="auto"/>
        <w:jc w:val="both"/>
        <w:rPr>
          <w:rFonts w:cs="Times New Roman"/>
          <w:kern w:val="12"/>
          <w:szCs w:val="24"/>
        </w:rPr>
      </w:pPr>
      <w:r w:rsidRPr="00E60870">
        <w:rPr>
          <w:rFonts w:cs="Times New Roman"/>
          <w:kern w:val="12"/>
          <w:szCs w:val="24"/>
        </w:rPr>
        <w:t>Krediidiinfo teenuse pakkumine toimub rahvusvahelises praktikas tavapäraselt kahel viisil: andmevahetus läbi riiklike krediidiregistrite või eraõiguslike krediidibüroode. Mitmetes riikides eksisteerivad need kaks süsteemi paralleelselt, eelkõige kui riiklike registritega soovitakse saavutada täiendavaid avalik-õiguslikke eesmärke lisaks krediidivõimelisuse hindamisele. Näiteks Soomes loomisel oleva positiivse krediidiregistri üks peamiseid eesmärke vastutustundliku laenamise kõrval on finantsturgude ja makromajanduse analüüs, lisaks soovitakse andmeid kasutada ka kriisilahenduses.</w:t>
      </w:r>
    </w:p>
    <w:p w14:paraId="63EFDDDD" w14:textId="77777777" w:rsidR="00E60870" w:rsidRPr="00E60870" w:rsidRDefault="00E60870" w:rsidP="00E60870">
      <w:pPr>
        <w:numPr>
          <w:ilvl w:val="0"/>
          <w:numId w:val="38"/>
        </w:numPr>
        <w:spacing w:after="0" w:line="240" w:lineRule="auto"/>
        <w:jc w:val="both"/>
        <w:rPr>
          <w:rFonts w:cs="Times New Roman"/>
          <w:kern w:val="12"/>
          <w:szCs w:val="24"/>
        </w:rPr>
      </w:pPr>
      <w:r w:rsidRPr="00E60870">
        <w:rPr>
          <w:rFonts w:cs="Times New Roman"/>
          <w:kern w:val="12"/>
          <w:szCs w:val="24"/>
        </w:rPr>
        <w:t xml:space="preserve">Reeglina on riiklikud krediidiregistrid loodud olukorras, kus eraõiguslikke krediidibüroosid vaba turukonkurentsi tingimustes ei ole tekkinud või need ei täida eesmärke soovitud ulatuses. Lepingulistel alustel toimivate krediidibüroode suureks puuduseks on olnud asjaolu, et krediidiandjatel puudub kohustus nendega liitumiseks ja krediidiandmete vahetamiseks, mis oleks vastavalt ka sanktsioneeritud. </w:t>
      </w:r>
      <w:bookmarkStart w:id="38" w:name="_Hlk536473200"/>
      <w:r w:rsidRPr="00E60870">
        <w:rPr>
          <w:rFonts w:cs="Times New Roman"/>
          <w:kern w:val="12"/>
          <w:szCs w:val="24"/>
        </w:rPr>
        <w:t>Seetõttu on ka krediidibüroode kujunemine olnud pärsitud jurisdiktsioonides, kus oluline osa krediiditurust on jaotunud väikese arvu krediidipakkujate vahel</w:t>
      </w:r>
      <w:bookmarkEnd w:id="38"/>
      <w:r w:rsidRPr="00E60870">
        <w:rPr>
          <w:rFonts w:cs="Times New Roman"/>
          <w:kern w:val="12"/>
          <w:szCs w:val="24"/>
        </w:rPr>
        <w:t>.</w:t>
      </w:r>
    </w:p>
    <w:p w14:paraId="041F48B2" w14:textId="77777777" w:rsidR="00E60870" w:rsidRPr="00E60870" w:rsidRDefault="00E60870" w:rsidP="00E60870">
      <w:pPr>
        <w:numPr>
          <w:ilvl w:val="0"/>
          <w:numId w:val="38"/>
        </w:numPr>
        <w:spacing w:after="0" w:line="240" w:lineRule="auto"/>
        <w:jc w:val="both"/>
        <w:rPr>
          <w:rFonts w:cs="Times New Roman"/>
          <w:kern w:val="12"/>
          <w:szCs w:val="24"/>
        </w:rPr>
      </w:pPr>
      <w:r w:rsidRPr="00E60870">
        <w:rPr>
          <w:rFonts w:cs="Times New Roman"/>
          <w:kern w:val="12"/>
          <w:szCs w:val="24"/>
        </w:rPr>
        <w:t xml:space="preserve">Võrdlusjurisdiktsioonidest on Saksamaal ja Rootsis kujunenud ajalooliselt efektiivne eraõiguslike krediidibüroode süsteem, mistõttu sealne regulatiivne sekkumine on olnud minimaalne. Kuna Eestis ei ole sellist süsteemi krediidituru kontsentreeritud iseloomust tulenevalt kujunenud, siis on põhjendatud ulatuslikum riiklik sekkumine, kehtestades mh krediidipakkujatele kohustuse </w:t>
      </w:r>
      <w:proofErr w:type="spellStart"/>
      <w:r w:rsidRPr="00E60870">
        <w:rPr>
          <w:rFonts w:cs="Times New Roman"/>
          <w:kern w:val="12"/>
          <w:szCs w:val="24"/>
        </w:rPr>
        <w:t>krediidiinfo</w:t>
      </w:r>
      <w:proofErr w:type="spellEnd"/>
      <w:r w:rsidRPr="00E60870">
        <w:rPr>
          <w:rFonts w:cs="Times New Roman"/>
          <w:kern w:val="12"/>
          <w:szCs w:val="24"/>
        </w:rPr>
        <w:t xml:space="preserve"> vahetamiseks ja enne tarbijakrediidi väljastamist krediidiinfosüsteemi päringu tegemiseks.</w:t>
      </w:r>
    </w:p>
    <w:p w14:paraId="3F348D3C" w14:textId="77777777" w:rsidR="00E60870" w:rsidRPr="00E60870" w:rsidRDefault="00E60870" w:rsidP="00E60870">
      <w:pPr>
        <w:numPr>
          <w:ilvl w:val="0"/>
          <w:numId w:val="38"/>
        </w:numPr>
        <w:spacing w:after="0" w:line="240" w:lineRule="auto"/>
        <w:jc w:val="both"/>
        <w:rPr>
          <w:rFonts w:cs="Times New Roman"/>
          <w:kern w:val="12"/>
          <w:szCs w:val="24"/>
        </w:rPr>
      </w:pPr>
      <w:r w:rsidRPr="00E60870">
        <w:rPr>
          <w:rFonts w:cs="Times New Roman"/>
          <w:kern w:val="12"/>
          <w:szCs w:val="24"/>
        </w:rPr>
        <w:t xml:space="preserve">Kui riiklik valik osutub eraõigusliku krediidibüroo kasuks, siis Rootsi ja Läti regulatsioon pakuvad hea võrdlusmaterjali eraõiguslike krediidibüroode tegevuse reguleerimiseks, sh tegevusloa nõuete osas. Samas tuleb arvestada Eesti eripäradega, kus pädevaks ametiasutuseks ei sobiks praegust tegevusprofiili arvestades tõenäoliselt Andmekaitse Inspektsioon (AKI) ning pigem on selleks vajalikud kompetentsid ja kogemused olemas </w:t>
      </w:r>
      <w:proofErr w:type="spellStart"/>
      <w:r w:rsidRPr="00E60870">
        <w:rPr>
          <w:rFonts w:cs="Times New Roman"/>
          <w:kern w:val="12"/>
          <w:szCs w:val="24"/>
        </w:rPr>
        <w:t>FI-l</w:t>
      </w:r>
      <w:proofErr w:type="spellEnd"/>
      <w:r w:rsidRPr="00E60870">
        <w:rPr>
          <w:rFonts w:cs="Times New Roman"/>
          <w:kern w:val="12"/>
          <w:szCs w:val="24"/>
        </w:rPr>
        <w:t>.</w:t>
      </w:r>
    </w:p>
    <w:p w14:paraId="5E1B15F4" w14:textId="77777777" w:rsidR="00E60870" w:rsidRPr="00E60870" w:rsidRDefault="00E60870" w:rsidP="00E60870">
      <w:pPr>
        <w:numPr>
          <w:ilvl w:val="0"/>
          <w:numId w:val="38"/>
        </w:numPr>
        <w:spacing w:after="0" w:line="240" w:lineRule="auto"/>
        <w:jc w:val="both"/>
        <w:rPr>
          <w:rFonts w:cs="Times New Roman"/>
          <w:kern w:val="12"/>
          <w:szCs w:val="24"/>
        </w:rPr>
      </w:pPr>
      <w:r w:rsidRPr="00E60870">
        <w:rPr>
          <w:rFonts w:cs="Times New Roman"/>
          <w:kern w:val="12"/>
          <w:szCs w:val="24"/>
        </w:rPr>
        <w:t>Võrdlusriikidest Lätis, Belgias ja Iirimaal on riiklik krediidiregister, Soomes on riiklik register loomisel. Nimetatud võrdlusriikide andmenõuded on heaks võrdlusaluseks Eesti süsteemi väljatöötamisel sobiva (ja vähima vajaliku) andmekoosseisu määratlemiseks.</w:t>
      </w:r>
    </w:p>
    <w:p w14:paraId="502625B4" w14:textId="77777777" w:rsidR="00E60870" w:rsidRPr="00E60870" w:rsidRDefault="00E60870" w:rsidP="00E60870">
      <w:pPr>
        <w:numPr>
          <w:ilvl w:val="0"/>
          <w:numId w:val="38"/>
        </w:numPr>
        <w:spacing w:after="0" w:line="240" w:lineRule="auto"/>
        <w:jc w:val="both"/>
        <w:rPr>
          <w:rFonts w:cs="Times New Roman"/>
          <w:kern w:val="12"/>
          <w:szCs w:val="24"/>
        </w:rPr>
      </w:pPr>
      <w:r w:rsidRPr="00E60870">
        <w:rPr>
          <w:rFonts w:cs="Times New Roman"/>
          <w:kern w:val="12"/>
          <w:szCs w:val="24"/>
        </w:rPr>
        <w:t>Soomes plaanitakse luua positiivne krediidiregister maksuameti juurde, kus täna asub juba sissetulekute register. Krediidiregistrisse tehtava päringu tulemusel vastena saadav krediidiraport peaks tulevikus Soomes sisaldama andmeid ka füüsilise isiku aastasissetuleku kohta. Samuti esitatakse Lätis ja Soomes krediidiraportis teave üle 60 päeva viivises oleva krediidi kohta.</w:t>
      </w:r>
    </w:p>
    <w:p w14:paraId="62815217" w14:textId="77777777" w:rsidR="00E60870" w:rsidRPr="00E60870" w:rsidRDefault="00E60870" w:rsidP="00E60870">
      <w:pPr>
        <w:numPr>
          <w:ilvl w:val="0"/>
          <w:numId w:val="38"/>
        </w:numPr>
        <w:spacing w:after="0" w:line="240" w:lineRule="auto"/>
        <w:jc w:val="both"/>
        <w:rPr>
          <w:rFonts w:cs="Times New Roman"/>
          <w:kern w:val="12"/>
          <w:szCs w:val="24"/>
        </w:rPr>
      </w:pPr>
      <w:r w:rsidRPr="00E60870">
        <w:rPr>
          <w:rFonts w:cs="Times New Roman"/>
          <w:kern w:val="12"/>
          <w:szCs w:val="24"/>
        </w:rPr>
        <w:t xml:space="preserve">Nii Lätis, Iirimaal, Belgias kui ka tulevikus Soomes kogutakse ja registreeritakse isiku krediidiandmetena ka teavet tema antud isiklike tagatiste (garantii, käendus) kohta, kuna sellised võimalikud viitkohustused võivad isiku krediidivõimelisuse hindamisel samuti mõju omada. </w:t>
      </w:r>
    </w:p>
    <w:p w14:paraId="1637252F" w14:textId="77777777" w:rsidR="00E60870" w:rsidRPr="00E60870" w:rsidRDefault="00E60870" w:rsidP="00E60870">
      <w:pPr>
        <w:numPr>
          <w:ilvl w:val="0"/>
          <w:numId w:val="38"/>
        </w:numPr>
        <w:spacing w:after="0" w:line="240" w:lineRule="auto"/>
        <w:jc w:val="both"/>
        <w:rPr>
          <w:rFonts w:cs="Times New Roman"/>
          <w:kern w:val="12"/>
          <w:szCs w:val="24"/>
        </w:rPr>
      </w:pPr>
      <w:r w:rsidRPr="00E60870">
        <w:rPr>
          <w:rFonts w:cs="Times New Roman"/>
          <w:kern w:val="12"/>
          <w:szCs w:val="24"/>
        </w:rPr>
        <w:t xml:space="preserve">Arvestades puudusi piiriülese </w:t>
      </w:r>
      <w:proofErr w:type="spellStart"/>
      <w:r w:rsidRPr="00E60870">
        <w:rPr>
          <w:rFonts w:cs="Times New Roman"/>
          <w:kern w:val="12"/>
          <w:szCs w:val="24"/>
        </w:rPr>
        <w:t>krediidiinfo</w:t>
      </w:r>
      <w:proofErr w:type="spellEnd"/>
      <w:r w:rsidRPr="00E60870">
        <w:rPr>
          <w:rFonts w:cs="Times New Roman"/>
          <w:kern w:val="12"/>
          <w:szCs w:val="24"/>
        </w:rPr>
        <w:t xml:space="preserve"> ristkasutuses, siis Iirimaa nõuab krediidipakkujatelt ka laenutaotleja poolt välisriikides võetud kohustuste väljaselgitamist ja registris registreerimist.</w:t>
      </w:r>
    </w:p>
    <w:p w14:paraId="5C9A33F8" w14:textId="77777777" w:rsidR="00E60870" w:rsidRPr="00E60870" w:rsidRDefault="00E60870" w:rsidP="00E60870">
      <w:pPr>
        <w:numPr>
          <w:ilvl w:val="0"/>
          <w:numId w:val="38"/>
        </w:numPr>
        <w:spacing w:after="0" w:line="240" w:lineRule="auto"/>
        <w:jc w:val="both"/>
        <w:rPr>
          <w:rFonts w:cs="Times New Roman"/>
          <w:kern w:val="12"/>
          <w:szCs w:val="24"/>
        </w:rPr>
      </w:pPr>
      <w:r w:rsidRPr="00E60870">
        <w:rPr>
          <w:rFonts w:cs="Times New Roman"/>
          <w:kern w:val="12"/>
          <w:szCs w:val="24"/>
        </w:rPr>
        <w:t>Riiklike registritega võrdlusriikide regulatsioonid määratlevad täpsemalt andmete edastamise ja väljastamise tingimused ning korra, nende hoidmise ja kaitse nõuded, samuti andmesubjektide õiguste teostamise korra. Seadusest tuleneb krediidipakkujate kohustus andmete edastamiseks ja päringu tegemiseks enne krediidi väljastamist. Belgias kehtestab seadus selge keelu tarbijale krediidi andmiseks, kui registri kohaselt on laenutaotlejal üle 1000 euro suurune maksevõlgnevus. Väiksemate võlgnevuste korral võib uue krediidilepingu sõlmida, kui selleks on eriline põhjus, mis tuleb registreerida tarbija krediiditoimikus.</w:t>
      </w:r>
    </w:p>
    <w:p w14:paraId="22C89E44" w14:textId="77777777" w:rsidR="00E60870" w:rsidRPr="00E60870" w:rsidRDefault="00E60870" w:rsidP="00E60870">
      <w:pPr>
        <w:numPr>
          <w:ilvl w:val="0"/>
          <w:numId w:val="38"/>
        </w:numPr>
        <w:spacing w:after="0" w:line="240" w:lineRule="auto"/>
        <w:jc w:val="both"/>
        <w:rPr>
          <w:rFonts w:cs="Times New Roman"/>
          <w:kern w:val="12"/>
          <w:szCs w:val="24"/>
        </w:rPr>
      </w:pPr>
      <w:r w:rsidRPr="00E60870">
        <w:rPr>
          <w:rFonts w:cs="Times New Roman"/>
          <w:kern w:val="12"/>
          <w:szCs w:val="24"/>
        </w:rPr>
        <w:t>Läti seaduses on selgelt sätestatud, et registriandmed on informatiivsed. Seega üksnes registrile tuginemine ei tõenda vastutustundliku laenamise nõuete täitmist.</w:t>
      </w:r>
    </w:p>
    <w:p w14:paraId="056C6322" w14:textId="77777777" w:rsidR="00E60870" w:rsidRDefault="00E60870" w:rsidP="00E60870">
      <w:pPr>
        <w:numPr>
          <w:ilvl w:val="0"/>
          <w:numId w:val="38"/>
        </w:numPr>
        <w:spacing w:after="0" w:line="240" w:lineRule="auto"/>
        <w:jc w:val="both"/>
        <w:rPr>
          <w:rFonts w:cs="Times New Roman"/>
          <w:kern w:val="12"/>
          <w:szCs w:val="24"/>
        </w:rPr>
      </w:pPr>
      <w:r w:rsidRPr="00E60870">
        <w:rPr>
          <w:rFonts w:cs="Times New Roman"/>
          <w:kern w:val="12"/>
          <w:szCs w:val="24"/>
        </w:rPr>
        <w:t>Tagamaks andmesubjekti kontrolli tema andmete õiguspärase kasutamise üle ning aitamaks kaasa pettuste riski maandamisele peavad Rootsis krediidibürood teavitama iga kord andmesubjekti tema kohta andmete väljastamisest. Samasugust lahendust planeeritakse ka Soomes loodava krediidiregistri osana.</w:t>
      </w:r>
    </w:p>
    <w:p w14:paraId="4523DDD8" w14:textId="77777777" w:rsidR="0094222C" w:rsidRDefault="0094222C" w:rsidP="0094222C">
      <w:pPr>
        <w:spacing w:after="0" w:line="240" w:lineRule="auto"/>
        <w:jc w:val="both"/>
        <w:rPr>
          <w:rFonts w:cs="Times New Roman"/>
          <w:kern w:val="12"/>
          <w:szCs w:val="24"/>
        </w:rPr>
      </w:pPr>
    </w:p>
    <w:p w14:paraId="58EDB0F0" w14:textId="77777777" w:rsidR="0094222C" w:rsidRDefault="0094222C" w:rsidP="0094222C">
      <w:pPr>
        <w:spacing w:after="0" w:line="240" w:lineRule="auto"/>
        <w:jc w:val="both"/>
        <w:rPr>
          <w:rFonts w:cs="Times New Roman"/>
          <w:kern w:val="12"/>
          <w:szCs w:val="24"/>
        </w:rPr>
      </w:pPr>
    </w:p>
    <w:p w14:paraId="5875FA2E" w14:textId="77777777" w:rsidR="0094222C" w:rsidRDefault="0094222C" w:rsidP="0094222C">
      <w:pPr>
        <w:spacing w:after="0" w:line="240" w:lineRule="auto"/>
        <w:jc w:val="both"/>
        <w:rPr>
          <w:rFonts w:cs="Times New Roman"/>
          <w:kern w:val="12"/>
          <w:szCs w:val="24"/>
        </w:rPr>
      </w:pPr>
    </w:p>
    <w:p w14:paraId="7472FA5B" w14:textId="77777777" w:rsidR="0094222C" w:rsidRDefault="0094222C" w:rsidP="0094222C">
      <w:pPr>
        <w:spacing w:after="0" w:line="240" w:lineRule="auto"/>
        <w:jc w:val="both"/>
        <w:rPr>
          <w:rFonts w:cs="Times New Roman"/>
          <w:kern w:val="12"/>
          <w:szCs w:val="24"/>
        </w:rPr>
      </w:pPr>
    </w:p>
    <w:p w14:paraId="3E38E3D0" w14:textId="77777777" w:rsidR="0094222C" w:rsidRDefault="0094222C" w:rsidP="0094222C">
      <w:pPr>
        <w:spacing w:after="0" w:line="240" w:lineRule="auto"/>
        <w:jc w:val="both"/>
        <w:rPr>
          <w:rFonts w:cs="Times New Roman"/>
          <w:kern w:val="12"/>
          <w:szCs w:val="24"/>
        </w:rPr>
      </w:pPr>
    </w:p>
    <w:p w14:paraId="38B4DD21" w14:textId="77777777" w:rsidR="0094222C" w:rsidRDefault="0094222C" w:rsidP="0094222C">
      <w:pPr>
        <w:spacing w:after="0" w:line="240" w:lineRule="auto"/>
        <w:jc w:val="both"/>
        <w:rPr>
          <w:rFonts w:cs="Times New Roman"/>
          <w:kern w:val="12"/>
          <w:szCs w:val="24"/>
        </w:rPr>
      </w:pPr>
    </w:p>
    <w:p w14:paraId="00F64879" w14:textId="77777777" w:rsidR="0094222C" w:rsidRDefault="0094222C" w:rsidP="0094222C">
      <w:pPr>
        <w:spacing w:after="0" w:line="240" w:lineRule="auto"/>
        <w:jc w:val="both"/>
        <w:rPr>
          <w:rFonts w:cs="Times New Roman"/>
          <w:kern w:val="12"/>
          <w:szCs w:val="24"/>
        </w:rPr>
      </w:pPr>
    </w:p>
    <w:p w14:paraId="558C5BF6" w14:textId="77777777" w:rsidR="0094222C" w:rsidRDefault="0094222C" w:rsidP="0094222C">
      <w:pPr>
        <w:spacing w:after="0" w:line="240" w:lineRule="auto"/>
        <w:jc w:val="both"/>
        <w:rPr>
          <w:rFonts w:cs="Times New Roman"/>
          <w:kern w:val="12"/>
          <w:szCs w:val="24"/>
        </w:rPr>
      </w:pPr>
    </w:p>
    <w:p w14:paraId="470E0387" w14:textId="77777777" w:rsidR="00D730B8" w:rsidRDefault="00D730B8" w:rsidP="00D730B8">
      <w:pPr>
        <w:spacing w:after="0" w:line="240" w:lineRule="auto"/>
        <w:rPr>
          <w:rFonts w:cs="Times New Roman"/>
          <w:kern w:val="12"/>
          <w:szCs w:val="24"/>
        </w:rPr>
      </w:pPr>
    </w:p>
    <w:p w14:paraId="3FF79C8A" w14:textId="19790603" w:rsidR="00D730B8" w:rsidRPr="00957E46" w:rsidRDefault="00D730B8" w:rsidP="00D730B8">
      <w:pPr>
        <w:spacing w:after="0" w:line="240" w:lineRule="auto"/>
        <w:rPr>
          <w:rFonts w:eastAsia="Calibri" w:cs="Times New Roman"/>
          <w:b/>
          <w:bCs/>
          <w:szCs w:val="24"/>
        </w:rPr>
      </w:pPr>
      <w:r w:rsidRPr="00957E46">
        <w:rPr>
          <w:rFonts w:cs="Times New Roman"/>
          <w:b/>
          <w:bCs/>
          <w:kern w:val="12"/>
          <w:szCs w:val="24"/>
        </w:rPr>
        <w:t>Lisa 2</w:t>
      </w:r>
    </w:p>
    <w:p w14:paraId="5561707C" w14:textId="3ABA63F1" w:rsidR="00D730B8" w:rsidRPr="001E0B5E" w:rsidRDefault="00957E46" w:rsidP="00D730B8">
      <w:pPr>
        <w:spacing w:after="0" w:line="240" w:lineRule="auto"/>
        <w:ind w:left="5245"/>
        <w:jc w:val="right"/>
        <w:rPr>
          <w:rFonts w:eastAsia="Calibri" w:cs="Times New Roman"/>
          <w:szCs w:val="24"/>
        </w:rPr>
      </w:pPr>
      <w:r w:rsidRPr="00957E46">
        <w:rPr>
          <w:rFonts w:eastAsia="Calibri" w:cs="Times New Roman"/>
          <w:szCs w:val="24"/>
        </w:rPr>
        <w:t>Krediiditeabe jagamise seaduse</w:t>
      </w:r>
      <w:r>
        <w:rPr>
          <w:rFonts w:eastAsia="Calibri" w:cs="Times New Roman"/>
          <w:szCs w:val="24"/>
        </w:rPr>
        <w:t xml:space="preserve"> </w:t>
      </w:r>
      <w:r w:rsidR="00D730B8" w:rsidRPr="001E0B5E">
        <w:rPr>
          <w:rFonts w:eastAsia="Calibri" w:cs="Times New Roman"/>
          <w:szCs w:val="24"/>
        </w:rPr>
        <w:t>eelnõu seletuskirja juurde</w:t>
      </w:r>
    </w:p>
    <w:p w14:paraId="2ADC5F19" w14:textId="37993DFC" w:rsidR="00D730B8" w:rsidRPr="005C41AA" w:rsidRDefault="00D730B8" w:rsidP="00D730B8">
      <w:pPr>
        <w:spacing w:after="0" w:line="240" w:lineRule="auto"/>
        <w:jc w:val="right"/>
        <w:rPr>
          <w:rFonts w:cs="Times New Roman"/>
          <w:szCs w:val="24"/>
        </w:rPr>
      </w:pPr>
      <w:r w:rsidRPr="005C41AA">
        <w:rPr>
          <w:rFonts w:cs="Times New Roman"/>
          <w:szCs w:val="24"/>
        </w:rPr>
        <w:t>Rakendusakti kavand</w:t>
      </w:r>
    </w:p>
    <w:p w14:paraId="6338F974" w14:textId="77777777" w:rsidR="00D730B8" w:rsidRPr="005C41AA" w:rsidRDefault="00D730B8" w:rsidP="00D730B8">
      <w:pPr>
        <w:spacing w:after="0" w:line="240" w:lineRule="auto"/>
        <w:jc w:val="right"/>
        <w:rPr>
          <w:rFonts w:cs="Times New Roman"/>
          <w:szCs w:val="24"/>
        </w:rPr>
      </w:pPr>
    </w:p>
    <w:p w14:paraId="31D66F78" w14:textId="77777777" w:rsidR="00D730B8" w:rsidRPr="005C41AA" w:rsidRDefault="00D730B8" w:rsidP="00D730B8">
      <w:pPr>
        <w:spacing w:after="0" w:line="240" w:lineRule="auto"/>
        <w:jc w:val="right"/>
        <w:rPr>
          <w:rFonts w:cs="Times New Roman"/>
          <w:szCs w:val="24"/>
        </w:rPr>
      </w:pPr>
    </w:p>
    <w:p w14:paraId="4A9FA73A" w14:textId="77777777" w:rsidR="00D730B8" w:rsidRDefault="00D730B8" w:rsidP="00D730B8">
      <w:pPr>
        <w:spacing w:after="0" w:line="240" w:lineRule="auto"/>
        <w:rPr>
          <w:rFonts w:cs="Times New Roman"/>
          <w:szCs w:val="24"/>
        </w:rPr>
      </w:pPr>
    </w:p>
    <w:p w14:paraId="30D3D7F5" w14:textId="77777777" w:rsidR="00D730B8" w:rsidRDefault="00D730B8" w:rsidP="00D730B8">
      <w:pPr>
        <w:spacing w:after="0" w:line="240" w:lineRule="auto"/>
        <w:rPr>
          <w:rFonts w:cs="Times New Roman"/>
          <w:szCs w:val="24"/>
        </w:rPr>
      </w:pPr>
    </w:p>
    <w:p w14:paraId="0A7F09F1" w14:textId="69DF2679" w:rsidR="00D730B8" w:rsidRPr="005C41AA" w:rsidRDefault="00D730B8" w:rsidP="00D730B8">
      <w:pPr>
        <w:spacing w:after="0" w:line="240" w:lineRule="auto"/>
        <w:rPr>
          <w:rFonts w:cs="Times New Roman"/>
          <w:szCs w:val="24"/>
        </w:rPr>
      </w:pPr>
      <w:r w:rsidRPr="005C41AA">
        <w:rPr>
          <w:rFonts w:cs="Times New Roman"/>
          <w:szCs w:val="24"/>
        </w:rPr>
        <w:t>MÄÄRUS</w:t>
      </w:r>
    </w:p>
    <w:p w14:paraId="46AD10A2" w14:textId="77777777" w:rsidR="00D730B8" w:rsidRPr="005C41AA" w:rsidRDefault="00D730B8" w:rsidP="00D730B8">
      <w:pPr>
        <w:spacing w:after="0" w:line="240" w:lineRule="auto"/>
        <w:rPr>
          <w:rFonts w:cs="Times New Roman"/>
          <w:szCs w:val="24"/>
        </w:rPr>
      </w:pPr>
    </w:p>
    <w:p w14:paraId="7863E586" w14:textId="7D49C761" w:rsidR="00D730B8" w:rsidRPr="005C41AA" w:rsidRDefault="00D730B8" w:rsidP="00D730B8">
      <w:pPr>
        <w:spacing w:after="0" w:line="240" w:lineRule="auto"/>
        <w:jc w:val="right"/>
        <w:rPr>
          <w:rFonts w:cs="Times New Roman"/>
          <w:szCs w:val="24"/>
        </w:rPr>
      </w:pPr>
      <w:r w:rsidRPr="005C41AA">
        <w:rPr>
          <w:rFonts w:cs="Times New Roman"/>
          <w:szCs w:val="24"/>
        </w:rPr>
        <w:t>202</w:t>
      </w:r>
      <w:r>
        <w:rPr>
          <w:rFonts w:cs="Times New Roman"/>
          <w:szCs w:val="24"/>
        </w:rPr>
        <w:t>8</w:t>
      </w:r>
      <w:r w:rsidRPr="005C41AA">
        <w:rPr>
          <w:rFonts w:cs="Times New Roman"/>
          <w:szCs w:val="24"/>
        </w:rPr>
        <w:t xml:space="preserve"> nr …</w:t>
      </w:r>
    </w:p>
    <w:p w14:paraId="2B693B3E" w14:textId="77777777" w:rsidR="00D730B8" w:rsidRPr="005C41AA" w:rsidRDefault="00D730B8" w:rsidP="00D730B8">
      <w:pPr>
        <w:spacing w:after="0" w:line="240" w:lineRule="auto"/>
        <w:jc w:val="right"/>
        <w:rPr>
          <w:rFonts w:cs="Times New Roman"/>
          <w:szCs w:val="24"/>
        </w:rPr>
      </w:pPr>
    </w:p>
    <w:p w14:paraId="7F129336" w14:textId="77777777" w:rsidR="00D730B8" w:rsidRPr="005C41AA" w:rsidRDefault="00D730B8" w:rsidP="00D730B8">
      <w:pPr>
        <w:spacing w:after="0" w:line="240" w:lineRule="auto"/>
        <w:jc w:val="right"/>
        <w:rPr>
          <w:rFonts w:cs="Times New Roman"/>
          <w:szCs w:val="24"/>
        </w:rPr>
      </w:pPr>
    </w:p>
    <w:p w14:paraId="06A668B8" w14:textId="77777777" w:rsidR="00D730B8" w:rsidRPr="005C41AA" w:rsidRDefault="00D730B8" w:rsidP="00D730B8">
      <w:pPr>
        <w:spacing w:after="0" w:line="240" w:lineRule="auto"/>
        <w:jc w:val="right"/>
        <w:rPr>
          <w:rFonts w:cs="Times New Roman"/>
          <w:szCs w:val="24"/>
        </w:rPr>
      </w:pPr>
    </w:p>
    <w:p w14:paraId="01EDADCC" w14:textId="2557A3E4" w:rsidR="00D730B8" w:rsidRPr="00D730B8" w:rsidRDefault="00F130B5" w:rsidP="00D730B8">
      <w:pPr>
        <w:spacing w:after="0" w:line="240" w:lineRule="auto"/>
        <w:rPr>
          <w:b/>
          <w:bCs/>
          <w:szCs w:val="24"/>
        </w:rPr>
      </w:pPr>
      <w:r>
        <w:rPr>
          <w:b/>
          <w:bCs/>
          <w:szCs w:val="24"/>
        </w:rPr>
        <w:t>Krediiditeaberegistri põhimäärus</w:t>
      </w:r>
    </w:p>
    <w:p w14:paraId="1FB92403" w14:textId="77777777" w:rsidR="00D730B8" w:rsidRPr="00D730B8" w:rsidRDefault="00D730B8" w:rsidP="00D730B8">
      <w:pPr>
        <w:spacing w:after="0" w:line="240" w:lineRule="auto"/>
        <w:rPr>
          <w:rFonts w:cs="Times New Roman"/>
          <w:b/>
          <w:bCs/>
          <w:szCs w:val="24"/>
        </w:rPr>
      </w:pPr>
    </w:p>
    <w:p w14:paraId="1CA759E3" w14:textId="77777777" w:rsidR="00D730B8" w:rsidRPr="005C41AA" w:rsidRDefault="00D730B8" w:rsidP="00D730B8">
      <w:pPr>
        <w:spacing w:after="0" w:line="240" w:lineRule="auto"/>
        <w:rPr>
          <w:rFonts w:cs="Times New Roman"/>
          <w:b/>
          <w:bCs/>
          <w:szCs w:val="24"/>
        </w:rPr>
      </w:pPr>
    </w:p>
    <w:p w14:paraId="5B30284A" w14:textId="1D436288" w:rsidR="00D730B8" w:rsidRPr="005C41AA" w:rsidRDefault="00D730B8" w:rsidP="00D730B8">
      <w:pPr>
        <w:spacing w:after="0" w:line="240" w:lineRule="auto"/>
        <w:rPr>
          <w:rFonts w:cs="Times New Roman"/>
          <w:szCs w:val="24"/>
        </w:rPr>
      </w:pPr>
      <w:r w:rsidRPr="005C41AA">
        <w:rPr>
          <w:rFonts w:cs="Times New Roman"/>
          <w:szCs w:val="24"/>
        </w:rPr>
        <w:t xml:space="preserve">Määrus kehtestatakse </w:t>
      </w:r>
      <w:r>
        <w:rPr>
          <w:rFonts w:cs="Times New Roman"/>
          <w:szCs w:val="24"/>
        </w:rPr>
        <w:t>„Krediiditeabe jagamise seaduse</w:t>
      </w:r>
      <w:r w:rsidRPr="005C41AA">
        <w:rPr>
          <w:rFonts w:cs="Times New Roman"/>
          <w:szCs w:val="24"/>
        </w:rPr>
        <w:t xml:space="preserve">” § </w:t>
      </w:r>
      <w:r>
        <w:rPr>
          <w:rFonts w:cs="Times New Roman"/>
          <w:szCs w:val="24"/>
        </w:rPr>
        <w:t>7</w:t>
      </w:r>
      <w:r w:rsidRPr="005C41AA">
        <w:rPr>
          <w:rFonts w:cs="Times New Roman"/>
          <w:szCs w:val="24"/>
          <w:vertAlign w:val="superscript"/>
        </w:rPr>
        <w:t xml:space="preserve"> </w:t>
      </w:r>
      <w:r w:rsidRPr="005C41AA">
        <w:rPr>
          <w:rFonts w:cs="Times New Roman"/>
          <w:szCs w:val="24"/>
        </w:rPr>
        <w:t xml:space="preserve">lõike </w:t>
      </w:r>
      <w:r>
        <w:rPr>
          <w:rFonts w:cs="Times New Roman"/>
          <w:szCs w:val="24"/>
        </w:rPr>
        <w:t>4</w:t>
      </w:r>
      <w:r w:rsidRPr="005C41AA">
        <w:rPr>
          <w:rFonts w:cs="Times New Roman"/>
          <w:szCs w:val="24"/>
        </w:rPr>
        <w:t xml:space="preserve"> alusel.</w:t>
      </w:r>
    </w:p>
    <w:p w14:paraId="61867C04" w14:textId="77777777" w:rsidR="00D730B8" w:rsidRPr="005C41AA" w:rsidRDefault="00D730B8" w:rsidP="00D730B8">
      <w:pPr>
        <w:spacing w:after="0" w:line="240" w:lineRule="auto"/>
        <w:rPr>
          <w:rFonts w:cs="Times New Roman"/>
          <w:szCs w:val="24"/>
        </w:rPr>
      </w:pPr>
    </w:p>
    <w:p w14:paraId="7F509D2F" w14:textId="77777777" w:rsidR="00D730B8" w:rsidRPr="005C41AA" w:rsidRDefault="00D730B8" w:rsidP="00D730B8">
      <w:pPr>
        <w:spacing w:after="0" w:line="240" w:lineRule="auto"/>
        <w:rPr>
          <w:rFonts w:cs="Times New Roman"/>
          <w:b/>
          <w:bCs/>
          <w:szCs w:val="24"/>
        </w:rPr>
      </w:pPr>
      <w:r w:rsidRPr="005C41AA">
        <w:rPr>
          <w:rFonts w:cs="Times New Roman"/>
          <w:b/>
          <w:bCs/>
          <w:szCs w:val="24"/>
        </w:rPr>
        <w:t>§ 1. Reguleerimisala</w:t>
      </w:r>
    </w:p>
    <w:p w14:paraId="1096273A" w14:textId="290750AC" w:rsidR="00F94B69" w:rsidRPr="00F94B69" w:rsidRDefault="00D730B8" w:rsidP="00F94B69">
      <w:pPr>
        <w:spacing w:after="0" w:line="240" w:lineRule="auto"/>
        <w:jc w:val="both"/>
        <w:rPr>
          <w:rFonts w:cs="Times New Roman"/>
          <w:szCs w:val="24"/>
        </w:rPr>
      </w:pPr>
      <w:r w:rsidRPr="005C41AA">
        <w:rPr>
          <w:rFonts w:cs="Times New Roman"/>
          <w:szCs w:val="24"/>
        </w:rPr>
        <w:t xml:space="preserve">Määrusega kehtestatakse </w:t>
      </w:r>
      <w:r w:rsidR="00F94B69" w:rsidRPr="00F94B69">
        <w:rPr>
          <w:szCs w:val="24"/>
        </w:rPr>
        <w:t>Krediiditeaberegistrisse kantavate andmete täpsem koosseis ja registri pidamise kord</w:t>
      </w:r>
      <w:r w:rsidR="00F94B69">
        <w:rPr>
          <w:szCs w:val="24"/>
        </w:rPr>
        <w:t>.</w:t>
      </w:r>
    </w:p>
    <w:p w14:paraId="4E197E0C" w14:textId="6B6B8607" w:rsidR="00D730B8" w:rsidRPr="005C41AA" w:rsidRDefault="00D730B8" w:rsidP="00F94B69">
      <w:pPr>
        <w:spacing w:after="0" w:line="240" w:lineRule="auto"/>
        <w:jc w:val="both"/>
        <w:rPr>
          <w:rFonts w:cs="Times New Roman"/>
          <w:szCs w:val="24"/>
        </w:rPr>
      </w:pPr>
    </w:p>
    <w:p w14:paraId="43057950" w14:textId="0CE6F851" w:rsidR="00D730B8" w:rsidRDefault="00E661F1" w:rsidP="00D730B8">
      <w:pPr>
        <w:spacing w:after="0" w:line="240" w:lineRule="auto"/>
        <w:rPr>
          <w:rFonts w:cs="Times New Roman"/>
          <w:b/>
          <w:bCs/>
          <w:szCs w:val="24"/>
        </w:rPr>
      </w:pPr>
      <w:r w:rsidRPr="00E661F1">
        <w:rPr>
          <w:rFonts w:cs="Times New Roman"/>
          <w:b/>
          <w:bCs/>
          <w:szCs w:val="24"/>
        </w:rPr>
        <w:t xml:space="preserve">§ </w:t>
      </w:r>
      <w:r>
        <w:rPr>
          <w:rFonts w:cs="Times New Roman"/>
          <w:b/>
          <w:bCs/>
          <w:szCs w:val="24"/>
        </w:rPr>
        <w:t>2</w:t>
      </w:r>
      <w:r w:rsidRPr="00E661F1">
        <w:rPr>
          <w:rFonts w:cs="Times New Roman"/>
          <w:b/>
          <w:bCs/>
          <w:szCs w:val="24"/>
        </w:rPr>
        <w:t>.</w:t>
      </w:r>
      <w:r>
        <w:rPr>
          <w:rFonts w:cs="Times New Roman"/>
          <w:b/>
          <w:bCs/>
          <w:szCs w:val="24"/>
        </w:rPr>
        <w:t xml:space="preserve"> Krediiditeaberegistrisse</w:t>
      </w:r>
      <w:r w:rsidRPr="00E661F1">
        <w:rPr>
          <w:rFonts w:cs="Times New Roman"/>
          <w:b/>
          <w:bCs/>
          <w:szCs w:val="24"/>
        </w:rPr>
        <w:t xml:space="preserve"> edastatavate andme</w:t>
      </w:r>
      <w:r>
        <w:rPr>
          <w:rFonts w:cs="Times New Roman"/>
          <w:b/>
          <w:bCs/>
          <w:szCs w:val="24"/>
        </w:rPr>
        <w:t xml:space="preserve">te täpsem </w:t>
      </w:r>
      <w:r w:rsidRPr="00E661F1">
        <w:rPr>
          <w:rFonts w:cs="Times New Roman"/>
          <w:b/>
          <w:bCs/>
          <w:szCs w:val="24"/>
        </w:rPr>
        <w:t>koosseis</w:t>
      </w:r>
    </w:p>
    <w:p w14:paraId="02A080F8" w14:textId="77777777" w:rsidR="00E661F1" w:rsidRDefault="00E661F1" w:rsidP="00D730B8">
      <w:pPr>
        <w:spacing w:after="0" w:line="240" w:lineRule="auto"/>
        <w:rPr>
          <w:rFonts w:cs="Times New Roman"/>
          <w:b/>
          <w:bCs/>
          <w:szCs w:val="24"/>
        </w:rPr>
      </w:pPr>
    </w:p>
    <w:p w14:paraId="0C31F240" w14:textId="77777777" w:rsidR="005B4E83" w:rsidRDefault="00E661F1" w:rsidP="00510D90">
      <w:pPr>
        <w:spacing w:after="0" w:line="240" w:lineRule="auto"/>
        <w:rPr>
          <w:rFonts w:cs="Times New Roman"/>
          <w:b/>
          <w:bCs/>
          <w:szCs w:val="24"/>
        </w:rPr>
      </w:pPr>
      <w:r w:rsidRPr="00E661F1">
        <w:rPr>
          <w:rFonts w:cs="Times New Roman"/>
          <w:b/>
          <w:bCs/>
          <w:szCs w:val="24"/>
        </w:rPr>
        <w:t xml:space="preserve">§ 3. </w:t>
      </w:r>
      <w:r w:rsidR="00510D90">
        <w:rPr>
          <w:rFonts w:cs="Times New Roman"/>
          <w:b/>
          <w:bCs/>
          <w:szCs w:val="24"/>
        </w:rPr>
        <w:t>Krediiditeaberegistri</w:t>
      </w:r>
      <w:r w:rsidR="00510D90" w:rsidRPr="00510D90">
        <w:rPr>
          <w:rFonts w:cs="Times New Roman"/>
          <w:b/>
          <w:bCs/>
          <w:szCs w:val="24"/>
        </w:rPr>
        <w:t xml:space="preserve"> </w:t>
      </w:r>
      <w:r w:rsidR="005B4E83" w:rsidRPr="005B4E83">
        <w:rPr>
          <w:rFonts w:cs="Times New Roman"/>
          <w:b/>
          <w:bCs/>
          <w:szCs w:val="24"/>
        </w:rPr>
        <w:t>turvaklass ja turbeaste</w:t>
      </w:r>
    </w:p>
    <w:p w14:paraId="62E3BE02" w14:textId="77777777" w:rsidR="007D5E7A" w:rsidRDefault="007D5E7A" w:rsidP="00510D90">
      <w:pPr>
        <w:spacing w:after="0" w:line="240" w:lineRule="auto"/>
        <w:rPr>
          <w:rFonts w:cs="Times New Roman"/>
          <w:szCs w:val="24"/>
        </w:rPr>
      </w:pPr>
    </w:p>
    <w:p w14:paraId="6EF96D72" w14:textId="1CDC2F83" w:rsidR="007D5E7A" w:rsidRPr="007D5E7A" w:rsidRDefault="007D5E7A" w:rsidP="00510D90">
      <w:pPr>
        <w:spacing w:after="0" w:line="240" w:lineRule="auto"/>
        <w:rPr>
          <w:rFonts w:cs="Times New Roman"/>
          <w:b/>
          <w:bCs/>
          <w:szCs w:val="24"/>
        </w:rPr>
      </w:pPr>
      <w:r w:rsidRPr="007D5E7A">
        <w:rPr>
          <w:rFonts w:cs="Times New Roman"/>
          <w:b/>
          <w:bCs/>
          <w:szCs w:val="24"/>
        </w:rPr>
        <w:t>§ 4.  Turvameetmed</w:t>
      </w:r>
    </w:p>
    <w:p w14:paraId="5CFE3EEB" w14:textId="77777777" w:rsidR="00C25CA9" w:rsidRDefault="00C25CA9" w:rsidP="00510D90">
      <w:pPr>
        <w:spacing w:after="0" w:line="240" w:lineRule="auto"/>
        <w:rPr>
          <w:rFonts w:cs="Times New Roman"/>
          <w:szCs w:val="24"/>
        </w:rPr>
      </w:pPr>
    </w:p>
    <w:p w14:paraId="194D2F15" w14:textId="13221068" w:rsidR="00C25CA9" w:rsidRDefault="00C25CA9" w:rsidP="00510D90">
      <w:pPr>
        <w:spacing w:after="0" w:line="240" w:lineRule="auto"/>
        <w:rPr>
          <w:rFonts w:cs="Times New Roman"/>
          <w:b/>
          <w:bCs/>
          <w:szCs w:val="24"/>
        </w:rPr>
      </w:pPr>
      <w:r w:rsidRPr="00C25CA9">
        <w:rPr>
          <w:rFonts w:cs="Times New Roman"/>
          <w:b/>
          <w:bCs/>
          <w:szCs w:val="24"/>
        </w:rPr>
        <w:t xml:space="preserve">§ </w:t>
      </w:r>
      <w:r w:rsidR="007D5E7A">
        <w:rPr>
          <w:rFonts w:cs="Times New Roman"/>
          <w:b/>
          <w:bCs/>
          <w:szCs w:val="24"/>
        </w:rPr>
        <w:t>5</w:t>
      </w:r>
      <w:r w:rsidRPr="00C25CA9">
        <w:rPr>
          <w:rFonts w:cs="Times New Roman"/>
          <w:b/>
          <w:bCs/>
          <w:szCs w:val="24"/>
        </w:rPr>
        <w:t>. Ebaõigete andmete parandamine ja täiendamine</w:t>
      </w:r>
    </w:p>
    <w:p w14:paraId="4D3F01D8" w14:textId="77777777" w:rsidR="00E661F1" w:rsidRDefault="00E661F1" w:rsidP="00D730B8">
      <w:pPr>
        <w:spacing w:after="0" w:line="240" w:lineRule="auto"/>
        <w:rPr>
          <w:rFonts w:cs="Times New Roman"/>
          <w:b/>
          <w:bCs/>
          <w:szCs w:val="24"/>
        </w:rPr>
      </w:pPr>
    </w:p>
    <w:p w14:paraId="194FF1C8" w14:textId="77777777" w:rsidR="00E661F1" w:rsidRPr="00E661F1" w:rsidRDefault="00E661F1" w:rsidP="00D730B8">
      <w:pPr>
        <w:spacing w:after="0" w:line="240" w:lineRule="auto"/>
        <w:rPr>
          <w:rFonts w:cs="Times New Roman"/>
          <w:b/>
          <w:bCs/>
          <w:szCs w:val="24"/>
        </w:rPr>
      </w:pPr>
    </w:p>
    <w:p w14:paraId="440BBB91" w14:textId="77777777" w:rsidR="00D730B8" w:rsidRPr="005C41AA" w:rsidRDefault="00D730B8" w:rsidP="00D730B8">
      <w:pPr>
        <w:spacing w:after="0" w:line="240" w:lineRule="auto"/>
        <w:rPr>
          <w:rFonts w:cs="Times New Roman"/>
          <w:szCs w:val="24"/>
        </w:rPr>
      </w:pPr>
    </w:p>
    <w:p w14:paraId="11278AC9" w14:textId="77777777" w:rsidR="00D730B8" w:rsidRPr="005C41AA" w:rsidRDefault="00D730B8" w:rsidP="00D730B8">
      <w:pPr>
        <w:spacing w:after="0" w:line="240" w:lineRule="auto"/>
        <w:rPr>
          <w:rFonts w:cs="Times New Roman"/>
          <w:szCs w:val="24"/>
        </w:rPr>
      </w:pPr>
    </w:p>
    <w:p w14:paraId="35040415" w14:textId="77777777" w:rsidR="00D730B8" w:rsidRDefault="00D730B8" w:rsidP="00D730B8">
      <w:pPr>
        <w:spacing w:after="0" w:line="240" w:lineRule="auto"/>
        <w:rPr>
          <w:rFonts w:cs="Times New Roman"/>
          <w:szCs w:val="24"/>
        </w:rPr>
      </w:pPr>
      <w:r w:rsidRPr="005C41AA">
        <w:rPr>
          <w:rFonts w:cs="Times New Roman"/>
          <w:szCs w:val="24"/>
        </w:rPr>
        <w:t>(allkirjastatud digitaalselt)</w:t>
      </w:r>
    </w:p>
    <w:p w14:paraId="336D68B0" w14:textId="77777777" w:rsidR="00F17EC8" w:rsidRPr="005C41AA" w:rsidRDefault="00F17EC8" w:rsidP="00D730B8">
      <w:pPr>
        <w:spacing w:after="0" w:line="240" w:lineRule="auto"/>
        <w:rPr>
          <w:rFonts w:cs="Times New Roman"/>
          <w:szCs w:val="24"/>
        </w:rPr>
      </w:pPr>
    </w:p>
    <w:p w14:paraId="761D62E8" w14:textId="48FE71B6" w:rsidR="00D730B8" w:rsidRPr="005C41AA" w:rsidRDefault="00F17EC8" w:rsidP="00D730B8">
      <w:pPr>
        <w:spacing w:after="0" w:line="240" w:lineRule="auto"/>
        <w:rPr>
          <w:rFonts w:cs="Times New Roman"/>
          <w:szCs w:val="24"/>
        </w:rPr>
      </w:pPr>
      <w:r>
        <w:rPr>
          <w:rFonts w:cs="Times New Roman"/>
          <w:szCs w:val="24"/>
        </w:rPr>
        <w:t>Jürgen Ligi</w:t>
      </w:r>
    </w:p>
    <w:p w14:paraId="606850D8" w14:textId="1A04A3E9" w:rsidR="00D730B8" w:rsidRPr="005C41AA" w:rsidRDefault="00F94B69" w:rsidP="00D730B8">
      <w:pPr>
        <w:spacing w:after="0" w:line="240" w:lineRule="auto"/>
        <w:rPr>
          <w:rFonts w:cs="Times New Roman"/>
          <w:szCs w:val="24"/>
        </w:rPr>
      </w:pPr>
      <w:r>
        <w:rPr>
          <w:rFonts w:cs="Times New Roman"/>
          <w:szCs w:val="24"/>
        </w:rPr>
        <w:t>Rahandusminister</w:t>
      </w:r>
    </w:p>
    <w:p w14:paraId="1CF26455" w14:textId="77777777" w:rsidR="00D730B8" w:rsidRPr="005C41AA" w:rsidRDefault="00D730B8" w:rsidP="00D730B8">
      <w:pPr>
        <w:spacing w:after="0" w:line="240" w:lineRule="auto"/>
        <w:rPr>
          <w:rFonts w:cs="Times New Roman"/>
          <w:szCs w:val="24"/>
        </w:rPr>
      </w:pPr>
    </w:p>
    <w:p w14:paraId="19FFE001" w14:textId="77777777" w:rsidR="00D730B8" w:rsidRPr="005C41AA" w:rsidRDefault="00D730B8" w:rsidP="00D730B8">
      <w:pPr>
        <w:spacing w:after="0" w:line="240" w:lineRule="auto"/>
        <w:rPr>
          <w:rFonts w:cs="Times New Roman"/>
          <w:szCs w:val="24"/>
        </w:rPr>
      </w:pPr>
    </w:p>
    <w:p w14:paraId="4029566C" w14:textId="77777777" w:rsidR="00F17EC8" w:rsidRDefault="00D730B8" w:rsidP="00D730B8">
      <w:pPr>
        <w:spacing w:after="0" w:line="240" w:lineRule="auto"/>
        <w:rPr>
          <w:rFonts w:cs="Times New Roman"/>
          <w:szCs w:val="24"/>
        </w:rPr>
      </w:pPr>
      <w:r w:rsidRPr="005C41AA">
        <w:rPr>
          <w:rFonts w:cs="Times New Roman"/>
          <w:szCs w:val="24"/>
        </w:rPr>
        <w:t>(allkirjastatud digitaalselt)</w:t>
      </w:r>
    </w:p>
    <w:p w14:paraId="524EFC4C" w14:textId="77777777" w:rsidR="00F17EC8" w:rsidRDefault="00F17EC8" w:rsidP="00D730B8">
      <w:pPr>
        <w:spacing w:after="0" w:line="240" w:lineRule="auto"/>
        <w:rPr>
          <w:rFonts w:cs="Times New Roman"/>
          <w:szCs w:val="24"/>
        </w:rPr>
      </w:pPr>
    </w:p>
    <w:p w14:paraId="05E5EB21" w14:textId="0CE5432E" w:rsidR="00F17EC8" w:rsidRPr="005C41AA" w:rsidRDefault="00F17EC8" w:rsidP="00D730B8">
      <w:pPr>
        <w:spacing w:after="0" w:line="240" w:lineRule="auto"/>
        <w:rPr>
          <w:rFonts w:cs="Times New Roman"/>
          <w:szCs w:val="24"/>
        </w:rPr>
      </w:pPr>
      <w:r>
        <w:rPr>
          <w:rFonts w:cs="Times New Roman"/>
          <w:szCs w:val="24"/>
        </w:rPr>
        <w:t>Merike Saks</w:t>
      </w:r>
    </w:p>
    <w:p w14:paraId="0593C434" w14:textId="3F10EDC6" w:rsidR="00D730B8" w:rsidRPr="005C41AA" w:rsidRDefault="00D730B8" w:rsidP="00D730B8">
      <w:pPr>
        <w:spacing w:after="0" w:line="240" w:lineRule="auto"/>
        <w:rPr>
          <w:rFonts w:cs="Times New Roman"/>
          <w:szCs w:val="24"/>
        </w:rPr>
      </w:pPr>
      <w:r w:rsidRPr="005C41AA">
        <w:rPr>
          <w:rFonts w:cs="Times New Roman"/>
          <w:szCs w:val="24"/>
        </w:rPr>
        <w:t>Kantsler</w:t>
      </w:r>
    </w:p>
    <w:p w14:paraId="10DAA927" w14:textId="77777777" w:rsidR="00D730B8" w:rsidRPr="005C41AA" w:rsidRDefault="00D730B8" w:rsidP="00D730B8">
      <w:pPr>
        <w:spacing w:after="0" w:line="240" w:lineRule="auto"/>
        <w:rPr>
          <w:rFonts w:cs="Times New Roman"/>
          <w:szCs w:val="24"/>
        </w:rPr>
      </w:pPr>
    </w:p>
    <w:p w14:paraId="2F9801BB" w14:textId="77777777" w:rsidR="00D730B8" w:rsidRPr="005C41AA" w:rsidRDefault="00D730B8" w:rsidP="00D730B8">
      <w:pPr>
        <w:spacing w:after="0" w:line="240" w:lineRule="auto"/>
        <w:rPr>
          <w:rFonts w:cs="Times New Roman"/>
          <w:szCs w:val="24"/>
        </w:rPr>
      </w:pPr>
    </w:p>
    <w:p w14:paraId="44C0AFC7" w14:textId="77777777" w:rsidR="00D730B8" w:rsidRPr="005C41AA" w:rsidRDefault="00D730B8" w:rsidP="00D730B8">
      <w:pPr>
        <w:spacing w:after="0" w:line="240" w:lineRule="auto"/>
        <w:rPr>
          <w:rFonts w:cs="Times New Roman"/>
          <w:szCs w:val="24"/>
        </w:rPr>
      </w:pPr>
    </w:p>
    <w:p w14:paraId="2F244102" w14:textId="77777777" w:rsidR="00D730B8" w:rsidRPr="005C41AA" w:rsidRDefault="00D730B8" w:rsidP="00D730B8">
      <w:pPr>
        <w:spacing w:after="0" w:line="240" w:lineRule="auto"/>
        <w:rPr>
          <w:rFonts w:cs="Times New Roman"/>
          <w:szCs w:val="24"/>
        </w:rPr>
      </w:pPr>
    </w:p>
    <w:p w14:paraId="04CFD271" w14:textId="77777777" w:rsidR="00E60870" w:rsidRPr="00E60870" w:rsidRDefault="00E60870" w:rsidP="00DF3708">
      <w:pPr>
        <w:spacing w:after="0" w:line="240" w:lineRule="auto"/>
        <w:rPr>
          <w:rFonts w:cs="Times New Roman"/>
          <w:szCs w:val="24"/>
        </w:rPr>
      </w:pPr>
    </w:p>
    <w:sectPr w:rsidR="00E60870" w:rsidRPr="00E60870" w:rsidSect="005422A4">
      <w:footerReference w:type="default" r:id="rId25"/>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aren Alamets - JUSTDIGI" w:date="2025-03-13T14:06:00Z" w:initials="KA">
    <w:p w14:paraId="59D75143" w14:textId="77777777" w:rsidR="0042530D" w:rsidRDefault="0042530D" w:rsidP="0042530D">
      <w:pPr>
        <w:pStyle w:val="Kommentaaritekst"/>
      </w:pPr>
      <w:r>
        <w:rPr>
          <w:rStyle w:val="Kommentaariviide"/>
        </w:rPr>
        <w:annotationRef/>
      </w:r>
      <w:r>
        <w:t>Võimalusel täpsustage probleemi kirjeldust, selgitades, kui suur osa laenusaajatest on makseraskustes, millised on peamised lüngad praeguses õiguses ning miks erasektori maksehäireregistrid pole piisavad lahendused.</w:t>
      </w:r>
    </w:p>
  </w:comment>
  <w:comment w:id="1" w:author="Karen Alamets - JUSTDIGI" w:date="2025-03-13T14:07:00Z" w:initials="KA">
    <w:p w14:paraId="0B5B71FA" w14:textId="77777777" w:rsidR="001C2D77" w:rsidRDefault="00532B19" w:rsidP="001C2D77">
      <w:pPr>
        <w:pStyle w:val="Kommentaaritekst"/>
      </w:pPr>
      <w:r>
        <w:rPr>
          <w:rStyle w:val="Kommentaariviide"/>
        </w:rPr>
        <w:annotationRef/>
      </w:r>
      <w:r w:rsidR="001C2D77">
        <w:t>Palun täpsustage mõju; selgitage lühidalt, kuidas eelnõu mõjutab tarbijaid ja krediidiandjaid (vt HÕNTE § 41 lg 2). Kaaluge võimalust lisada lühike kokkuvõte ka halduskoormuse muutustest.</w:t>
      </w:r>
    </w:p>
  </w:comment>
  <w:comment w:id="17" w:author="Katariina Kärsten - JUSTDIGI" w:date="2025-03-24T11:37:00Z" w:initials="KK">
    <w:p w14:paraId="786779F5" w14:textId="77777777" w:rsidR="00A802DD" w:rsidRDefault="00A802DD" w:rsidP="00A802DD">
      <w:pPr>
        <w:pStyle w:val="Kommentaaritekst"/>
      </w:pPr>
      <w:r>
        <w:rPr>
          <w:rStyle w:val="Kommentaariviide"/>
        </w:rPr>
        <w:annotationRef/>
      </w:r>
      <w:r>
        <w:t xml:space="preserve">Keeleliselt ebaõnnestunud lause, palume üle vaadata ja parandada. </w:t>
      </w:r>
    </w:p>
  </w:comment>
  <w:comment w:id="20" w:author="Katariina Kärsten - JUSTDIGI" w:date="2025-03-24T11:47:00Z" w:initials="KK">
    <w:p w14:paraId="4FBED3EE" w14:textId="77777777" w:rsidR="009571CE" w:rsidRDefault="009571CE" w:rsidP="009571CE">
      <w:pPr>
        <w:pStyle w:val="Kommentaaritekst"/>
      </w:pPr>
      <w:r>
        <w:rPr>
          <w:rStyle w:val="Kommentaariviide"/>
        </w:rPr>
        <w:annotationRef/>
      </w:r>
      <w:r>
        <w:t xml:space="preserve">Alates 01.01.2025 on traviühiku suuruseks 8 eurot, mistõttu maksimaalne trahvisumma on 2400 eurot. Palume parandada. </w:t>
      </w:r>
    </w:p>
  </w:comment>
  <w:comment w:id="24" w:author="Karen Alamets - JUSTDIGI" w:date="2025-03-13T14:49:00Z" w:initials="KA">
    <w:p w14:paraId="6BF5B53C" w14:textId="668FE9A6" w:rsidR="00E21DA4" w:rsidRDefault="007E6F4E" w:rsidP="00E21DA4">
      <w:pPr>
        <w:pStyle w:val="Kommentaaritekst"/>
      </w:pPr>
      <w:r>
        <w:rPr>
          <w:rStyle w:val="Kommentaariviide"/>
        </w:rPr>
        <w:annotationRef/>
      </w:r>
      <w:r w:rsidR="00E21DA4">
        <w:t>Palun asendage selguse huvides sõna "halduskoormus" sõnaga "töökoormus". Halduskoormusena mõistetakse ettevõtete, elanike ja mittetulundusühingute ajakulu ja rahalist kulu riigi seatud ülesannete täitmisel, samas kui riigiasutustele sarnast mõju käsitletakse töökoormusena (</w:t>
      </w:r>
      <w:hyperlink r:id="rId1" w:anchor="halduskoormus" w:history="1">
        <w:r w:rsidR="00E21DA4" w:rsidRPr="003B4810">
          <w:rPr>
            <w:rStyle w:val="Hperlink"/>
          </w:rPr>
          <w:t>Mõjude määratlemise kontrollküsimustik | Justiits- ja Digiministeerium</w:t>
        </w:r>
      </w:hyperlink>
      <w:r w:rsidR="00E21DA4">
        <w:t xml:space="preserve"> ).</w:t>
      </w:r>
    </w:p>
  </w:comment>
  <w:comment w:id="25" w:author="Katariina Kärsten - JUSTDIGI" w:date="2025-03-24T08:22:00Z" w:initials="KK">
    <w:p w14:paraId="0F7AFADF" w14:textId="77777777" w:rsidR="00754252" w:rsidRDefault="00754252" w:rsidP="00754252">
      <w:pPr>
        <w:pStyle w:val="Kommentaaritekst"/>
      </w:pPr>
      <w:r>
        <w:rPr>
          <w:rStyle w:val="Kommentaariviide"/>
        </w:rPr>
        <w:annotationRef/>
      </w:r>
      <w:r>
        <w:t xml:space="preserve">Seadusega muudetakse KIOS § 64 lg 6 volitusnormi, mille tulemusel tõenäoliselt soovitakse muuta selle volitusnormi alusel antavat määrust. Palume ka see info siin ära tuua. </w:t>
      </w:r>
    </w:p>
  </w:comment>
  <w:comment w:id="27" w:author="Katariina Kärsten - JUSTDIGI" w:date="2025-03-24T08:22:00Z" w:initials="KK">
    <w:p w14:paraId="223013B1" w14:textId="77777777" w:rsidR="00B3510E" w:rsidRDefault="00754252" w:rsidP="00B3510E">
      <w:pPr>
        <w:pStyle w:val="Kommentaaritekst"/>
      </w:pPr>
      <w:r>
        <w:rPr>
          <w:rStyle w:val="Kommentaariviide"/>
        </w:rPr>
        <w:annotationRef/>
      </w:r>
      <w:r w:rsidR="00B3510E">
        <w:t xml:space="preserve">Palume lisada rakendusakti kavand. </w:t>
      </w:r>
    </w:p>
  </w:comment>
  <w:comment w:id="32" w:author="Katariina Kärsten - JUSTDIGI" w:date="2025-03-24T09:04:00Z" w:initials="KK">
    <w:p w14:paraId="66778F9B" w14:textId="77777777" w:rsidR="00D45158" w:rsidRDefault="00D45158" w:rsidP="00D45158">
      <w:pPr>
        <w:pStyle w:val="Kommentaaritekst"/>
      </w:pPr>
      <w:r>
        <w:rPr>
          <w:rStyle w:val="Kommentaariviide"/>
        </w:rPr>
        <w:annotationRef/>
      </w:r>
      <w:r>
        <w:t xml:space="preserve">Viidatud volitusnormid jõustuvad üldkorras, seega peaksid ka määrused jõustuma üldkorras. </w:t>
      </w:r>
    </w:p>
  </w:comment>
  <w:comment w:id="33" w:author="Katariina Kärsten - JUSTDIGI" w:date="2025-03-24T08:23:00Z" w:initials="KK">
    <w:p w14:paraId="644A8A08" w14:textId="7D2B2229" w:rsidR="00252902" w:rsidRDefault="00252902" w:rsidP="00252902">
      <w:pPr>
        <w:pStyle w:val="Kommentaaritekst"/>
      </w:pPr>
      <w:r>
        <w:rPr>
          <w:rStyle w:val="Kommentaariviide"/>
        </w:rPr>
        <w:annotationRef/>
      </w:r>
      <w:r>
        <w:rPr>
          <w:u w:val="single"/>
        </w:rPr>
        <w:t>Kordame esimesel kooskõlastusringil esitatud märkust:</w:t>
      </w:r>
      <w:r>
        <w:t xml:space="preserve"> palume esitada iga jõustumisaja põhjendused, sh üldises korras jõustumine.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9D75143" w15:done="0"/>
  <w15:commentEx w15:paraId="0B5B71FA" w15:done="0"/>
  <w15:commentEx w15:paraId="786779F5" w15:done="0"/>
  <w15:commentEx w15:paraId="4FBED3EE" w15:done="0"/>
  <w15:commentEx w15:paraId="6BF5B53C" w15:done="0"/>
  <w15:commentEx w15:paraId="0F7AFADF" w15:done="0"/>
  <w15:commentEx w15:paraId="223013B1" w15:done="0"/>
  <w15:commentEx w15:paraId="66778F9B" w15:done="0"/>
  <w15:commentEx w15:paraId="644A8A0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0718016" w16cex:dateUtc="2025-03-13T12:06:00Z"/>
  <w16cex:commentExtensible w16cex:durableId="155FBE72" w16cex:dateUtc="2025-03-13T12:07:00Z"/>
  <w16cex:commentExtensible w16cex:durableId="633341C6" w16cex:dateUtc="2025-03-24T09:37:00Z"/>
  <w16cex:commentExtensible w16cex:durableId="57A16993" w16cex:dateUtc="2025-03-24T09:47:00Z"/>
  <w16cex:commentExtensible w16cex:durableId="2ADF78F8" w16cex:dateUtc="2025-03-13T12:49:00Z"/>
  <w16cex:commentExtensible w16cex:durableId="1FC8D498" w16cex:dateUtc="2025-03-24T06:22:00Z"/>
  <w16cex:commentExtensible w16cex:durableId="2856AA46" w16cex:dateUtc="2025-03-24T06:22:00Z"/>
  <w16cex:commentExtensible w16cex:durableId="5AA3BD41" w16cex:dateUtc="2025-03-24T07:04:00Z"/>
  <w16cex:commentExtensible w16cex:durableId="35A04AC0" w16cex:dateUtc="2025-03-24T06: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9D75143" w16cid:durableId="00718016"/>
  <w16cid:commentId w16cid:paraId="0B5B71FA" w16cid:durableId="155FBE72"/>
  <w16cid:commentId w16cid:paraId="786779F5" w16cid:durableId="633341C6"/>
  <w16cid:commentId w16cid:paraId="4FBED3EE" w16cid:durableId="57A16993"/>
  <w16cid:commentId w16cid:paraId="6BF5B53C" w16cid:durableId="2ADF78F8"/>
  <w16cid:commentId w16cid:paraId="0F7AFADF" w16cid:durableId="1FC8D498"/>
  <w16cid:commentId w16cid:paraId="223013B1" w16cid:durableId="2856AA46"/>
  <w16cid:commentId w16cid:paraId="66778F9B" w16cid:durableId="5AA3BD41"/>
  <w16cid:commentId w16cid:paraId="644A8A08" w16cid:durableId="35A04A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DC869D" w14:textId="77777777" w:rsidR="001C5952" w:rsidRDefault="001C5952">
      <w:pPr>
        <w:spacing w:after="0" w:line="240" w:lineRule="auto"/>
      </w:pPr>
      <w:r>
        <w:separator/>
      </w:r>
    </w:p>
  </w:endnote>
  <w:endnote w:type="continuationSeparator" w:id="0">
    <w:p w14:paraId="22BB2D69" w14:textId="77777777" w:rsidR="001C5952" w:rsidRDefault="001C5952">
      <w:pPr>
        <w:spacing w:after="0" w:line="240" w:lineRule="auto"/>
      </w:pPr>
      <w:r>
        <w:continuationSeparator/>
      </w:r>
    </w:p>
  </w:endnote>
  <w:endnote w:type="continuationNotice" w:id="1">
    <w:p w14:paraId="36F9B83A" w14:textId="77777777" w:rsidR="001C5952" w:rsidRDefault="001C59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EYInterstate Light">
    <w:altName w:val="Times New Roman"/>
    <w:charset w:val="00"/>
    <w:family w:val="roman"/>
    <w:pitch w:val="variable"/>
  </w:font>
  <w:font w:name="EYInterstate Regular">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3715943"/>
      <w:docPartObj>
        <w:docPartGallery w:val="Page Numbers (Bottom of Page)"/>
        <w:docPartUnique/>
      </w:docPartObj>
    </w:sdtPr>
    <w:sdtEndPr>
      <w:rPr>
        <w:sz w:val="22"/>
      </w:rPr>
    </w:sdtEndPr>
    <w:sdtContent>
      <w:p w14:paraId="3301D67D" w14:textId="77777777" w:rsidR="0063222D" w:rsidRPr="0025328A" w:rsidRDefault="0063222D" w:rsidP="005422A4">
        <w:pPr>
          <w:pStyle w:val="Jalus"/>
          <w:jc w:val="center"/>
          <w:rPr>
            <w:sz w:val="22"/>
          </w:rPr>
        </w:pPr>
        <w:r w:rsidRPr="002A059E">
          <w:rPr>
            <w:sz w:val="22"/>
          </w:rPr>
          <w:fldChar w:fldCharType="begin"/>
        </w:r>
        <w:r w:rsidRPr="002A059E">
          <w:rPr>
            <w:sz w:val="22"/>
          </w:rPr>
          <w:instrText>PAGE   \* MERGEFORMAT</w:instrText>
        </w:r>
        <w:r w:rsidRPr="002A059E">
          <w:rPr>
            <w:sz w:val="22"/>
          </w:rPr>
          <w:fldChar w:fldCharType="separate"/>
        </w:r>
        <w:r>
          <w:rPr>
            <w:noProof/>
            <w:sz w:val="22"/>
          </w:rPr>
          <w:t>21</w:t>
        </w:r>
        <w:r w:rsidRPr="002A059E">
          <w:rPr>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BCF16" w14:textId="77777777" w:rsidR="001C5952" w:rsidRDefault="001C5952">
      <w:pPr>
        <w:spacing w:after="0" w:line="240" w:lineRule="auto"/>
      </w:pPr>
      <w:r>
        <w:separator/>
      </w:r>
    </w:p>
  </w:footnote>
  <w:footnote w:type="continuationSeparator" w:id="0">
    <w:p w14:paraId="7EB8A25E" w14:textId="77777777" w:rsidR="001C5952" w:rsidRDefault="001C5952">
      <w:pPr>
        <w:spacing w:after="0" w:line="240" w:lineRule="auto"/>
      </w:pPr>
      <w:r>
        <w:continuationSeparator/>
      </w:r>
    </w:p>
  </w:footnote>
  <w:footnote w:type="continuationNotice" w:id="1">
    <w:p w14:paraId="26141B07" w14:textId="77777777" w:rsidR="001C5952" w:rsidRDefault="001C5952">
      <w:pPr>
        <w:spacing w:after="0" w:line="240" w:lineRule="auto"/>
      </w:pPr>
    </w:p>
  </w:footnote>
  <w:footnote w:id="2">
    <w:p w14:paraId="2594820B" w14:textId="77777777" w:rsidR="00B134BB" w:rsidRPr="001A245D" w:rsidRDefault="00B134BB" w:rsidP="00B134BB">
      <w:pPr>
        <w:pStyle w:val="Allmrkusetekst"/>
        <w:rPr>
          <w:sz w:val="18"/>
          <w:szCs w:val="18"/>
        </w:rPr>
      </w:pPr>
      <w:r w:rsidRPr="001A245D">
        <w:rPr>
          <w:rStyle w:val="Allmrkuseviide"/>
          <w:sz w:val="18"/>
          <w:szCs w:val="18"/>
        </w:rPr>
        <w:footnoteRef/>
      </w:r>
      <w:r w:rsidRPr="001A245D">
        <w:rPr>
          <w:sz w:val="18"/>
          <w:szCs w:val="18"/>
        </w:rPr>
        <w:t xml:space="preserve"> Kättesaadav Riigi Teatajast:  </w:t>
      </w:r>
      <w:hyperlink r:id="rId1" w:history="1">
        <w:r w:rsidRPr="001A245D">
          <w:rPr>
            <w:rStyle w:val="Hperlink"/>
            <w:sz w:val="18"/>
            <w:szCs w:val="18"/>
          </w:rPr>
          <w:t>https://www.riigiteataja.ee/akt/320052023002</w:t>
        </w:r>
      </w:hyperlink>
      <w:r w:rsidRPr="001A245D">
        <w:rPr>
          <w:sz w:val="18"/>
          <w:szCs w:val="18"/>
        </w:rPr>
        <w:t xml:space="preserve"> </w:t>
      </w:r>
    </w:p>
  </w:footnote>
  <w:footnote w:id="3">
    <w:p w14:paraId="6F7F0083" w14:textId="114D4AB0" w:rsidR="00B134BB" w:rsidRPr="001A245D" w:rsidRDefault="00B134BB" w:rsidP="00B134BB">
      <w:pPr>
        <w:pStyle w:val="Allmrkusetekst"/>
        <w:rPr>
          <w:rFonts w:asciiTheme="majorBidi" w:hAnsiTheme="majorBidi" w:cstheme="majorBidi"/>
          <w:sz w:val="18"/>
          <w:szCs w:val="18"/>
        </w:rPr>
      </w:pPr>
      <w:r w:rsidRPr="001A245D">
        <w:rPr>
          <w:rStyle w:val="Allmrkuseviide"/>
          <w:rFonts w:asciiTheme="majorBidi" w:hAnsiTheme="majorBidi" w:cstheme="majorBidi"/>
          <w:sz w:val="18"/>
          <w:szCs w:val="18"/>
        </w:rPr>
        <w:footnoteRef/>
      </w:r>
      <w:r w:rsidRPr="001A245D">
        <w:rPr>
          <w:rFonts w:asciiTheme="majorBidi" w:hAnsiTheme="majorBidi" w:cstheme="majorBidi"/>
          <w:sz w:val="18"/>
          <w:szCs w:val="18"/>
        </w:rPr>
        <w:t xml:space="preserve"> Rahandusministeerium, Finantspoliitika programm 2022-2025, lk 11: </w:t>
      </w:r>
      <w:hyperlink r:id="rId2" w:history="1">
        <w:r w:rsidRPr="001A245D">
          <w:rPr>
            <w:rStyle w:val="Hperlink"/>
            <w:rFonts w:asciiTheme="majorBidi" w:hAnsiTheme="majorBidi"/>
            <w:sz w:val="18"/>
            <w:szCs w:val="18"/>
          </w:rPr>
          <w:t>https://www.fin.ee/media/5681/download</w:t>
        </w:r>
      </w:hyperlink>
      <w:r w:rsidR="001A245D" w:rsidRPr="001A245D">
        <w:rPr>
          <w:rStyle w:val="Hperlink"/>
          <w:rFonts w:asciiTheme="majorBidi" w:hAnsiTheme="majorBidi"/>
          <w:sz w:val="18"/>
          <w:szCs w:val="18"/>
        </w:rPr>
        <w:t>, lk 11</w:t>
      </w:r>
      <w:r w:rsidRPr="001A245D">
        <w:rPr>
          <w:rFonts w:asciiTheme="majorBidi" w:hAnsiTheme="majorBidi" w:cstheme="majorBidi"/>
          <w:sz w:val="18"/>
          <w:szCs w:val="18"/>
        </w:rPr>
        <w:t xml:space="preserve"> </w:t>
      </w:r>
    </w:p>
  </w:footnote>
  <w:footnote w:id="4">
    <w:p w14:paraId="73D10DFA" w14:textId="77777777" w:rsidR="00823A44" w:rsidRDefault="00EB6AE2" w:rsidP="00EB6AE2">
      <w:pPr>
        <w:pStyle w:val="Allmrkusetekst"/>
        <w:jc w:val="both"/>
        <w:rPr>
          <w:sz w:val="18"/>
          <w:szCs w:val="18"/>
        </w:rPr>
      </w:pPr>
      <w:r w:rsidRPr="001A245D">
        <w:rPr>
          <w:rStyle w:val="Allmrkuseviide"/>
          <w:sz w:val="18"/>
          <w:szCs w:val="18"/>
        </w:rPr>
        <w:footnoteRef/>
      </w:r>
      <w:r w:rsidRPr="001A245D">
        <w:rPr>
          <w:sz w:val="18"/>
          <w:szCs w:val="18"/>
        </w:rPr>
        <w:t xml:space="preserve"> direktiiv (EL) 2023/2225, 18. oktoober 2023, mis käsitleb tarbijakrediidilepinguid ja millega tunnistatakse kehtetuks direktiiv </w:t>
      </w:r>
    </w:p>
    <w:p w14:paraId="754A462F" w14:textId="74E0EC2A" w:rsidR="00EB6AE2" w:rsidRPr="001A245D" w:rsidRDefault="00EB6AE2" w:rsidP="00EB6AE2">
      <w:pPr>
        <w:pStyle w:val="Allmrkusetekst"/>
        <w:jc w:val="both"/>
        <w:rPr>
          <w:sz w:val="18"/>
          <w:szCs w:val="18"/>
        </w:rPr>
      </w:pPr>
      <w:r w:rsidRPr="001A245D">
        <w:rPr>
          <w:sz w:val="18"/>
          <w:szCs w:val="18"/>
        </w:rPr>
        <w:t xml:space="preserve">2008/48/EÜ, kättesaadav veebilehel: </w:t>
      </w:r>
      <w:hyperlink r:id="rId3" w:history="1">
        <w:r w:rsidRPr="001A245D">
          <w:rPr>
            <w:rStyle w:val="Hperlink"/>
            <w:sz w:val="18"/>
            <w:szCs w:val="18"/>
          </w:rPr>
          <w:t>https://eur-lex.europa.eu/eli/dir/2023/2225/oj</w:t>
        </w:r>
      </w:hyperlink>
      <w:r w:rsidRPr="001A245D">
        <w:rPr>
          <w:sz w:val="18"/>
          <w:szCs w:val="18"/>
        </w:rPr>
        <w:t xml:space="preserve"> </w:t>
      </w:r>
    </w:p>
  </w:footnote>
  <w:footnote w:id="5">
    <w:p w14:paraId="5C428456" w14:textId="77777777" w:rsidR="00203051" w:rsidRPr="001A245D" w:rsidRDefault="00203051" w:rsidP="00203051">
      <w:pPr>
        <w:pStyle w:val="Allmrkusetekst"/>
        <w:rPr>
          <w:sz w:val="18"/>
          <w:szCs w:val="18"/>
        </w:rPr>
      </w:pPr>
      <w:r w:rsidRPr="001A245D">
        <w:rPr>
          <w:rStyle w:val="Allmrkuseviide"/>
          <w:sz w:val="18"/>
          <w:szCs w:val="18"/>
        </w:rPr>
        <w:footnoteRef/>
      </w:r>
      <w:r w:rsidRPr="001A245D">
        <w:rPr>
          <w:sz w:val="18"/>
          <w:szCs w:val="18"/>
        </w:rPr>
        <w:t xml:space="preserve"> Väljatöötamiskavatsus on leitav eelnõude menetlemise infosüsteemist: </w:t>
      </w:r>
      <w:hyperlink r:id="rId4" w:history="1">
        <w:r w:rsidRPr="001A245D">
          <w:rPr>
            <w:rStyle w:val="Hperlink"/>
            <w:sz w:val="18"/>
            <w:szCs w:val="18"/>
          </w:rPr>
          <w:t>https://eelnoud.valitsus.ee/main/mount/docList/b2a1449a-08d8-466b-a1d6-380be552feb8</w:t>
        </w:r>
      </w:hyperlink>
      <w:r w:rsidRPr="001A245D">
        <w:rPr>
          <w:sz w:val="18"/>
          <w:szCs w:val="18"/>
        </w:rPr>
        <w:t xml:space="preserve"> </w:t>
      </w:r>
    </w:p>
  </w:footnote>
  <w:footnote w:id="6">
    <w:p w14:paraId="5719D420" w14:textId="77777777" w:rsidR="00203051" w:rsidRDefault="00203051" w:rsidP="00203051">
      <w:pPr>
        <w:pStyle w:val="Allmrkusetekst"/>
      </w:pPr>
      <w:r>
        <w:rPr>
          <w:rStyle w:val="Allmrkuseviide"/>
        </w:rPr>
        <w:footnoteRef/>
      </w:r>
      <w:r>
        <w:t xml:space="preserve"> Väljatöötamiskavatsus on leitav eelnõude menetlemise infosüsteemist: </w:t>
      </w:r>
      <w:hyperlink r:id="rId5" w:history="1">
        <w:r w:rsidRPr="00C02FD1">
          <w:rPr>
            <w:rStyle w:val="Hperlink"/>
          </w:rPr>
          <w:t>https://eelnoud.valitsus.ee/main/mount/docList/8899e312-d869-41a6-89fb-a9533687499c</w:t>
        </w:r>
      </w:hyperlink>
      <w:r>
        <w:t xml:space="preserve"> </w:t>
      </w:r>
    </w:p>
  </w:footnote>
  <w:footnote w:id="7">
    <w:p w14:paraId="5E540355" w14:textId="4B48911F" w:rsidR="00261157" w:rsidRDefault="00261157">
      <w:pPr>
        <w:pStyle w:val="Allmrkusetekst"/>
      </w:pPr>
      <w:r>
        <w:rPr>
          <w:rStyle w:val="Allmrkuseviide"/>
        </w:rPr>
        <w:footnoteRef/>
      </w:r>
      <w:r>
        <w:t xml:space="preserve"> Loetletud uuringud on kättesaadavad Rahandusministeeriumi veebilehelt: </w:t>
      </w:r>
      <w:hyperlink r:id="rId6" w:history="1">
        <w:r w:rsidRPr="00C02FD1">
          <w:rPr>
            <w:rStyle w:val="Hperlink"/>
          </w:rPr>
          <w:t>https://fin.ee/ministeerium-uudised-ja-kontakt/organisatsioon/uuringud-ja-analuusid?view_instance=0&amp;current_page=1</w:t>
        </w:r>
      </w:hyperlink>
      <w:r>
        <w:t xml:space="preserve"> </w:t>
      </w:r>
    </w:p>
  </w:footnote>
  <w:footnote w:id="8">
    <w:p w14:paraId="4FAC4A76" w14:textId="77777777" w:rsidR="005D516D" w:rsidRPr="00DE54F3" w:rsidRDefault="005D516D" w:rsidP="005D516D">
      <w:pPr>
        <w:pStyle w:val="Allmrkusetekst"/>
        <w:rPr>
          <w:sz w:val="18"/>
          <w:szCs w:val="18"/>
        </w:rPr>
      </w:pPr>
      <w:r w:rsidRPr="00DE54F3">
        <w:rPr>
          <w:rStyle w:val="Allmrkuseviide"/>
          <w:sz w:val="18"/>
          <w:szCs w:val="18"/>
        </w:rPr>
        <w:footnoteRef/>
      </w:r>
      <w:r w:rsidRPr="00DE54F3">
        <w:rPr>
          <w:sz w:val="18"/>
          <w:szCs w:val="18"/>
        </w:rPr>
        <w:t xml:space="preserve"> Rahandusministeerium, „Krediidituru uuring“: https://www.fin.ee/ministeerium-uudised-ja-kontakt/organisatsioon/uuringud-ja-analuusid</w:t>
      </w:r>
    </w:p>
  </w:footnote>
  <w:footnote w:id="9">
    <w:p w14:paraId="1FB16E01" w14:textId="484FC58E" w:rsidR="005D516D" w:rsidRPr="00DE54F3" w:rsidRDefault="005D516D" w:rsidP="005D516D">
      <w:pPr>
        <w:pStyle w:val="Allmrkusetekst"/>
        <w:rPr>
          <w:sz w:val="18"/>
          <w:szCs w:val="18"/>
        </w:rPr>
      </w:pPr>
      <w:r w:rsidRPr="00DE54F3">
        <w:rPr>
          <w:rStyle w:val="Allmrkuseviide"/>
          <w:sz w:val="18"/>
          <w:szCs w:val="18"/>
        </w:rPr>
        <w:footnoteRef/>
      </w:r>
      <w:r w:rsidRPr="00DE54F3">
        <w:rPr>
          <w:sz w:val="18"/>
          <w:szCs w:val="18"/>
        </w:rPr>
        <w:t xml:space="preserve"> „Krediidituru uuring“, lk 124</w:t>
      </w:r>
    </w:p>
  </w:footnote>
  <w:footnote w:id="10">
    <w:p w14:paraId="2BEE21FA" w14:textId="412688DE" w:rsidR="0015767D" w:rsidRPr="0015767D" w:rsidRDefault="0015767D">
      <w:pPr>
        <w:pStyle w:val="Allmrkusetekst"/>
      </w:pPr>
      <w:r>
        <w:rPr>
          <w:rStyle w:val="Allmrkuseviide"/>
        </w:rPr>
        <w:footnoteRef/>
      </w:r>
      <w:r>
        <w:t xml:space="preserve"> </w:t>
      </w:r>
      <w:r w:rsidRPr="0015767D">
        <w:t>füüsiline isik, kes teeb tehingu, mis ei seondu iseseisva majandus- või kutsetegevuse läbiviimisega</w:t>
      </w:r>
      <w:r>
        <w:t>: KAVS § 2 lõige 3 koosmõjus VÕS §1 lõikega 5</w:t>
      </w:r>
    </w:p>
  </w:footnote>
  <w:footnote w:id="11">
    <w:p w14:paraId="5B94A3A0" w14:textId="77777777" w:rsidR="00CB0435" w:rsidRDefault="00CB0435" w:rsidP="00CB0435">
      <w:pPr>
        <w:pStyle w:val="Allmrkusetekst"/>
        <w:jc w:val="both"/>
      </w:pPr>
      <w:r>
        <w:rPr>
          <w:rStyle w:val="Allmrkuseviide"/>
        </w:rPr>
        <w:footnoteRef/>
      </w:r>
      <w:r>
        <w:t xml:space="preserve"> ettevõtja, kelle majandustegevuseks on hoiuste või muude tagasimakstavate vahendite võtmine avalikkuselt  ning oma arvel ja nimel laenu andmine; E</w:t>
      </w:r>
      <w:r w:rsidRPr="00784D52">
        <w:t>uroopa Parlamendi ja nõukogu määruse (EL) nr 575/2013, mis käsitleb krediidiasutuste suhtes kohaldatavaid usaldatavusnõudeid ja millega muudetakse määrust (EL) nr 648/2012 (ELT L 176, 27.06.2013, lk 1–337)</w:t>
      </w:r>
      <w:r>
        <w:t xml:space="preserve"> art 4 lg 1 punkt 1</w:t>
      </w:r>
    </w:p>
  </w:footnote>
  <w:footnote w:id="12">
    <w:p w14:paraId="7056215D" w14:textId="77777777" w:rsidR="00CB0435" w:rsidRDefault="00CB0435" w:rsidP="00CB0435">
      <w:pPr>
        <w:pStyle w:val="Allmrkusetekst"/>
        <w:jc w:val="both"/>
      </w:pPr>
      <w:r>
        <w:rPr>
          <w:rStyle w:val="Allmrkuseviide"/>
        </w:rPr>
        <w:footnoteRef/>
      </w:r>
      <w:r>
        <w:t xml:space="preserve"> </w:t>
      </w:r>
      <w:r w:rsidRPr="00F30A9E">
        <w:t>ettevõtja, kelle majandus- või kutsetegevuseks on tarbijale krediidi andmine</w:t>
      </w:r>
      <w:r>
        <w:t>; krediidiandjate ja -vahendajate seaduse § 5 lõige 1</w:t>
      </w:r>
    </w:p>
  </w:footnote>
  <w:footnote w:id="13">
    <w:p w14:paraId="334AF0BC" w14:textId="77777777" w:rsidR="00CB0435" w:rsidRDefault="00CB0435" w:rsidP="00CB0435">
      <w:pPr>
        <w:pStyle w:val="Allmrkusetekst"/>
        <w:jc w:val="both"/>
      </w:pPr>
      <w:r>
        <w:rPr>
          <w:rStyle w:val="Allmrkuseviide"/>
        </w:rPr>
        <w:footnoteRef/>
      </w:r>
      <w:r>
        <w:t xml:space="preserve"> </w:t>
      </w:r>
      <w:r w:rsidRPr="00F30A9E">
        <w:t>füüsiline või juriidiline isik, kes ei tegutse krediidiandjana ning kelle majandus- või kutsetegevuseks on tarbijale krediidi vahendamine</w:t>
      </w:r>
      <w:r>
        <w:t>;</w:t>
      </w:r>
      <w:r w:rsidRPr="001A399B">
        <w:t xml:space="preserve"> </w:t>
      </w:r>
      <w:r>
        <w:t>krediidiandjate ja -vahendajate seaduse § 6 lõige 1</w:t>
      </w:r>
    </w:p>
  </w:footnote>
  <w:footnote w:id="14">
    <w:p w14:paraId="5D023130" w14:textId="77777777" w:rsidR="00CB0435" w:rsidRDefault="00CB0435" w:rsidP="00CB0435">
      <w:pPr>
        <w:pStyle w:val="Allmrkusetekst"/>
        <w:jc w:val="both"/>
      </w:pPr>
      <w:r>
        <w:rPr>
          <w:rStyle w:val="Allmrkuseviide"/>
        </w:rPr>
        <w:footnoteRef/>
      </w:r>
      <w:r>
        <w:t xml:space="preserve"> 30.06.2024.a, allikas: Finantsinspektsioon</w:t>
      </w:r>
    </w:p>
  </w:footnote>
  <w:footnote w:id="15">
    <w:p w14:paraId="619F6989" w14:textId="77777777" w:rsidR="003A744B" w:rsidRPr="00AD1050" w:rsidRDefault="003A744B" w:rsidP="003A744B">
      <w:pPr>
        <w:pStyle w:val="Allmrkusetekst"/>
        <w:jc w:val="both"/>
        <w:rPr>
          <w:sz w:val="18"/>
          <w:szCs w:val="18"/>
        </w:rPr>
      </w:pPr>
      <w:r w:rsidRPr="00AD1050">
        <w:rPr>
          <w:rStyle w:val="Allmrkuseviide"/>
          <w:sz w:val="18"/>
          <w:szCs w:val="18"/>
        </w:rPr>
        <w:footnoteRef/>
      </w:r>
      <w:r w:rsidRPr="00AD1050">
        <w:rPr>
          <w:sz w:val="18"/>
          <w:szCs w:val="18"/>
        </w:rPr>
        <w:t xml:space="preserve"> Finantsinspektsiooni statistika: </w:t>
      </w:r>
      <w:hyperlink r:id="rId7" w:anchor="/et/p/4270/r/4322/4050" w:history="1">
        <w:r w:rsidRPr="00AD1050">
          <w:rPr>
            <w:rStyle w:val="Hperlink"/>
            <w:sz w:val="18"/>
            <w:szCs w:val="18"/>
          </w:rPr>
          <w:t>https://statistika.fi.ee/fistar/#/et/p/4270/r/4322/4050</w:t>
        </w:r>
      </w:hyperlink>
      <w:r w:rsidRPr="00AD1050">
        <w:rPr>
          <w:sz w:val="18"/>
          <w:szCs w:val="18"/>
        </w:rPr>
        <w:t xml:space="preserve"> </w:t>
      </w:r>
    </w:p>
  </w:footnote>
  <w:footnote w:id="16">
    <w:p w14:paraId="3BA08A48" w14:textId="77777777" w:rsidR="003A744B" w:rsidRPr="00AD1050" w:rsidRDefault="003A744B" w:rsidP="003A744B">
      <w:pPr>
        <w:pStyle w:val="Allmrkusetekst"/>
        <w:rPr>
          <w:sz w:val="18"/>
          <w:szCs w:val="18"/>
        </w:rPr>
      </w:pPr>
      <w:r w:rsidRPr="00AD1050">
        <w:rPr>
          <w:rStyle w:val="Allmrkuseviide"/>
          <w:sz w:val="18"/>
          <w:szCs w:val="18"/>
        </w:rPr>
        <w:footnoteRef/>
      </w:r>
      <w:r w:rsidRPr="00AD1050">
        <w:rPr>
          <w:sz w:val="18"/>
          <w:szCs w:val="18"/>
        </w:rPr>
        <w:t xml:space="preserve"> Finantsinspektsiooni ülevaade „Eesti finantsteenuste turg 31. detsembri 2023. aasta seisuga“, kättesaadav</w:t>
      </w:r>
      <w:r>
        <w:rPr>
          <w:sz w:val="18"/>
          <w:szCs w:val="18"/>
        </w:rPr>
        <w:t xml:space="preserve"> veebilehel</w:t>
      </w:r>
      <w:r w:rsidRPr="00AD1050">
        <w:rPr>
          <w:sz w:val="18"/>
          <w:szCs w:val="18"/>
        </w:rPr>
        <w:t xml:space="preserve">: </w:t>
      </w:r>
      <w:hyperlink r:id="rId8" w:history="1">
        <w:r w:rsidRPr="00AD1050">
          <w:rPr>
            <w:rStyle w:val="Hperlink"/>
            <w:sz w:val="18"/>
            <w:szCs w:val="18"/>
          </w:rPr>
          <w:t>https://www.fi.ee/sites/default/files/FI_EFT_2024_0.pdf</w:t>
        </w:r>
      </w:hyperlink>
      <w:r w:rsidRPr="00AD1050">
        <w:rPr>
          <w:sz w:val="18"/>
          <w:szCs w:val="18"/>
        </w:rPr>
        <w:t xml:space="preserve"> </w:t>
      </w:r>
    </w:p>
  </w:footnote>
  <w:footnote w:id="17">
    <w:p w14:paraId="729A7E01" w14:textId="34BC9A11" w:rsidR="003C2339" w:rsidRPr="00F02B58" w:rsidRDefault="003C2339">
      <w:pPr>
        <w:pStyle w:val="Allmrkusetekst"/>
        <w:rPr>
          <w:sz w:val="18"/>
          <w:szCs w:val="18"/>
        </w:rPr>
      </w:pPr>
      <w:r>
        <w:rPr>
          <w:rStyle w:val="Allmrkuseviide"/>
        </w:rPr>
        <w:footnoteRef/>
      </w:r>
      <w:r>
        <w:t xml:space="preserve"> </w:t>
      </w:r>
      <w:r w:rsidRPr="00F02B58">
        <w:rPr>
          <w:sz w:val="18"/>
          <w:szCs w:val="18"/>
        </w:rPr>
        <w:t>VÕS § 403</w:t>
      </w:r>
      <w:r w:rsidRPr="00F02B58">
        <w:rPr>
          <w:sz w:val="18"/>
          <w:szCs w:val="18"/>
          <w:vertAlign w:val="superscript"/>
        </w:rPr>
        <w:t>4</w:t>
      </w:r>
      <w:r w:rsidRPr="00F02B58">
        <w:rPr>
          <w:sz w:val="18"/>
          <w:szCs w:val="18"/>
        </w:rPr>
        <w:t xml:space="preserve"> lg 1 punktides 1 ja 2 nimetatud tegevus, mille käigus teeb krediidiandja või -vahendaja kindlaks, kas tarbija on võimeline oma kohustusi kokkulepitud tingimustel täitma (KAVS § 47 lõige 4)</w:t>
      </w:r>
    </w:p>
  </w:footnote>
  <w:footnote w:id="18">
    <w:p w14:paraId="5F76C7B8" w14:textId="77777777" w:rsidR="00412227" w:rsidRPr="00F02B58" w:rsidRDefault="00412227" w:rsidP="00412227">
      <w:pPr>
        <w:pStyle w:val="Allmrkusetekst"/>
        <w:jc w:val="both"/>
        <w:rPr>
          <w:sz w:val="18"/>
          <w:szCs w:val="18"/>
        </w:rPr>
      </w:pPr>
      <w:r w:rsidRPr="00F02B58">
        <w:rPr>
          <w:rStyle w:val="Allmrkuseviide"/>
          <w:sz w:val="18"/>
          <w:szCs w:val="18"/>
        </w:rPr>
        <w:footnoteRef/>
      </w:r>
      <w:r w:rsidRPr="00F02B58">
        <w:rPr>
          <w:sz w:val="18"/>
          <w:szCs w:val="18"/>
        </w:rPr>
        <w:t xml:space="preserve"> Võlaõigusseaduse ja teiste seaduste muutmise seaduse (761 SE) seletuskiri, lk 25. Kättesaadav veebilehel: </w:t>
      </w:r>
      <w:hyperlink r:id="rId9" w:history="1">
        <w:r w:rsidRPr="00F02B58">
          <w:rPr>
            <w:rStyle w:val="Hperlink"/>
            <w:sz w:val="18"/>
            <w:szCs w:val="18"/>
          </w:rPr>
          <w:t>https://www.riigikogu.ee/tegevus/eelnoud/eelnou/6d8766fc-f9bc-7da0-8398-ecdbcffff3a0/volaoigusseaduse-ja-teiste-seaduste-muutmise-seadus/</w:t>
        </w:r>
      </w:hyperlink>
      <w:r w:rsidRPr="00F02B58">
        <w:rPr>
          <w:sz w:val="18"/>
          <w:szCs w:val="18"/>
        </w:rPr>
        <w:t xml:space="preserve">, Vt ka </w:t>
      </w:r>
      <w:r w:rsidRPr="00F02B58">
        <w:rPr>
          <w:sz w:val="18"/>
          <w:szCs w:val="18"/>
        </w:rPr>
        <w:t>K.Siibak „Vastutustundliku laenamise põhimõte“, Juridica X/2009</w:t>
      </w:r>
    </w:p>
  </w:footnote>
  <w:footnote w:id="19">
    <w:p w14:paraId="549B726D" w14:textId="4E5AAB78" w:rsidR="003476ED" w:rsidRDefault="003476ED">
      <w:pPr>
        <w:pStyle w:val="Allmrkusetekst"/>
      </w:pPr>
      <w:r>
        <w:rPr>
          <w:rStyle w:val="Allmrkuseviide"/>
        </w:rPr>
        <w:footnoteRef/>
      </w:r>
      <w:r>
        <w:t xml:space="preserve"> Kättesaadav veebilehel: </w:t>
      </w:r>
      <w:hyperlink r:id="rId10" w:history="1">
        <w:r w:rsidRPr="00380022">
          <w:rPr>
            <w:rStyle w:val="Hperlink"/>
          </w:rPr>
          <w:t>https://eur-lex.europa.eu/legal-content/ET/TXT/PDF/?uri=CELEX:32008L0048</w:t>
        </w:r>
      </w:hyperlink>
      <w:r>
        <w:t xml:space="preserve"> </w:t>
      </w:r>
    </w:p>
  </w:footnote>
  <w:footnote w:id="20">
    <w:p w14:paraId="045C0C5C" w14:textId="47BBE0A7" w:rsidR="0002287F" w:rsidRDefault="0002287F">
      <w:pPr>
        <w:pStyle w:val="Allmrkusetekst"/>
      </w:pPr>
      <w:r>
        <w:rPr>
          <w:rStyle w:val="Allmrkuseviide"/>
        </w:rPr>
        <w:footnoteRef/>
      </w:r>
      <w:r>
        <w:t xml:space="preserve"> Kättesaadav veebilehel: </w:t>
      </w:r>
      <w:hyperlink r:id="rId11" w:history="1">
        <w:r w:rsidRPr="00380022">
          <w:rPr>
            <w:rStyle w:val="Hperlink"/>
          </w:rPr>
          <w:t>https://eur-lex.europa.eu/legal-content/ET/TXT/PDF/?uri=CELEX:32014L0017</w:t>
        </w:r>
      </w:hyperlink>
      <w:r>
        <w:t xml:space="preserve"> </w:t>
      </w:r>
    </w:p>
  </w:footnote>
  <w:footnote w:id="21">
    <w:p w14:paraId="5CF44759" w14:textId="3BF9BB08" w:rsidR="004F6056" w:rsidRPr="0076696D" w:rsidRDefault="004F6056">
      <w:pPr>
        <w:pStyle w:val="Allmrkusetekst"/>
        <w:rPr>
          <w:sz w:val="18"/>
          <w:szCs w:val="18"/>
        </w:rPr>
      </w:pPr>
      <w:r w:rsidRPr="0076696D">
        <w:rPr>
          <w:rStyle w:val="Allmrkuseviide"/>
          <w:sz w:val="18"/>
          <w:szCs w:val="18"/>
        </w:rPr>
        <w:footnoteRef/>
      </w:r>
      <w:r w:rsidRPr="0076696D">
        <w:rPr>
          <w:sz w:val="18"/>
          <w:szCs w:val="18"/>
        </w:rPr>
        <w:t xml:space="preserve"> § 403</w:t>
      </w:r>
      <w:r w:rsidRPr="0076696D">
        <w:rPr>
          <w:sz w:val="18"/>
          <w:szCs w:val="18"/>
          <w:vertAlign w:val="superscript"/>
        </w:rPr>
        <w:t>4</w:t>
      </w:r>
    </w:p>
  </w:footnote>
  <w:footnote w:id="22">
    <w:p w14:paraId="10FACE51" w14:textId="2A28C8A2" w:rsidR="00AD1050" w:rsidRPr="0076696D" w:rsidRDefault="00AD1050">
      <w:pPr>
        <w:pStyle w:val="Allmrkusetekst"/>
        <w:rPr>
          <w:sz w:val="18"/>
          <w:szCs w:val="18"/>
        </w:rPr>
      </w:pPr>
      <w:r w:rsidRPr="0076696D">
        <w:rPr>
          <w:rStyle w:val="Allmrkuseviide"/>
          <w:sz w:val="18"/>
          <w:szCs w:val="18"/>
        </w:rPr>
        <w:footnoteRef/>
      </w:r>
      <w:r w:rsidRPr="0076696D">
        <w:rPr>
          <w:sz w:val="18"/>
          <w:szCs w:val="18"/>
        </w:rPr>
        <w:t xml:space="preserve"> </w:t>
      </w:r>
      <w:r w:rsidR="001F0773" w:rsidRPr="0076696D">
        <w:rPr>
          <w:sz w:val="18"/>
          <w:szCs w:val="18"/>
        </w:rPr>
        <w:t>§ 83 lõige 3</w:t>
      </w:r>
    </w:p>
  </w:footnote>
  <w:footnote w:id="23">
    <w:p w14:paraId="77B86911" w14:textId="77777777" w:rsidR="004F6056" w:rsidRDefault="004F6056" w:rsidP="004F6056">
      <w:pPr>
        <w:pStyle w:val="Allmrkusetekst"/>
      </w:pPr>
      <w:r>
        <w:rPr>
          <w:rFonts w:ascii="Arial" w:eastAsia="Arial" w:hAnsi="Arial" w:cs="Arial"/>
          <w:vertAlign w:val="superscript"/>
        </w:rPr>
        <w:footnoteRef/>
      </w:r>
      <w:r>
        <w:t xml:space="preserve"> Seda on kinnitanud ka Riigikohus, vt </w:t>
      </w:r>
      <w:r>
        <w:t>RKTKo  27. </w:t>
      </w:r>
      <w:r w:rsidRPr="00581DA6">
        <w:t>november 2012 lahend nr 3-2-1-136-12.</w:t>
      </w:r>
    </w:p>
  </w:footnote>
  <w:footnote w:id="24">
    <w:p w14:paraId="48FECC13" w14:textId="77777777" w:rsidR="004F6056" w:rsidRPr="00AD1050" w:rsidRDefault="004F6056" w:rsidP="004F6056">
      <w:pPr>
        <w:pStyle w:val="Allmrkusetekst"/>
        <w:rPr>
          <w:sz w:val="18"/>
          <w:szCs w:val="18"/>
        </w:rPr>
      </w:pPr>
      <w:r w:rsidRPr="00AD1050">
        <w:rPr>
          <w:rFonts w:ascii="Arial" w:eastAsia="Arial" w:hAnsi="Arial" w:cs="Arial"/>
          <w:sz w:val="18"/>
          <w:szCs w:val="18"/>
          <w:vertAlign w:val="superscript"/>
        </w:rPr>
        <w:footnoteRef/>
      </w:r>
      <w:r w:rsidRPr="00AD1050">
        <w:rPr>
          <w:sz w:val="18"/>
          <w:szCs w:val="18"/>
        </w:rPr>
        <w:t xml:space="preserve"> Sama on 2013. aastal tehtud </w:t>
      </w:r>
      <w:r w:rsidRPr="00AD1050">
        <w:rPr>
          <w:sz w:val="18"/>
          <w:szCs w:val="18"/>
        </w:rPr>
        <w:t>VÕS-i muudatuste raames (Võlaõigusseaduse ja reklaamiseaduse muutmise seaduse eelnõu 347 SE) kinnitanud ka Euroopa Komisjoni tarbija- ja tervisekaitse peadirektoraat (DG SANCO).</w:t>
      </w:r>
    </w:p>
  </w:footnote>
  <w:footnote w:id="25">
    <w:p w14:paraId="07968883" w14:textId="494F5E00" w:rsidR="004F6056" w:rsidRPr="00AD1050" w:rsidRDefault="004F6056" w:rsidP="004F6056">
      <w:pPr>
        <w:pStyle w:val="Allmrkusetekst"/>
        <w:rPr>
          <w:sz w:val="18"/>
          <w:szCs w:val="18"/>
        </w:rPr>
      </w:pPr>
      <w:r w:rsidRPr="00AD1050">
        <w:rPr>
          <w:rStyle w:val="Allmrkuseviide"/>
          <w:sz w:val="18"/>
          <w:szCs w:val="18"/>
        </w:rPr>
        <w:footnoteRef/>
      </w:r>
      <w:r w:rsidRPr="00AD1050">
        <w:rPr>
          <w:sz w:val="18"/>
          <w:szCs w:val="18"/>
        </w:rPr>
        <w:t xml:space="preserve"> Võlaõigusseaduse muutmise ja sellega seonduvalt teiste seaduste muutmise seaduse (152 SE) seletuskiri, lk</w:t>
      </w:r>
      <w:r w:rsidR="00AD1050">
        <w:rPr>
          <w:sz w:val="18"/>
          <w:szCs w:val="18"/>
        </w:rPr>
        <w:t xml:space="preserve">-d 22 ja 23. Kättesaadav veebilehel: </w:t>
      </w:r>
      <w:hyperlink r:id="rId12" w:history="1">
        <w:r w:rsidR="00AD1050" w:rsidRPr="00096A63">
          <w:rPr>
            <w:rStyle w:val="Hperlink"/>
            <w:sz w:val="18"/>
            <w:szCs w:val="18"/>
          </w:rPr>
          <w:t>https://www.riigikogu.ee/tegevus/eelnoud/eelnou/3c646e4b-594e-4de8-99a5-4c6caebb3299/</w:t>
        </w:r>
      </w:hyperlink>
      <w:r w:rsidR="00AD1050">
        <w:rPr>
          <w:sz w:val="18"/>
          <w:szCs w:val="18"/>
        </w:rPr>
        <w:t xml:space="preserve"> </w:t>
      </w:r>
    </w:p>
  </w:footnote>
  <w:footnote w:id="26">
    <w:p w14:paraId="1BB68B71" w14:textId="77777777" w:rsidR="003A744B" w:rsidRPr="00AD1050" w:rsidRDefault="003A744B" w:rsidP="003A744B">
      <w:pPr>
        <w:pStyle w:val="Allmrkusetekst"/>
        <w:jc w:val="both"/>
        <w:rPr>
          <w:sz w:val="18"/>
          <w:szCs w:val="18"/>
        </w:rPr>
      </w:pPr>
      <w:r w:rsidRPr="00AD1050">
        <w:rPr>
          <w:rStyle w:val="Allmrkuseviide"/>
          <w:sz w:val="18"/>
          <w:szCs w:val="18"/>
        </w:rPr>
        <w:footnoteRef/>
      </w:r>
      <w:r w:rsidRPr="00AD1050">
        <w:rPr>
          <w:sz w:val="18"/>
          <w:szCs w:val="18"/>
        </w:rPr>
        <w:t xml:space="preserve"> Tarbijakrediidileping on krediidileping, millega oma majandus- või kutsetegevuses tegutsev krediidiandja annab või kohustub andma tarbijale krediiti või laenu; allikas Finantsinspektsioon: </w:t>
      </w:r>
      <w:hyperlink r:id="rId13" w:anchor="/et/d/4270/moisted-metoodika/4147" w:history="1">
        <w:r w:rsidRPr="00AD1050">
          <w:rPr>
            <w:rStyle w:val="Hperlink"/>
            <w:sz w:val="18"/>
            <w:szCs w:val="18"/>
          </w:rPr>
          <w:t>https://statistika.fi.ee/fistar/#/et/d/4270/moisted-metoodika/4147</w:t>
        </w:r>
      </w:hyperlink>
      <w:r w:rsidRPr="00AD1050">
        <w:rPr>
          <w:sz w:val="18"/>
          <w:szCs w:val="18"/>
        </w:rPr>
        <w:t xml:space="preserve">  </w:t>
      </w:r>
    </w:p>
  </w:footnote>
  <w:footnote w:id="27">
    <w:p w14:paraId="03A9949E" w14:textId="77777777" w:rsidR="0038676C" w:rsidRPr="0076696D" w:rsidRDefault="0038676C" w:rsidP="0038676C">
      <w:pPr>
        <w:pStyle w:val="Allmrkusetekst"/>
        <w:rPr>
          <w:sz w:val="18"/>
          <w:szCs w:val="18"/>
        </w:rPr>
      </w:pPr>
      <w:r w:rsidRPr="0076696D">
        <w:rPr>
          <w:rStyle w:val="Allmrkuseviide"/>
          <w:sz w:val="18"/>
          <w:szCs w:val="18"/>
        </w:rPr>
        <w:footnoteRef/>
      </w:r>
      <w:r w:rsidRPr="0076696D">
        <w:rPr>
          <w:sz w:val="18"/>
          <w:szCs w:val="18"/>
        </w:rPr>
        <w:t xml:space="preserve"> EBA on Euroopa Liidu amet, mille ülesandeks on rakendada standardset eeskirjade kogumit, et reguleerida pangandust ja teostada selle üle järelevalvet kõigis Euroopa Liidu liikmesriikides. Ameti eesmärk on luua tõhus, läbipaistev ja stabiilne ühtne turg ELi pangandustoodete jaoks: </w:t>
      </w:r>
      <w:hyperlink r:id="rId14" w:history="1">
        <w:r w:rsidRPr="0076696D">
          <w:rPr>
            <w:rStyle w:val="Hperlink"/>
            <w:sz w:val="18"/>
            <w:szCs w:val="18"/>
          </w:rPr>
          <w:t>https://european-union.europa.eu/institutions-law-budget/institutions-and-bodies/search-all-eu-institutions-and-bodies/european-banking-authority-eba_et</w:t>
        </w:r>
      </w:hyperlink>
      <w:r w:rsidRPr="0076696D">
        <w:rPr>
          <w:sz w:val="18"/>
          <w:szCs w:val="18"/>
        </w:rPr>
        <w:t xml:space="preserve">  </w:t>
      </w:r>
    </w:p>
  </w:footnote>
  <w:footnote w:id="28">
    <w:p w14:paraId="1BB73267" w14:textId="656FBF70" w:rsidR="0038676C" w:rsidRPr="00DE54F3" w:rsidRDefault="0038676C" w:rsidP="0038676C">
      <w:pPr>
        <w:pStyle w:val="Allmrkusetekst"/>
        <w:rPr>
          <w:sz w:val="18"/>
          <w:szCs w:val="18"/>
        </w:rPr>
      </w:pPr>
      <w:r w:rsidRPr="00DE54F3">
        <w:rPr>
          <w:rStyle w:val="Allmrkuseviide"/>
          <w:sz w:val="18"/>
          <w:szCs w:val="18"/>
        </w:rPr>
        <w:footnoteRef/>
      </w:r>
      <w:r w:rsidRPr="00DE54F3">
        <w:rPr>
          <w:sz w:val="18"/>
          <w:szCs w:val="18"/>
        </w:rPr>
        <w:t xml:space="preserve"> Euroopa Pangandusjärelevalve Asutus, „EBA suunised laenude väljastamise ja jälgimise kohta“ (EBA/GL/2020/06), lk 33</w:t>
      </w:r>
      <w:r w:rsidR="00DB37B8">
        <w:rPr>
          <w:sz w:val="18"/>
          <w:szCs w:val="18"/>
        </w:rPr>
        <w:t xml:space="preserve">. Kättesaadav veebilehel: </w:t>
      </w:r>
      <w:hyperlink r:id="rId15" w:history="1">
        <w:r w:rsidR="00DB37B8" w:rsidRPr="00441079">
          <w:rPr>
            <w:rStyle w:val="Hperlink"/>
            <w:sz w:val="18"/>
            <w:szCs w:val="18"/>
          </w:rPr>
          <w:t>https://www.eba.europa.eu/sites/default/files/document_library/Publications/Guidelines/2020/Guidelines%20on%20loan%20origination%20and%20monitoring/Translations/886680/Final%20Report%20on%20GL%20on%20loan%20origination%20and%20monitoring_COR_ET.pdf</w:t>
        </w:r>
      </w:hyperlink>
      <w:r w:rsidR="00DB37B8">
        <w:rPr>
          <w:sz w:val="18"/>
          <w:szCs w:val="18"/>
        </w:rPr>
        <w:t xml:space="preserve"> </w:t>
      </w:r>
    </w:p>
  </w:footnote>
  <w:footnote w:id="29">
    <w:p w14:paraId="621D315C" w14:textId="77777777" w:rsidR="007D2915" w:rsidRPr="00DE54F3" w:rsidRDefault="007D2915" w:rsidP="007D2915">
      <w:pPr>
        <w:pStyle w:val="Allmrkusetekst"/>
        <w:jc w:val="both"/>
        <w:rPr>
          <w:sz w:val="18"/>
          <w:szCs w:val="18"/>
        </w:rPr>
      </w:pPr>
      <w:r w:rsidRPr="00DE54F3">
        <w:rPr>
          <w:rStyle w:val="Allmrkuseviide"/>
          <w:sz w:val="18"/>
          <w:szCs w:val="18"/>
        </w:rPr>
        <w:footnoteRef/>
      </w:r>
      <w:r w:rsidRPr="00DE54F3">
        <w:rPr>
          <w:sz w:val="18"/>
          <w:szCs w:val="18"/>
        </w:rPr>
        <w:t xml:space="preserve"> </w:t>
      </w:r>
      <w:r w:rsidRPr="00DE54F3">
        <w:rPr>
          <w:sz w:val="18"/>
          <w:szCs w:val="18"/>
          <w:shd w:val="clear" w:color="auto" w:fill="FFFFFF"/>
        </w:rPr>
        <w:t>18.</w:t>
      </w:r>
      <w:r>
        <w:rPr>
          <w:sz w:val="18"/>
          <w:szCs w:val="18"/>
          <w:shd w:val="clear" w:color="auto" w:fill="FFFFFF"/>
        </w:rPr>
        <w:t>12.</w:t>
      </w:r>
      <w:r w:rsidRPr="00DE54F3">
        <w:rPr>
          <w:sz w:val="18"/>
          <w:szCs w:val="18"/>
          <w:shd w:val="clear" w:color="auto" w:fill="FFFFFF"/>
        </w:rPr>
        <w:t xml:space="preserve">2014.a kohtuotsus </w:t>
      </w:r>
      <w:r>
        <w:rPr>
          <w:sz w:val="18"/>
          <w:szCs w:val="18"/>
          <w:shd w:val="clear" w:color="auto" w:fill="FFFFFF"/>
        </w:rPr>
        <w:t>asjas nr</w:t>
      </w:r>
      <w:r w:rsidRPr="00DE54F3">
        <w:rPr>
          <w:sz w:val="18"/>
          <w:szCs w:val="18"/>
          <w:shd w:val="clear" w:color="auto" w:fill="FFFFFF"/>
        </w:rPr>
        <w:t xml:space="preserve"> C-449/13, p 37.</w:t>
      </w:r>
      <w:r>
        <w:rPr>
          <w:sz w:val="18"/>
          <w:szCs w:val="18"/>
          <w:shd w:val="clear" w:color="auto" w:fill="FFFFFF"/>
        </w:rPr>
        <w:t xml:space="preserve"> Kättesaadav veebilehel: </w:t>
      </w:r>
      <w:hyperlink r:id="rId16" w:history="1">
        <w:r w:rsidRPr="00096A63">
          <w:rPr>
            <w:rStyle w:val="Hperlink"/>
            <w:sz w:val="18"/>
            <w:szCs w:val="18"/>
            <w:shd w:val="clear" w:color="auto" w:fill="FFFFFF"/>
          </w:rPr>
          <w:t>https://curia.europa.eu/juris/document/document.jsf?text=&amp;docid=160946&amp;pageIndex=0&amp;doclang=ET&amp;mode=lst&amp;dir=&amp;occ=first&amp;part=1&amp;cid=737830</w:t>
        </w:r>
      </w:hyperlink>
      <w:r>
        <w:rPr>
          <w:sz w:val="18"/>
          <w:szCs w:val="18"/>
          <w:shd w:val="clear" w:color="auto" w:fill="FFFFFF"/>
        </w:rPr>
        <w:t xml:space="preserve"> </w:t>
      </w:r>
    </w:p>
  </w:footnote>
  <w:footnote w:id="30">
    <w:p w14:paraId="4AE7B8B2" w14:textId="1CD19768" w:rsidR="00153B93" w:rsidRDefault="00153B93">
      <w:pPr>
        <w:pStyle w:val="Allmrkusetekst"/>
      </w:pPr>
      <w:r>
        <w:rPr>
          <w:rStyle w:val="Allmrkuseviide"/>
        </w:rPr>
        <w:footnoteRef/>
      </w:r>
      <w:r>
        <w:t xml:space="preserve"> </w:t>
      </w:r>
      <w:r w:rsidRPr="00153B93">
        <w:rPr>
          <w:sz w:val="18"/>
          <w:szCs w:val="18"/>
        </w:rPr>
        <w:t>RKTKo 3-2-1-169-13, p 21</w:t>
      </w:r>
      <w:r>
        <w:rPr>
          <w:sz w:val="18"/>
          <w:szCs w:val="18"/>
        </w:rPr>
        <w:t xml:space="preserve">. Kättesaadav veebilehel: </w:t>
      </w:r>
      <w:hyperlink r:id="rId17" w:history="1">
        <w:r w:rsidRPr="00096A63">
          <w:rPr>
            <w:rStyle w:val="Hperlink"/>
            <w:sz w:val="18"/>
            <w:szCs w:val="18"/>
          </w:rPr>
          <w:t>https://www.riigiteataja.ee/kohtulahendid/fail.html?fid=206103156</w:t>
        </w:r>
      </w:hyperlink>
      <w:r>
        <w:rPr>
          <w:sz w:val="18"/>
          <w:szCs w:val="18"/>
        </w:rPr>
        <w:t xml:space="preserve"> </w:t>
      </w:r>
    </w:p>
  </w:footnote>
  <w:footnote w:id="31">
    <w:p w14:paraId="3EA0467D" w14:textId="388F1376" w:rsidR="00FD0DD0" w:rsidRPr="00DE54F3" w:rsidRDefault="00FD0DD0" w:rsidP="00FD0DD0">
      <w:pPr>
        <w:pStyle w:val="Allmrkusetekst"/>
        <w:rPr>
          <w:color w:val="404040"/>
          <w:sz w:val="18"/>
          <w:szCs w:val="18"/>
          <w:shd w:val="clear" w:color="auto" w:fill="FFFFFF"/>
        </w:rPr>
      </w:pPr>
      <w:r w:rsidRPr="00DE54F3">
        <w:rPr>
          <w:rStyle w:val="Allmrkuseviide"/>
          <w:sz w:val="18"/>
          <w:szCs w:val="18"/>
        </w:rPr>
        <w:footnoteRef/>
      </w:r>
      <w:r w:rsidRPr="00DE54F3">
        <w:rPr>
          <w:sz w:val="18"/>
          <w:szCs w:val="18"/>
        </w:rPr>
        <w:t xml:space="preserve"> </w:t>
      </w:r>
      <w:r w:rsidRPr="00DE54F3">
        <w:rPr>
          <w:sz w:val="18"/>
          <w:szCs w:val="18"/>
          <w:shd w:val="clear" w:color="auto" w:fill="FFFFFF"/>
        </w:rPr>
        <w:t>Finantskohustus – lepinguline kohustus tasuda teisele osapoolele raha või muid finantsvarasid</w:t>
      </w:r>
      <w:r w:rsidR="00142A3D">
        <w:rPr>
          <w:sz w:val="18"/>
          <w:szCs w:val="18"/>
          <w:shd w:val="clear" w:color="auto" w:fill="FFFFFF"/>
        </w:rPr>
        <w:t>:</w:t>
      </w:r>
      <w:r w:rsidRPr="00DE54F3">
        <w:rPr>
          <w:sz w:val="18"/>
          <w:szCs w:val="18"/>
          <w:shd w:val="clear" w:color="auto" w:fill="FFFFFF"/>
        </w:rPr>
        <w:t xml:space="preserve"> </w:t>
      </w:r>
      <w:hyperlink r:id="rId18" w:history="1">
        <w:r w:rsidRPr="00DE54F3">
          <w:rPr>
            <w:rStyle w:val="Hperlink"/>
            <w:sz w:val="18"/>
            <w:szCs w:val="18"/>
            <w:shd w:val="clear" w:color="auto" w:fill="FFFFFF"/>
          </w:rPr>
          <w:t>https://www.eestipank.ee/finantskohustus</w:t>
        </w:r>
      </w:hyperlink>
      <w:r w:rsidRPr="00DE54F3">
        <w:rPr>
          <w:color w:val="404040"/>
          <w:sz w:val="18"/>
          <w:szCs w:val="18"/>
          <w:shd w:val="clear" w:color="auto" w:fill="FFFFFF"/>
        </w:rPr>
        <w:t xml:space="preserve"> </w:t>
      </w:r>
    </w:p>
  </w:footnote>
  <w:footnote w:id="32">
    <w:p w14:paraId="748FD7F0" w14:textId="3940BB5A" w:rsidR="00766AAC" w:rsidRPr="00E4431F" w:rsidRDefault="00766AAC" w:rsidP="00242709">
      <w:pPr>
        <w:pStyle w:val="Allmrkusetekst"/>
        <w:jc w:val="both"/>
        <w:rPr>
          <w:sz w:val="18"/>
          <w:szCs w:val="18"/>
        </w:rPr>
      </w:pPr>
      <w:r w:rsidRPr="00AD1050">
        <w:rPr>
          <w:rStyle w:val="Allmrkuseviide"/>
          <w:sz w:val="18"/>
          <w:szCs w:val="18"/>
        </w:rPr>
        <w:footnoteRef/>
      </w:r>
      <w:r w:rsidRPr="00AD1050">
        <w:rPr>
          <w:sz w:val="18"/>
          <w:szCs w:val="18"/>
        </w:rPr>
        <w:t xml:space="preserve"> </w:t>
      </w:r>
      <w:r w:rsidR="00242709" w:rsidRPr="00E4431F">
        <w:rPr>
          <w:sz w:val="18"/>
          <w:szCs w:val="18"/>
        </w:rPr>
        <w:t xml:space="preserve">Finantsinspektsiooni statistika „Eestis väljastatud tarbijakrediidi tähtajaks tasumata (viivises) krediidi jääk“: </w:t>
      </w:r>
      <w:hyperlink r:id="rId19" w:anchor="/et/p/4270/r/4410/4139" w:history="1">
        <w:r w:rsidR="00242709" w:rsidRPr="00E4431F">
          <w:rPr>
            <w:rStyle w:val="Hperlink"/>
            <w:sz w:val="18"/>
            <w:szCs w:val="18"/>
          </w:rPr>
          <w:t>https://statistika.fi.ee/fistar/#/et/p/4270/r/4410/4139</w:t>
        </w:r>
      </w:hyperlink>
      <w:r w:rsidR="00242709" w:rsidRPr="00E4431F">
        <w:rPr>
          <w:sz w:val="18"/>
          <w:szCs w:val="18"/>
        </w:rPr>
        <w:t xml:space="preserve"> </w:t>
      </w:r>
    </w:p>
  </w:footnote>
  <w:footnote w:id="33">
    <w:p w14:paraId="1252293F" w14:textId="322F76AC" w:rsidR="0059195F" w:rsidRPr="00E4431F" w:rsidRDefault="0059195F">
      <w:pPr>
        <w:pStyle w:val="Allmrkusetekst"/>
        <w:rPr>
          <w:sz w:val="18"/>
          <w:szCs w:val="18"/>
        </w:rPr>
      </w:pPr>
      <w:r w:rsidRPr="00E4431F">
        <w:rPr>
          <w:rStyle w:val="Allmrkuseviide"/>
          <w:sz w:val="18"/>
          <w:szCs w:val="18"/>
        </w:rPr>
        <w:footnoteRef/>
      </w:r>
      <w:r w:rsidRPr="00E4431F">
        <w:rPr>
          <w:sz w:val="18"/>
          <w:szCs w:val="18"/>
        </w:rPr>
        <w:t xml:space="preserve"> </w:t>
      </w:r>
      <w:hyperlink r:id="rId20" w:anchor="/et/p/650/r/2670/2459" w:history="1">
        <w:r w:rsidR="00E4431F" w:rsidRPr="00E4431F">
          <w:rPr>
            <w:rStyle w:val="Hperlink"/>
            <w:sz w:val="18"/>
            <w:szCs w:val="18"/>
          </w:rPr>
          <w:t>https://statistika.eestipank.ee/#/et/p/650/r/2670/2459</w:t>
        </w:r>
      </w:hyperlink>
      <w:r w:rsidR="00E4431F" w:rsidRPr="00E4431F">
        <w:rPr>
          <w:sz w:val="18"/>
          <w:szCs w:val="18"/>
        </w:rPr>
        <w:t xml:space="preserve"> </w:t>
      </w:r>
    </w:p>
  </w:footnote>
  <w:footnote w:id="34">
    <w:p w14:paraId="6C992DFF" w14:textId="58CFB70E" w:rsidR="003B11E4" w:rsidRPr="00E4431F" w:rsidRDefault="003B11E4" w:rsidP="003B11E4">
      <w:pPr>
        <w:pStyle w:val="Allmrkusetekst"/>
        <w:rPr>
          <w:sz w:val="18"/>
          <w:szCs w:val="18"/>
        </w:rPr>
      </w:pPr>
      <w:r w:rsidRPr="00E4431F">
        <w:rPr>
          <w:rStyle w:val="Allmrkuseviide"/>
          <w:sz w:val="18"/>
          <w:szCs w:val="18"/>
        </w:rPr>
        <w:footnoteRef/>
      </w:r>
      <w:r w:rsidRPr="00E4431F">
        <w:rPr>
          <w:sz w:val="18"/>
          <w:szCs w:val="18"/>
        </w:rPr>
        <w:t xml:space="preserve"> Julianus Inkasso OÜ koostatud „Eesti eraisikute võlgnevuse ülevaade 2024. aastal“. Kättesaadav veebilehel: </w:t>
      </w:r>
      <w:hyperlink r:id="rId21" w:history="1">
        <w:r w:rsidRPr="00E4431F">
          <w:rPr>
            <w:rStyle w:val="Hperlink"/>
            <w:sz w:val="18"/>
            <w:szCs w:val="18"/>
          </w:rPr>
          <w:t>https://julianus.ee/maksehairete-keskmine-volasumma-on-aastaga-kasvanud-23-vorra/</w:t>
        </w:r>
      </w:hyperlink>
      <w:r w:rsidRPr="00E4431F">
        <w:rPr>
          <w:sz w:val="18"/>
          <w:szCs w:val="18"/>
        </w:rPr>
        <w:t xml:space="preserve"> </w:t>
      </w:r>
    </w:p>
  </w:footnote>
  <w:footnote w:id="35">
    <w:p w14:paraId="25EF41C1" w14:textId="77777777" w:rsidR="003B11E4" w:rsidRPr="00E4431F" w:rsidRDefault="003B11E4" w:rsidP="003B11E4">
      <w:pPr>
        <w:pStyle w:val="Allmrkusetekst"/>
        <w:rPr>
          <w:sz w:val="18"/>
          <w:szCs w:val="18"/>
        </w:rPr>
      </w:pPr>
      <w:r w:rsidRPr="00E4431F">
        <w:rPr>
          <w:rStyle w:val="Allmrkuseviide"/>
          <w:sz w:val="18"/>
          <w:szCs w:val="18"/>
        </w:rPr>
        <w:footnoteRef/>
      </w:r>
      <w:r w:rsidRPr="00E4431F">
        <w:rPr>
          <w:sz w:val="18"/>
          <w:szCs w:val="18"/>
        </w:rPr>
        <w:t xml:space="preserve"> Julianus Inkasso OÜ ja Aktiva Finance Group OÜ koostatud eraisikute maksehäirete analüüs. Kättesaadav veebilehel: </w:t>
      </w:r>
      <w:hyperlink r:id="rId22" w:history="1">
        <w:r w:rsidRPr="00E4431F">
          <w:rPr>
            <w:rStyle w:val="Hperlink"/>
            <w:sz w:val="18"/>
            <w:szCs w:val="18"/>
          </w:rPr>
          <w:t>https://julianus.ee/eesti-suurim-eraisikute-maksehairete-analuus-volgade-summa-on-huppeliselt-kasvamas/</w:t>
        </w:r>
      </w:hyperlink>
      <w:r w:rsidRPr="00E4431F">
        <w:rPr>
          <w:sz w:val="18"/>
          <w:szCs w:val="18"/>
        </w:rPr>
        <w:t xml:space="preserve"> </w:t>
      </w:r>
    </w:p>
  </w:footnote>
  <w:footnote w:id="36">
    <w:p w14:paraId="09FC1CBC" w14:textId="58D79EF1" w:rsidR="00EF4DA6" w:rsidRPr="00E4431F" w:rsidRDefault="00EF4DA6">
      <w:pPr>
        <w:pStyle w:val="Allmrkusetekst"/>
        <w:rPr>
          <w:sz w:val="18"/>
          <w:szCs w:val="18"/>
        </w:rPr>
      </w:pPr>
      <w:r w:rsidRPr="00E4431F">
        <w:rPr>
          <w:rStyle w:val="Allmrkuseviide"/>
          <w:sz w:val="18"/>
          <w:szCs w:val="18"/>
        </w:rPr>
        <w:footnoteRef/>
      </w:r>
      <w:r w:rsidR="00865E14" w:rsidRPr="00E4431F">
        <w:rPr>
          <w:sz w:val="18"/>
          <w:szCs w:val="18"/>
        </w:rPr>
        <w:t xml:space="preserve"> Samas,</w:t>
      </w:r>
      <w:r w:rsidRPr="00E4431F">
        <w:rPr>
          <w:sz w:val="18"/>
          <w:szCs w:val="18"/>
        </w:rPr>
        <w:t xml:space="preserve"> lk </w:t>
      </w:r>
      <w:r w:rsidR="00655AE1" w:rsidRPr="00E4431F">
        <w:rPr>
          <w:sz w:val="18"/>
          <w:szCs w:val="18"/>
        </w:rPr>
        <w:t>21</w:t>
      </w:r>
    </w:p>
  </w:footnote>
  <w:footnote w:id="37">
    <w:p w14:paraId="04B0C2D1" w14:textId="2AA4BF58" w:rsidR="00865E14" w:rsidRPr="00E4431F" w:rsidRDefault="00865E14">
      <w:pPr>
        <w:pStyle w:val="Allmrkusetekst"/>
        <w:rPr>
          <w:sz w:val="18"/>
          <w:szCs w:val="18"/>
        </w:rPr>
      </w:pPr>
      <w:r w:rsidRPr="00E4431F">
        <w:rPr>
          <w:rStyle w:val="Allmrkuseviide"/>
          <w:sz w:val="18"/>
          <w:szCs w:val="18"/>
        </w:rPr>
        <w:footnoteRef/>
      </w:r>
      <w:r w:rsidRPr="00E4431F">
        <w:rPr>
          <w:sz w:val="18"/>
          <w:szCs w:val="18"/>
        </w:rPr>
        <w:t xml:space="preserve"> Samas, lk 118</w:t>
      </w:r>
    </w:p>
  </w:footnote>
  <w:footnote w:id="38">
    <w:p w14:paraId="370B314F" w14:textId="4550D90A" w:rsidR="0095764A" w:rsidRPr="00AA2AAE" w:rsidRDefault="0095764A">
      <w:pPr>
        <w:pStyle w:val="Allmrkusetekst"/>
        <w:rPr>
          <w:sz w:val="18"/>
          <w:szCs w:val="18"/>
        </w:rPr>
      </w:pPr>
      <w:r w:rsidRPr="00AA2AAE">
        <w:rPr>
          <w:rStyle w:val="Allmrkuseviide"/>
          <w:sz w:val="18"/>
          <w:szCs w:val="18"/>
        </w:rPr>
        <w:footnoteRef/>
      </w:r>
      <w:r w:rsidRPr="00AA2AAE">
        <w:rPr>
          <w:sz w:val="18"/>
          <w:szCs w:val="18"/>
        </w:rPr>
        <w:t xml:space="preserve"> „Krediidituru uuring“, lk 208</w:t>
      </w:r>
    </w:p>
  </w:footnote>
  <w:footnote w:id="39">
    <w:p w14:paraId="100167FD" w14:textId="5551D203" w:rsidR="00F27CF0" w:rsidRPr="00AA2AAE" w:rsidRDefault="00F27CF0">
      <w:pPr>
        <w:pStyle w:val="Allmrkusetekst"/>
        <w:rPr>
          <w:sz w:val="18"/>
          <w:szCs w:val="18"/>
        </w:rPr>
      </w:pPr>
      <w:r w:rsidRPr="00AA2AAE">
        <w:rPr>
          <w:rStyle w:val="Allmrkuseviide"/>
          <w:sz w:val="18"/>
          <w:szCs w:val="18"/>
        </w:rPr>
        <w:footnoteRef/>
      </w:r>
      <w:r w:rsidRPr="00AA2AAE">
        <w:rPr>
          <w:sz w:val="18"/>
          <w:szCs w:val="18"/>
        </w:rPr>
        <w:t xml:space="preserve"> Samas</w:t>
      </w:r>
    </w:p>
  </w:footnote>
  <w:footnote w:id="40">
    <w:p w14:paraId="30AB73D7" w14:textId="77777777" w:rsidR="00BE003D" w:rsidRPr="00AA2AAE" w:rsidRDefault="00BE003D" w:rsidP="00BE003D">
      <w:pPr>
        <w:pStyle w:val="Allmrkusetekst"/>
        <w:rPr>
          <w:sz w:val="18"/>
          <w:szCs w:val="18"/>
        </w:rPr>
      </w:pPr>
      <w:r w:rsidRPr="00AA2AAE">
        <w:rPr>
          <w:rStyle w:val="Allmrkuseviide"/>
          <w:sz w:val="18"/>
          <w:szCs w:val="18"/>
        </w:rPr>
        <w:footnoteRef/>
      </w:r>
      <w:r w:rsidRPr="00AA2AAE">
        <w:rPr>
          <w:sz w:val="18"/>
          <w:szCs w:val="18"/>
        </w:rPr>
        <w:t xml:space="preserve"> BMC </w:t>
      </w:r>
      <w:r w:rsidRPr="00AA2AAE">
        <w:rPr>
          <w:sz w:val="18"/>
          <w:szCs w:val="18"/>
        </w:rPr>
        <w:t xml:space="preserve">Public Health, „Health effects of indebtedness: a systematic review“, </w:t>
      </w:r>
      <w:hyperlink r:id="rId23" w:history="1">
        <w:r w:rsidRPr="00AA2AAE">
          <w:rPr>
            <w:rStyle w:val="Hperlink"/>
            <w:sz w:val="18"/>
            <w:szCs w:val="18"/>
          </w:rPr>
          <w:t>https://bmcpublichealth.biomedcentral.com/articles/10.1186/1471-2458-14-489</w:t>
        </w:r>
      </w:hyperlink>
      <w:r w:rsidRPr="00AA2AAE">
        <w:rPr>
          <w:sz w:val="18"/>
          <w:szCs w:val="18"/>
        </w:rPr>
        <w:t xml:space="preserve"> </w:t>
      </w:r>
    </w:p>
  </w:footnote>
  <w:footnote w:id="41">
    <w:p w14:paraId="3C87D02E" w14:textId="77777777" w:rsidR="00BE003D" w:rsidRPr="00AA2AAE" w:rsidRDefault="00BE003D" w:rsidP="00BE003D">
      <w:pPr>
        <w:pStyle w:val="Allmrkusetekst"/>
        <w:rPr>
          <w:sz w:val="18"/>
          <w:szCs w:val="18"/>
        </w:rPr>
      </w:pPr>
      <w:r w:rsidRPr="00AA2AAE">
        <w:rPr>
          <w:rStyle w:val="Allmrkuseviide"/>
          <w:sz w:val="18"/>
          <w:szCs w:val="18"/>
        </w:rPr>
        <w:footnoteRef/>
      </w:r>
      <w:r w:rsidRPr="00AA2AAE">
        <w:rPr>
          <w:sz w:val="18"/>
          <w:szCs w:val="18"/>
        </w:rPr>
        <w:t xml:space="preserve"> </w:t>
      </w:r>
      <w:r w:rsidRPr="00AA2AAE">
        <w:rPr>
          <w:sz w:val="18"/>
          <w:szCs w:val="18"/>
          <w:shd w:val="clear" w:color="auto" w:fill="FFFFFF"/>
        </w:rPr>
        <w:t xml:space="preserve">American </w:t>
      </w:r>
      <w:r w:rsidRPr="00AA2AAE">
        <w:rPr>
          <w:sz w:val="18"/>
          <w:szCs w:val="18"/>
          <w:shd w:val="clear" w:color="auto" w:fill="FFFFFF"/>
        </w:rPr>
        <w:t xml:space="preserve">Psychological Association, </w:t>
      </w:r>
      <w:r w:rsidRPr="00AA2AAE">
        <w:rPr>
          <w:sz w:val="18"/>
          <w:szCs w:val="18"/>
        </w:rPr>
        <w:t xml:space="preserve">„Facing up to debt“, </w:t>
      </w:r>
      <w:hyperlink r:id="rId24" w:history="1">
        <w:r w:rsidRPr="00AA2AAE">
          <w:rPr>
            <w:rStyle w:val="Hperlink"/>
            <w:sz w:val="18"/>
            <w:szCs w:val="18"/>
          </w:rPr>
          <w:t>https://www.apa.org/gradpsych/2013/01/debt</w:t>
        </w:r>
      </w:hyperlink>
      <w:r w:rsidRPr="00AA2AAE">
        <w:rPr>
          <w:sz w:val="18"/>
          <w:szCs w:val="18"/>
        </w:rPr>
        <w:t xml:space="preserve"> </w:t>
      </w:r>
    </w:p>
  </w:footnote>
  <w:footnote w:id="42">
    <w:p w14:paraId="414A3CB8" w14:textId="77777777" w:rsidR="00BE003D" w:rsidRPr="00AA2AAE" w:rsidRDefault="00BE003D" w:rsidP="00BE003D">
      <w:pPr>
        <w:pStyle w:val="Allmrkusetekst"/>
        <w:rPr>
          <w:sz w:val="18"/>
          <w:szCs w:val="18"/>
        </w:rPr>
      </w:pPr>
      <w:r w:rsidRPr="00AA2AAE">
        <w:rPr>
          <w:rStyle w:val="Allmrkuseviide"/>
          <w:sz w:val="18"/>
          <w:szCs w:val="18"/>
        </w:rPr>
        <w:footnoteRef/>
      </w:r>
      <w:r w:rsidRPr="00AA2AAE">
        <w:rPr>
          <w:sz w:val="18"/>
          <w:szCs w:val="18"/>
        </w:rPr>
        <w:t xml:space="preserve"> BMC </w:t>
      </w:r>
      <w:r w:rsidRPr="00AA2AAE">
        <w:rPr>
          <w:sz w:val="18"/>
          <w:szCs w:val="18"/>
        </w:rPr>
        <w:t xml:space="preserve">Public Health, „Health effects of indebtedness: a systematic review“, </w:t>
      </w:r>
      <w:hyperlink r:id="rId25" w:history="1">
        <w:r w:rsidRPr="00AA2AAE">
          <w:rPr>
            <w:rStyle w:val="Hperlink"/>
            <w:sz w:val="18"/>
            <w:szCs w:val="18"/>
          </w:rPr>
          <w:t>https://www.ncbi.nlm.nih.gov/pmc/articles/PMC4060868/</w:t>
        </w:r>
      </w:hyperlink>
      <w:r w:rsidRPr="00AA2AAE">
        <w:rPr>
          <w:sz w:val="18"/>
          <w:szCs w:val="18"/>
        </w:rPr>
        <w:t xml:space="preserve"> </w:t>
      </w:r>
    </w:p>
  </w:footnote>
  <w:footnote w:id="43">
    <w:p w14:paraId="580827AC" w14:textId="77777777" w:rsidR="00BE003D" w:rsidRPr="00AA2AAE" w:rsidRDefault="00BE003D" w:rsidP="00BE003D">
      <w:pPr>
        <w:pStyle w:val="Allmrkusetekst"/>
        <w:rPr>
          <w:sz w:val="18"/>
          <w:szCs w:val="18"/>
        </w:rPr>
      </w:pPr>
      <w:r w:rsidRPr="00AA2AAE">
        <w:rPr>
          <w:rStyle w:val="Allmrkuseviide"/>
          <w:sz w:val="18"/>
          <w:szCs w:val="18"/>
        </w:rPr>
        <w:footnoteRef/>
      </w:r>
      <w:r w:rsidRPr="00AA2AAE">
        <w:rPr>
          <w:sz w:val="18"/>
          <w:szCs w:val="18"/>
        </w:rPr>
        <w:t xml:space="preserve"> </w:t>
      </w:r>
      <w:r w:rsidRPr="00AA2AAE">
        <w:rPr>
          <w:sz w:val="18"/>
          <w:szCs w:val="18"/>
        </w:rPr>
        <w:t xml:space="preserve">Social Science &amp; Medicine, „Does debt affect health? Cross country evidence on the debt-health nexus, </w:t>
      </w:r>
      <w:hyperlink r:id="rId26" w:history="1">
        <w:r w:rsidRPr="00AA2AAE">
          <w:rPr>
            <w:rStyle w:val="Hperlink"/>
            <w:sz w:val="18"/>
            <w:szCs w:val="18"/>
          </w:rPr>
          <w:t>https://www.sciencedirect.com/science/article/abs/pii/S0277953615000854?via%3Dihub</w:t>
        </w:r>
      </w:hyperlink>
      <w:r w:rsidRPr="00AA2AAE">
        <w:rPr>
          <w:sz w:val="18"/>
          <w:szCs w:val="18"/>
        </w:rPr>
        <w:t xml:space="preserve"> </w:t>
      </w:r>
    </w:p>
  </w:footnote>
  <w:footnote w:id="44">
    <w:p w14:paraId="73435C18" w14:textId="77777777" w:rsidR="00BE003D" w:rsidRPr="00AA2AAE" w:rsidRDefault="00BE003D" w:rsidP="00BE003D">
      <w:pPr>
        <w:pStyle w:val="Allmrkusetekst"/>
        <w:rPr>
          <w:sz w:val="18"/>
          <w:szCs w:val="18"/>
        </w:rPr>
      </w:pPr>
      <w:r w:rsidRPr="00AA2AAE">
        <w:rPr>
          <w:rStyle w:val="Allmrkuseviide"/>
          <w:sz w:val="18"/>
          <w:szCs w:val="18"/>
        </w:rPr>
        <w:footnoteRef/>
      </w:r>
      <w:r w:rsidRPr="00AA2AAE">
        <w:rPr>
          <w:sz w:val="18"/>
          <w:szCs w:val="18"/>
        </w:rPr>
        <w:t xml:space="preserve"> The </w:t>
      </w:r>
      <w:r w:rsidRPr="00AA2AAE">
        <w:rPr>
          <w:sz w:val="18"/>
          <w:szCs w:val="18"/>
        </w:rPr>
        <w:t xml:space="preserve">Journals of Gerontology, „Unsecured Consumer Debt and Mental Health Outcomes in Middle-Aged and Older Americans“, </w:t>
      </w:r>
      <w:hyperlink r:id="rId27" w:history="1">
        <w:r w:rsidRPr="00AA2AAE">
          <w:rPr>
            <w:rStyle w:val="Hperlink"/>
            <w:sz w:val="18"/>
            <w:szCs w:val="18"/>
          </w:rPr>
          <w:t>https://academic.oup.com/psychsocgerontology/article/69/3/461/2940085</w:t>
        </w:r>
      </w:hyperlink>
      <w:r w:rsidRPr="00AA2AAE">
        <w:rPr>
          <w:sz w:val="18"/>
          <w:szCs w:val="18"/>
        </w:rPr>
        <w:t xml:space="preserve"> </w:t>
      </w:r>
    </w:p>
  </w:footnote>
  <w:footnote w:id="45">
    <w:p w14:paraId="7A30F0FD" w14:textId="77777777" w:rsidR="00BE003D" w:rsidRPr="00DE54F3" w:rsidRDefault="00BE003D" w:rsidP="00BE003D">
      <w:pPr>
        <w:pStyle w:val="Allmrkusetekst"/>
        <w:rPr>
          <w:sz w:val="18"/>
          <w:szCs w:val="18"/>
        </w:rPr>
      </w:pPr>
      <w:r w:rsidRPr="00DE54F3">
        <w:rPr>
          <w:rStyle w:val="Allmrkuseviide"/>
          <w:sz w:val="18"/>
          <w:szCs w:val="18"/>
        </w:rPr>
        <w:footnoteRef/>
      </w:r>
      <w:r w:rsidRPr="00DE54F3">
        <w:rPr>
          <w:sz w:val="18"/>
          <w:szCs w:val="18"/>
        </w:rPr>
        <w:t xml:space="preserve"> International </w:t>
      </w:r>
      <w:r w:rsidRPr="00DE54F3">
        <w:rPr>
          <w:sz w:val="18"/>
          <w:szCs w:val="18"/>
        </w:rPr>
        <w:t xml:space="preserve">Journal of Public Health, „Over-indebtedness and chronic disease: a linked register-based study of Finnish men and women during 1995-2010“, </w:t>
      </w:r>
      <w:hyperlink r:id="rId28" w:history="1">
        <w:r w:rsidRPr="00DE54F3">
          <w:rPr>
            <w:rStyle w:val="Hperlink"/>
            <w:sz w:val="18"/>
            <w:szCs w:val="18"/>
          </w:rPr>
          <w:t>https://pubmed.ncbi.nlm.nih.gov/26733074/</w:t>
        </w:r>
      </w:hyperlink>
      <w:r w:rsidRPr="00DE54F3">
        <w:rPr>
          <w:sz w:val="18"/>
          <w:szCs w:val="18"/>
        </w:rPr>
        <w:t xml:space="preserve"> </w:t>
      </w:r>
    </w:p>
  </w:footnote>
  <w:footnote w:id="46">
    <w:p w14:paraId="429A05E2" w14:textId="77777777" w:rsidR="00BE003D" w:rsidRPr="00DE54F3" w:rsidRDefault="00BE003D" w:rsidP="00BE003D">
      <w:pPr>
        <w:pStyle w:val="Allmrkusetekst"/>
        <w:rPr>
          <w:sz w:val="18"/>
          <w:szCs w:val="18"/>
        </w:rPr>
      </w:pPr>
      <w:r w:rsidRPr="00DE54F3">
        <w:rPr>
          <w:rStyle w:val="Allmrkuseviide"/>
          <w:sz w:val="18"/>
          <w:szCs w:val="18"/>
        </w:rPr>
        <w:footnoteRef/>
      </w:r>
      <w:r w:rsidRPr="00DE54F3">
        <w:rPr>
          <w:sz w:val="18"/>
          <w:szCs w:val="18"/>
        </w:rPr>
        <w:t xml:space="preserve"> American </w:t>
      </w:r>
      <w:r w:rsidRPr="00DE54F3">
        <w:rPr>
          <w:sz w:val="18"/>
          <w:szCs w:val="18"/>
        </w:rPr>
        <w:t xml:space="preserve">Journal of Public Health, „Health Status of People Undergoing Foreclosure in the Philadelphia Region“, </w:t>
      </w:r>
      <w:hyperlink r:id="rId29" w:history="1">
        <w:r w:rsidRPr="00DE54F3">
          <w:rPr>
            <w:rStyle w:val="Hperlink"/>
            <w:sz w:val="18"/>
            <w:szCs w:val="18"/>
          </w:rPr>
          <w:t>https://ajph.aphapublications.org/doi/10.2105/AJPH.2009.161380</w:t>
        </w:r>
      </w:hyperlink>
      <w:r w:rsidRPr="00DE54F3">
        <w:rPr>
          <w:sz w:val="18"/>
          <w:szCs w:val="18"/>
        </w:rPr>
        <w:t xml:space="preserve">; </w:t>
      </w:r>
    </w:p>
  </w:footnote>
  <w:footnote w:id="47">
    <w:p w14:paraId="29E07F34" w14:textId="77777777" w:rsidR="00BE003D" w:rsidRPr="00DE54F3" w:rsidRDefault="00BE003D" w:rsidP="00BE003D">
      <w:pPr>
        <w:pStyle w:val="Allmrkusetekst"/>
        <w:rPr>
          <w:sz w:val="18"/>
          <w:szCs w:val="18"/>
        </w:rPr>
      </w:pPr>
      <w:r w:rsidRPr="00DE54F3">
        <w:rPr>
          <w:rStyle w:val="Allmrkuseviide"/>
          <w:sz w:val="18"/>
          <w:szCs w:val="18"/>
        </w:rPr>
        <w:footnoteRef/>
      </w:r>
      <w:r w:rsidRPr="00DE54F3">
        <w:rPr>
          <w:sz w:val="18"/>
          <w:szCs w:val="18"/>
        </w:rPr>
        <w:t xml:space="preserve"> BMC </w:t>
      </w:r>
      <w:r w:rsidRPr="00DE54F3">
        <w:rPr>
          <w:sz w:val="18"/>
          <w:szCs w:val="18"/>
        </w:rPr>
        <w:t xml:space="preserve">Public Health, „Over-indebtedness as a marker of socioeconomic status and its association with obesity: a cross-sectional study“, </w:t>
      </w:r>
      <w:hyperlink r:id="rId30" w:history="1">
        <w:r w:rsidRPr="00DE54F3">
          <w:rPr>
            <w:rStyle w:val="Hperlink"/>
            <w:sz w:val="18"/>
            <w:szCs w:val="18"/>
          </w:rPr>
          <w:t>https://bmcpublichealth.biomedcentral.com/articles/10.1186/1471-2458-9-286</w:t>
        </w:r>
      </w:hyperlink>
      <w:r w:rsidRPr="00DE54F3">
        <w:rPr>
          <w:sz w:val="18"/>
          <w:szCs w:val="18"/>
        </w:rPr>
        <w:t xml:space="preserve"> </w:t>
      </w:r>
    </w:p>
  </w:footnote>
  <w:footnote w:id="48">
    <w:p w14:paraId="25378951" w14:textId="109450AC" w:rsidR="00806A40" w:rsidRDefault="00806A40">
      <w:pPr>
        <w:pStyle w:val="Allmrkusetekst"/>
      </w:pPr>
      <w:r>
        <w:rPr>
          <w:rStyle w:val="Allmrkuseviide"/>
        </w:rPr>
        <w:footnoteRef/>
      </w:r>
      <w:r>
        <w:t xml:space="preserve"> Rahvatervis – </w:t>
      </w:r>
      <w:r w:rsidRPr="00806A40">
        <w:t>sektoritevaheline valdkond, mis hõlmab kõiki rahvastiku tervist parandavaid ja ebasoovitavat tervisemõju ennetavaid ja vähendavaid organiseeritud tegevusi eesmärgiga pikendada elanike eluiga, parandada nende elukvaliteeti ning vähendada tervisealast ebavõrdsust</w:t>
      </w:r>
      <w:r>
        <w:t>. Rahvatervise seaduse § 2 punkt 1</w:t>
      </w:r>
    </w:p>
  </w:footnote>
  <w:footnote w:id="49">
    <w:p w14:paraId="1C982D2A" w14:textId="5F2E3A50" w:rsidR="00142A3D" w:rsidRDefault="00142A3D">
      <w:pPr>
        <w:pStyle w:val="Allmrkusetekst"/>
      </w:pPr>
      <w:r>
        <w:rPr>
          <w:rStyle w:val="Allmrkuseviide"/>
        </w:rPr>
        <w:footnoteRef/>
      </w:r>
      <w:r>
        <w:t xml:space="preserve"> Creditinfo Eesti AS ja OÜ Krediidiregister</w:t>
      </w:r>
    </w:p>
  </w:footnote>
  <w:footnote w:id="50">
    <w:p w14:paraId="3A5347F5" w14:textId="387961A3" w:rsidR="00D97A69" w:rsidRPr="00DE54F3" w:rsidRDefault="00D97A69" w:rsidP="00D97A69">
      <w:pPr>
        <w:pStyle w:val="Allmrkusetekst"/>
        <w:rPr>
          <w:sz w:val="18"/>
          <w:szCs w:val="18"/>
        </w:rPr>
      </w:pPr>
      <w:r w:rsidRPr="00DE54F3">
        <w:rPr>
          <w:rStyle w:val="Allmrkuseviide"/>
          <w:sz w:val="18"/>
          <w:szCs w:val="18"/>
        </w:rPr>
        <w:footnoteRef/>
      </w:r>
      <w:r w:rsidRPr="00DE54F3">
        <w:rPr>
          <w:sz w:val="18"/>
          <w:szCs w:val="18"/>
        </w:rPr>
        <w:t xml:space="preserve"> Krediidituru uuring, lk 70</w:t>
      </w:r>
    </w:p>
  </w:footnote>
  <w:footnote w:id="51">
    <w:p w14:paraId="27FC5327" w14:textId="520B7435" w:rsidR="00D97A69" w:rsidRPr="00DE54F3" w:rsidRDefault="00D97A69" w:rsidP="00D97A69">
      <w:pPr>
        <w:pStyle w:val="Allmrkusetekst"/>
        <w:rPr>
          <w:sz w:val="18"/>
          <w:szCs w:val="18"/>
        </w:rPr>
      </w:pPr>
      <w:r w:rsidRPr="00DE54F3">
        <w:rPr>
          <w:rStyle w:val="Allmrkuseviide"/>
          <w:sz w:val="18"/>
          <w:szCs w:val="18"/>
        </w:rPr>
        <w:footnoteRef/>
      </w:r>
      <w:r w:rsidRPr="00DE54F3">
        <w:rPr>
          <w:sz w:val="18"/>
          <w:szCs w:val="18"/>
        </w:rPr>
        <w:t xml:space="preserve"> Sotsiaalministeeriumi „Heaolu arengukava“ töörühma kohtumised</w:t>
      </w:r>
    </w:p>
  </w:footnote>
  <w:footnote w:id="52">
    <w:p w14:paraId="160ECE25" w14:textId="2487E0D3" w:rsidR="00D97A69" w:rsidRPr="009D1084" w:rsidRDefault="00D97A69" w:rsidP="00D97A69">
      <w:pPr>
        <w:pStyle w:val="Allmrkusetekst"/>
        <w:rPr>
          <w:sz w:val="18"/>
          <w:szCs w:val="18"/>
        </w:rPr>
      </w:pPr>
      <w:r w:rsidRPr="00DE54F3">
        <w:rPr>
          <w:rStyle w:val="Allmrkuseviide"/>
          <w:sz w:val="18"/>
          <w:szCs w:val="18"/>
        </w:rPr>
        <w:footnoteRef/>
      </w:r>
      <w:r w:rsidRPr="00DE54F3">
        <w:rPr>
          <w:sz w:val="18"/>
          <w:szCs w:val="18"/>
        </w:rPr>
        <w:t xml:space="preserve"> </w:t>
      </w:r>
      <w:r w:rsidRPr="009D1084">
        <w:rPr>
          <w:sz w:val="18"/>
          <w:szCs w:val="18"/>
        </w:rPr>
        <w:t>Maailmapank, „</w:t>
      </w:r>
      <w:r w:rsidRPr="009D1084">
        <w:rPr>
          <w:sz w:val="18"/>
          <w:szCs w:val="18"/>
        </w:rPr>
        <w:t>Disruptive Technologies in the Credit Information Sharing Industry: Developments and Implications“,</w:t>
      </w:r>
      <w:r w:rsidR="002E3AD7" w:rsidRPr="009D1084">
        <w:rPr>
          <w:sz w:val="18"/>
          <w:szCs w:val="18"/>
        </w:rPr>
        <w:t xml:space="preserve"> lk 26. Kättesaadav veebilehel:</w:t>
      </w:r>
      <w:r w:rsidRPr="009D1084">
        <w:rPr>
          <w:sz w:val="18"/>
          <w:szCs w:val="18"/>
        </w:rPr>
        <w:t xml:space="preserve"> </w:t>
      </w:r>
      <w:hyperlink r:id="rId31" w:history="1">
        <w:r w:rsidRPr="009D1084">
          <w:rPr>
            <w:rStyle w:val="Hperlink"/>
            <w:sz w:val="18"/>
            <w:szCs w:val="18"/>
          </w:rPr>
          <w:t>https://documents1.worldbank.org/curated/en/587611557814694439/pdf/Disruptive-Technologies-in-the-Credit-Information-Sharing-Industry-Developments-and-Implications.pdf</w:t>
        </w:r>
      </w:hyperlink>
    </w:p>
  </w:footnote>
  <w:footnote w:id="53">
    <w:p w14:paraId="51072626" w14:textId="77777777" w:rsidR="00D97A69" w:rsidRPr="00DE54F3" w:rsidRDefault="00D97A69" w:rsidP="00D97A69">
      <w:pPr>
        <w:pStyle w:val="Allmrkusetekst"/>
        <w:rPr>
          <w:sz w:val="18"/>
          <w:szCs w:val="18"/>
        </w:rPr>
      </w:pPr>
      <w:r w:rsidRPr="00DE54F3">
        <w:rPr>
          <w:rStyle w:val="Allmrkuseviide"/>
          <w:sz w:val="18"/>
          <w:szCs w:val="18"/>
        </w:rPr>
        <w:footnoteRef/>
      </w:r>
      <w:r w:rsidRPr="00DE54F3">
        <w:rPr>
          <w:sz w:val="18"/>
          <w:szCs w:val="18"/>
        </w:rPr>
        <w:t xml:space="preserve"> </w:t>
      </w:r>
      <w:r w:rsidRPr="00DE54F3">
        <w:rPr>
          <w:i/>
          <w:sz w:val="18"/>
          <w:szCs w:val="18"/>
        </w:rPr>
        <w:t>Ibid</w:t>
      </w:r>
      <w:r w:rsidRPr="00DE54F3">
        <w:rPr>
          <w:sz w:val="18"/>
          <w:szCs w:val="18"/>
        </w:rPr>
        <w:t>. lk 14.</w:t>
      </w:r>
    </w:p>
  </w:footnote>
  <w:footnote w:id="54">
    <w:p w14:paraId="16D4AF92" w14:textId="77777777" w:rsidR="009D1084" w:rsidRPr="00DE54F3" w:rsidRDefault="009D1084" w:rsidP="009D1084">
      <w:pPr>
        <w:pStyle w:val="Allmrkusetekst"/>
        <w:rPr>
          <w:sz w:val="18"/>
          <w:szCs w:val="18"/>
        </w:rPr>
      </w:pPr>
      <w:r w:rsidRPr="00DE54F3">
        <w:rPr>
          <w:rStyle w:val="Allmrkuseviide"/>
          <w:sz w:val="18"/>
          <w:szCs w:val="18"/>
        </w:rPr>
        <w:footnoteRef/>
      </w:r>
      <w:r w:rsidRPr="00DE54F3">
        <w:rPr>
          <w:sz w:val="18"/>
          <w:szCs w:val="18"/>
        </w:rPr>
        <w:t xml:space="preserve"> </w:t>
      </w:r>
      <w:r w:rsidRPr="00DE54F3">
        <w:rPr>
          <w:i/>
          <w:sz w:val="18"/>
          <w:szCs w:val="18"/>
        </w:rPr>
        <w:t>Ibid</w:t>
      </w:r>
      <w:r w:rsidRPr="00DE54F3">
        <w:rPr>
          <w:sz w:val="18"/>
          <w:szCs w:val="18"/>
        </w:rPr>
        <w:t>., lk 3.</w:t>
      </w:r>
    </w:p>
  </w:footnote>
  <w:footnote w:id="55">
    <w:p w14:paraId="786026C3" w14:textId="77777777" w:rsidR="009D1084" w:rsidRPr="00DE54F3" w:rsidRDefault="009D1084" w:rsidP="009D1084">
      <w:pPr>
        <w:pStyle w:val="Allmrkusetekst"/>
        <w:rPr>
          <w:sz w:val="18"/>
          <w:szCs w:val="18"/>
        </w:rPr>
      </w:pPr>
      <w:r w:rsidRPr="00DE54F3">
        <w:rPr>
          <w:rStyle w:val="Allmrkuseviide"/>
          <w:sz w:val="18"/>
          <w:szCs w:val="18"/>
        </w:rPr>
        <w:footnoteRef/>
      </w:r>
      <w:r w:rsidRPr="00DE54F3">
        <w:rPr>
          <w:sz w:val="18"/>
          <w:szCs w:val="18"/>
        </w:rPr>
        <w:t xml:space="preserve"> Maailmapank, „</w:t>
      </w:r>
      <w:r w:rsidRPr="00DE54F3">
        <w:rPr>
          <w:sz w:val="18"/>
          <w:szCs w:val="18"/>
        </w:rPr>
        <w:t xml:space="preserve">Doing Business 2020“, </w:t>
      </w:r>
      <w:hyperlink r:id="rId32" w:history="1">
        <w:r w:rsidRPr="00DE54F3">
          <w:rPr>
            <w:rStyle w:val="Hperlink"/>
            <w:sz w:val="18"/>
            <w:szCs w:val="18"/>
          </w:rPr>
          <w:t>https://documents1.worldbank.org/curated/en/688761571934946384/pdf/Doing-Business-2020-Comparing-Business-Regulation-in-190-Economies.pdf</w:t>
        </w:r>
      </w:hyperlink>
      <w:r w:rsidRPr="00DE54F3">
        <w:rPr>
          <w:sz w:val="18"/>
          <w:szCs w:val="18"/>
        </w:rPr>
        <w:t>, lk 34.</w:t>
      </w:r>
    </w:p>
  </w:footnote>
  <w:footnote w:id="56">
    <w:p w14:paraId="62B8B5CC" w14:textId="77777777" w:rsidR="00220866" w:rsidRPr="00DE54F3" w:rsidRDefault="00220866" w:rsidP="00220866">
      <w:pPr>
        <w:pStyle w:val="Allmrkusetekst"/>
        <w:rPr>
          <w:sz w:val="18"/>
          <w:szCs w:val="18"/>
        </w:rPr>
      </w:pPr>
      <w:r w:rsidRPr="00DE54F3">
        <w:rPr>
          <w:rStyle w:val="Allmrkuseviide"/>
          <w:sz w:val="18"/>
          <w:szCs w:val="18"/>
        </w:rPr>
        <w:footnoteRef/>
      </w:r>
      <w:r w:rsidRPr="00DE54F3">
        <w:rPr>
          <w:sz w:val="18"/>
          <w:szCs w:val="18"/>
        </w:rPr>
        <w:t xml:space="preserve"> Maailmapank, „Credit </w:t>
      </w:r>
      <w:r w:rsidRPr="00DE54F3">
        <w:rPr>
          <w:sz w:val="18"/>
          <w:szCs w:val="18"/>
        </w:rPr>
        <w:t>Reporting Knowledge Guide 2019“, lk 4.</w:t>
      </w:r>
    </w:p>
  </w:footnote>
  <w:footnote w:id="57">
    <w:p w14:paraId="5BF8447A" w14:textId="77777777" w:rsidR="00220866" w:rsidRPr="00DE54F3" w:rsidRDefault="00220866" w:rsidP="00220866">
      <w:pPr>
        <w:pStyle w:val="Allmrkusetekst"/>
        <w:rPr>
          <w:sz w:val="18"/>
          <w:szCs w:val="18"/>
        </w:rPr>
      </w:pPr>
      <w:r w:rsidRPr="00DE54F3">
        <w:rPr>
          <w:rStyle w:val="Allmrkuseviide"/>
          <w:sz w:val="18"/>
          <w:szCs w:val="18"/>
        </w:rPr>
        <w:footnoteRef/>
      </w:r>
      <w:r w:rsidRPr="00DE54F3">
        <w:rPr>
          <w:sz w:val="18"/>
          <w:szCs w:val="18"/>
        </w:rPr>
        <w:t xml:space="preserve"> Maailmapank, „</w:t>
      </w:r>
      <w:r w:rsidRPr="00DE54F3">
        <w:rPr>
          <w:sz w:val="18"/>
          <w:szCs w:val="18"/>
        </w:rPr>
        <w:t>Disruptive Technologies in the Credit Information Sharing Industry“, lk 8.</w:t>
      </w:r>
    </w:p>
  </w:footnote>
  <w:footnote w:id="58">
    <w:p w14:paraId="5E67DF26" w14:textId="77777777" w:rsidR="00220866" w:rsidRPr="00DE54F3" w:rsidRDefault="00220866" w:rsidP="00220866">
      <w:pPr>
        <w:pStyle w:val="Allmrkusetekst"/>
        <w:rPr>
          <w:sz w:val="18"/>
          <w:szCs w:val="18"/>
        </w:rPr>
      </w:pPr>
      <w:r w:rsidRPr="00DE54F3">
        <w:rPr>
          <w:rStyle w:val="Allmrkuseviide"/>
          <w:sz w:val="18"/>
          <w:szCs w:val="18"/>
        </w:rPr>
        <w:footnoteRef/>
      </w:r>
      <w:r w:rsidRPr="00DE54F3">
        <w:rPr>
          <w:sz w:val="18"/>
          <w:szCs w:val="18"/>
        </w:rPr>
        <w:t xml:space="preserve"> Majanduskoostöö ja Arengu Organisatsioon, „</w:t>
      </w:r>
      <w:r w:rsidRPr="00DE54F3">
        <w:rPr>
          <w:sz w:val="18"/>
          <w:szCs w:val="18"/>
        </w:rPr>
        <w:t xml:space="preserve">Discussion Paper on Credit Information Sharing“ </w:t>
      </w:r>
      <w:hyperlink r:id="rId33" w:history="1">
        <w:r w:rsidRPr="00DE54F3">
          <w:rPr>
            <w:rStyle w:val="Hperlink"/>
            <w:sz w:val="18"/>
            <w:szCs w:val="18"/>
          </w:rPr>
          <w:t>https://www.oecd.org/global-relations/45370071.pdf</w:t>
        </w:r>
      </w:hyperlink>
      <w:r w:rsidRPr="00DE54F3">
        <w:rPr>
          <w:sz w:val="18"/>
          <w:szCs w:val="18"/>
        </w:rPr>
        <w:t>, lk 4.</w:t>
      </w:r>
    </w:p>
  </w:footnote>
  <w:footnote w:id="59">
    <w:p w14:paraId="51E8A50C" w14:textId="77777777" w:rsidR="00220866" w:rsidRPr="00DE54F3" w:rsidRDefault="00220866" w:rsidP="00220866">
      <w:pPr>
        <w:pStyle w:val="Allmrkusetekst"/>
        <w:rPr>
          <w:sz w:val="18"/>
          <w:szCs w:val="18"/>
        </w:rPr>
      </w:pPr>
      <w:r w:rsidRPr="00DE54F3">
        <w:rPr>
          <w:rStyle w:val="Allmrkuseviide"/>
          <w:sz w:val="18"/>
          <w:szCs w:val="18"/>
        </w:rPr>
        <w:footnoteRef/>
      </w:r>
      <w:r w:rsidRPr="00DE54F3">
        <w:rPr>
          <w:sz w:val="18"/>
          <w:szCs w:val="18"/>
        </w:rPr>
        <w:t xml:space="preserve"> Maailmapank, „Credit </w:t>
      </w:r>
      <w:r w:rsidRPr="00DE54F3">
        <w:rPr>
          <w:sz w:val="18"/>
          <w:szCs w:val="18"/>
        </w:rPr>
        <w:t>Reporting Knowledge Guide 2019“, lk 9.</w:t>
      </w:r>
    </w:p>
  </w:footnote>
  <w:footnote w:id="60">
    <w:p w14:paraId="25EB9B15" w14:textId="538C0F2D" w:rsidR="00A25E3C" w:rsidRPr="00DE54F3" w:rsidRDefault="00A25E3C" w:rsidP="00A25E3C">
      <w:pPr>
        <w:pStyle w:val="Allmrkusetekst"/>
        <w:rPr>
          <w:sz w:val="18"/>
          <w:szCs w:val="18"/>
        </w:rPr>
      </w:pPr>
      <w:r w:rsidRPr="00DE54F3">
        <w:rPr>
          <w:rStyle w:val="Allmrkuseviide"/>
          <w:sz w:val="18"/>
          <w:szCs w:val="18"/>
        </w:rPr>
        <w:footnoteRef/>
      </w:r>
      <w:r w:rsidRPr="00DE54F3">
        <w:rPr>
          <w:sz w:val="18"/>
          <w:szCs w:val="18"/>
        </w:rPr>
        <w:t xml:space="preserve"> </w:t>
      </w:r>
      <w:r w:rsidR="008856A3" w:rsidRPr="008856A3">
        <w:rPr>
          <w:sz w:val="18"/>
          <w:szCs w:val="18"/>
        </w:rPr>
        <w:t xml:space="preserve">Laki </w:t>
      </w:r>
      <w:r w:rsidR="008856A3" w:rsidRPr="008856A3">
        <w:rPr>
          <w:sz w:val="18"/>
          <w:szCs w:val="18"/>
        </w:rPr>
        <w:t>positiivisesta luottotietorekisteristä</w:t>
      </w:r>
      <w:r w:rsidR="008856A3">
        <w:rPr>
          <w:sz w:val="18"/>
          <w:szCs w:val="18"/>
        </w:rPr>
        <w:t xml:space="preserve">, § 27. Kättesaadav veebilehel: </w:t>
      </w:r>
      <w:hyperlink r:id="rId34" w:history="1">
        <w:r w:rsidR="008856A3" w:rsidRPr="00096A63">
          <w:rPr>
            <w:rStyle w:val="Hperlink"/>
            <w:sz w:val="18"/>
            <w:szCs w:val="18"/>
          </w:rPr>
          <w:t>https://www.finlex.fi/fi/laki/ajantasa/2022/20220739</w:t>
        </w:r>
      </w:hyperlink>
      <w:r w:rsidR="008856A3">
        <w:rPr>
          <w:sz w:val="18"/>
          <w:szCs w:val="18"/>
        </w:rPr>
        <w:t xml:space="preserve"> </w:t>
      </w:r>
    </w:p>
  </w:footnote>
  <w:footnote w:id="61">
    <w:p w14:paraId="5AA9446D" w14:textId="02787367" w:rsidR="00A25E3C" w:rsidRPr="00DE54F3" w:rsidRDefault="00A25E3C" w:rsidP="00A25E3C">
      <w:pPr>
        <w:pStyle w:val="Allmrkusetekst"/>
        <w:rPr>
          <w:sz w:val="18"/>
          <w:szCs w:val="18"/>
        </w:rPr>
      </w:pPr>
      <w:r w:rsidRPr="00DE54F3">
        <w:rPr>
          <w:rStyle w:val="Allmrkuseviide"/>
          <w:sz w:val="18"/>
          <w:szCs w:val="18"/>
        </w:rPr>
        <w:footnoteRef/>
      </w:r>
      <w:r w:rsidRPr="00DE54F3">
        <w:rPr>
          <w:sz w:val="18"/>
          <w:szCs w:val="18"/>
        </w:rPr>
        <w:t xml:space="preserve"> Finantsinspektsioon, „Finantsinspektsiooni järelevalvepoliitika rahapesu ja terrorismi rahastamise tõkestamisel“, </w:t>
      </w:r>
      <w:r w:rsidR="008F14BA" w:rsidRPr="00DE54F3">
        <w:rPr>
          <w:sz w:val="18"/>
          <w:szCs w:val="18"/>
        </w:rPr>
        <w:t>lk 5</w:t>
      </w:r>
      <w:r w:rsidR="008F14BA">
        <w:rPr>
          <w:sz w:val="18"/>
          <w:szCs w:val="18"/>
        </w:rPr>
        <w:t xml:space="preserve">. Kättesaadav veebilehel: </w:t>
      </w:r>
      <w:hyperlink r:id="rId35" w:history="1">
        <w:r w:rsidR="008F14BA" w:rsidRPr="00441079">
          <w:rPr>
            <w:rStyle w:val="Hperlink"/>
            <w:sz w:val="18"/>
            <w:szCs w:val="18"/>
          </w:rPr>
          <w:t>https://www.fi.ee/sites/default/files/2018-11/Finantsinspektsiooni_poliitikadokument.pdf</w:t>
        </w:r>
      </w:hyperlink>
      <w:r w:rsidRPr="00DE54F3">
        <w:rPr>
          <w:sz w:val="18"/>
          <w:szCs w:val="18"/>
        </w:rPr>
        <w:t xml:space="preserve">, </w:t>
      </w:r>
    </w:p>
  </w:footnote>
  <w:footnote w:id="62">
    <w:p w14:paraId="2E5E53BF" w14:textId="44AD4813" w:rsidR="00A25E3C" w:rsidRPr="00DE54F3" w:rsidRDefault="00A25E3C" w:rsidP="00A25E3C">
      <w:pPr>
        <w:pStyle w:val="Allmrkusetekst"/>
        <w:rPr>
          <w:sz w:val="18"/>
          <w:szCs w:val="18"/>
        </w:rPr>
      </w:pPr>
      <w:r w:rsidRPr="00DE54F3">
        <w:rPr>
          <w:rStyle w:val="Allmrkuseviide"/>
          <w:sz w:val="18"/>
          <w:szCs w:val="18"/>
        </w:rPr>
        <w:footnoteRef/>
      </w:r>
      <w:r w:rsidRPr="00DE54F3">
        <w:rPr>
          <w:sz w:val="18"/>
          <w:szCs w:val="18"/>
        </w:rPr>
        <w:t xml:space="preserve"> </w:t>
      </w:r>
      <w:r w:rsidR="00DB37B8">
        <w:rPr>
          <w:sz w:val="18"/>
          <w:szCs w:val="18"/>
        </w:rPr>
        <w:t xml:space="preserve">Vt </w:t>
      </w:r>
      <w:r w:rsidR="00DB37B8">
        <w:rPr>
          <w:sz w:val="18"/>
          <w:szCs w:val="18"/>
        </w:rPr>
        <w:t>allmärkust 25</w:t>
      </w:r>
      <w:r w:rsidR="008F14BA">
        <w:rPr>
          <w:sz w:val="18"/>
          <w:szCs w:val="18"/>
        </w:rPr>
        <w:t>,</w:t>
      </w:r>
      <w:r w:rsidRPr="00DE54F3">
        <w:rPr>
          <w:sz w:val="18"/>
          <w:szCs w:val="18"/>
        </w:rPr>
        <w:t xml:space="preserve"> lk 24</w:t>
      </w:r>
    </w:p>
  </w:footnote>
  <w:footnote w:id="63">
    <w:p w14:paraId="3C784C85" w14:textId="77777777" w:rsidR="00225449" w:rsidRDefault="00225449" w:rsidP="00225449">
      <w:pPr>
        <w:pStyle w:val="Allmrkusetekst"/>
      </w:pPr>
      <w:r>
        <w:rPr>
          <w:rStyle w:val="Allmrkuseviide"/>
        </w:rPr>
        <w:footnoteRef/>
      </w:r>
      <w:r>
        <w:t xml:space="preserve"> Äsja jõustus krediidiinkassode tegevust reguleeriv k</w:t>
      </w:r>
      <w:r w:rsidRPr="0009396B">
        <w:t>rediidiinkassode ja -ostjate seadus</w:t>
      </w:r>
      <w:r>
        <w:t>, Rahandusministeerium tegeleb aktiivselt inimeste finantskirjaoskuse edendamisega (</w:t>
      </w:r>
      <w:hyperlink r:id="rId36" w:history="1">
        <w:r w:rsidRPr="00096A63">
          <w:rPr>
            <w:rStyle w:val="Hperlink"/>
          </w:rPr>
          <w:t>https://fin.ee/rahatark-eesti</w:t>
        </w:r>
      </w:hyperlink>
      <w:r>
        <w:t xml:space="preserve">), Sotsiaalministeerium arendab </w:t>
      </w:r>
      <w:r>
        <w:t xml:space="preserve">võlanõustamisteenust </w:t>
      </w:r>
    </w:p>
  </w:footnote>
  <w:footnote w:id="64">
    <w:p w14:paraId="5171ED41" w14:textId="5367336F" w:rsidR="00225449" w:rsidRPr="00F36087" w:rsidRDefault="00225449" w:rsidP="000A757A">
      <w:pPr>
        <w:pStyle w:val="Allmrkusetekst"/>
        <w:jc w:val="both"/>
        <w:rPr>
          <w:sz w:val="18"/>
          <w:szCs w:val="18"/>
        </w:rPr>
      </w:pPr>
      <w:r w:rsidRPr="00DE54F3">
        <w:rPr>
          <w:rStyle w:val="Allmrkuseviide"/>
          <w:sz w:val="18"/>
          <w:szCs w:val="18"/>
        </w:rPr>
        <w:footnoteRef/>
      </w:r>
      <w:r w:rsidRPr="00DE54F3">
        <w:rPr>
          <w:sz w:val="18"/>
          <w:szCs w:val="18"/>
        </w:rPr>
        <w:t xml:space="preserve">  „OECD </w:t>
      </w:r>
      <w:r w:rsidRPr="00DE54F3">
        <w:rPr>
          <w:sz w:val="18"/>
          <w:szCs w:val="18"/>
        </w:rPr>
        <w:t xml:space="preserve">Economic Surveys Estonia“, </w:t>
      </w:r>
      <w:hyperlink r:id="rId37" w:history="1">
        <w:r w:rsidRPr="00F36087">
          <w:rPr>
            <w:rStyle w:val="Hperlink"/>
            <w:sz w:val="18"/>
            <w:szCs w:val="18"/>
          </w:rPr>
          <w:t>https://www.oecd-ilibrary.org/docserver/eco_surveys-est-2017-en.pdf?expires=1725981526&amp;id=id&amp;accname=guest&amp;checksum=62FCABAB5224B1322555FDE8AB6D1514</w:t>
        </w:r>
      </w:hyperlink>
      <w:r w:rsidRPr="00F36087">
        <w:rPr>
          <w:sz w:val="18"/>
          <w:szCs w:val="18"/>
        </w:rPr>
        <w:t xml:space="preserve">, lk 43. </w:t>
      </w:r>
    </w:p>
  </w:footnote>
  <w:footnote w:id="65">
    <w:p w14:paraId="4F4CF3E3" w14:textId="77777777" w:rsidR="00225449" w:rsidRDefault="00225449" w:rsidP="000A757A">
      <w:pPr>
        <w:pStyle w:val="Allmrkusetekst"/>
        <w:jc w:val="both"/>
      </w:pPr>
      <w:r>
        <w:rPr>
          <w:rStyle w:val="Allmrkuseviide"/>
        </w:rPr>
        <w:footnoteRef/>
      </w:r>
      <w:r>
        <w:t xml:space="preserve"> 30.06.2023.a aruanne „</w:t>
      </w:r>
      <w:r w:rsidRPr="00AD0773">
        <w:t>Vastutustundlik ja teadlik laenamine ning tarbijakaitse pangaväliste krediidiandjate tarbimislaenude puhul</w:t>
      </w:r>
      <w:r>
        <w:t xml:space="preserve">“. Kättesaadav veebilehel: </w:t>
      </w:r>
      <w:hyperlink r:id="rId38" w:history="1">
        <w:r w:rsidRPr="00096A63">
          <w:rPr>
            <w:rStyle w:val="Hperlink"/>
          </w:rPr>
          <w:t>https://www.riigikontroll.ee/Riigikontrollipublikatsioonid/Auditiaruanded/tabid/206/Audit/4562/AuditId/675/language/et-EE/Default.aspx</w:t>
        </w:r>
      </w:hyperlink>
      <w:r>
        <w:t xml:space="preserve"> </w:t>
      </w:r>
    </w:p>
  </w:footnote>
  <w:footnote w:id="66">
    <w:p w14:paraId="361A9A12" w14:textId="2D306F07" w:rsidR="00DB053E" w:rsidRDefault="00DB053E" w:rsidP="000A757A">
      <w:pPr>
        <w:pStyle w:val="Allmrkusetekst"/>
        <w:jc w:val="both"/>
      </w:pPr>
      <w:r>
        <w:rPr>
          <w:rStyle w:val="Allmrkuseviide"/>
        </w:rPr>
        <w:footnoteRef/>
      </w:r>
      <w:r>
        <w:t xml:space="preserve"> direktiiv (EL) 2023/2225, 18. oktoober 2023, mis käsitleb tarbijakrediidilepinguid ja millega tunnistatakse kehtetuks direktiiv 2008/48/EÜ, kättesaadav veebilehel: </w:t>
      </w:r>
      <w:hyperlink r:id="rId39" w:history="1">
        <w:r w:rsidRPr="00096A63">
          <w:rPr>
            <w:rStyle w:val="Hperlink"/>
          </w:rPr>
          <w:t>https://eur-lex.europa.eu/eli/dir/2023/2225/oj</w:t>
        </w:r>
      </w:hyperlink>
      <w:r>
        <w:t xml:space="preserve"> </w:t>
      </w:r>
    </w:p>
  </w:footnote>
  <w:footnote w:id="67">
    <w:p w14:paraId="2285730E" w14:textId="146B1E21" w:rsidR="000A757A" w:rsidRDefault="000A757A" w:rsidP="000A757A">
      <w:pPr>
        <w:pStyle w:val="Allmrkusetekst"/>
        <w:jc w:val="both"/>
      </w:pPr>
      <w:r>
        <w:rPr>
          <w:rStyle w:val="Allmrkuseviide"/>
        </w:rPr>
        <w:footnoteRef/>
      </w:r>
      <w:r>
        <w:t xml:space="preserve"> KAS § 88 lõige 1: </w:t>
      </w:r>
      <w:r w:rsidRPr="000A757A">
        <w:t>Pangasaladusena käsitatakse kõiki andmeid ja hinnanguid, mis on krediidiasutusele teatavaks saanud tema või teise krediidiasutuse kliendi kohta.</w:t>
      </w:r>
    </w:p>
  </w:footnote>
  <w:footnote w:id="68">
    <w:p w14:paraId="296A5D84" w14:textId="77777777" w:rsidR="00030F0C" w:rsidRDefault="00030F0C" w:rsidP="00030F0C">
      <w:pPr>
        <w:pStyle w:val="Allmrkusetekst"/>
      </w:pPr>
      <w:r>
        <w:rPr>
          <w:rStyle w:val="Allmrkuseviide"/>
        </w:rPr>
        <w:footnoteRef/>
      </w:r>
      <w:r>
        <w:t xml:space="preserve"> Vt nt </w:t>
      </w:r>
      <w:r w:rsidRPr="00922673">
        <w:t>RKPJK 20.03.2014</w:t>
      </w:r>
      <w:r>
        <w:t xml:space="preserve"> otsus asjas nr</w:t>
      </w:r>
      <w:r w:rsidRPr="00922673">
        <w:t xml:space="preserve"> 3-4-1-42-13, p 42; RKÜK 11.10.2001</w:t>
      </w:r>
      <w:r>
        <w:t xml:space="preserve"> otsus asjas nr</w:t>
      </w:r>
      <w:r w:rsidRPr="00922673">
        <w:t xml:space="preserve"> 3-4-1-7-01, p-d 12 ja 14</w:t>
      </w:r>
    </w:p>
  </w:footnote>
  <w:footnote w:id="69">
    <w:p w14:paraId="70926851" w14:textId="77777777" w:rsidR="00030F0C" w:rsidRDefault="00030F0C" w:rsidP="00030F0C">
      <w:pPr>
        <w:pStyle w:val="Allmrkusetekst"/>
      </w:pPr>
      <w:r>
        <w:rPr>
          <w:rStyle w:val="Allmrkuseviide"/>
        </w:rPr>
        <w:footnoteRef/>
      </w:r>
      <w:r>
        <w:t xml:space="preserve"> Vt nt </w:t>
      </w:r>
      <w:r w:rsidRPr="00922673">
        <w:t>RKPJK 25.06.2009</w:t>
      </w:r>
      <w:r>
        <w:t xml:space="preserve"> otsus asjas nr </w:t>
      </w:r>
      <w:r w:rsidRPr="00922673">
        <w:t>3-4-1-3-09, p-d 18–19</w:t>
      </w:r>
    </w:p>
  </w:footnote>
  <w:footnote w:id="70">
    <w:p w14:paraId="3BB8E3B0" w14:textId="77777777" w:rsidR="00030F0C" w:rsidRDefault="00030F0C" w:rsidP="00030F0C">
      <w:pPr>
        <w:pStyle w:val="Allmrkusetekst"/>
      </w:pPr>
      <w:r>
        <w:rPr>
          <w:rStyle w:val="Allmrkuseviide"/>
        </w:rPr>
        <w:footnoteRef/>
      </w:r>
      <w:r>
        <w:t xml:space="preserve"> Vt nt </w:t>
      </w:r>
      <w:r w:rsidRPr="00922673">
        <w:t>RKPJK 17.12.2019</w:t>
      </w:r>
      <w:r>
        <w:t xml:space="preserve"> otsust asjas nr</w:t>
      </w:r>
      <w:r w:rsidRPr="00922673">
        <w:t xml:space="preserve"> 5-19-40/36, p 52</w:t>
      </w:r>
    </w:p>
  </w:footnote>
  <w:footnote w:id="71">
    <w:p w14:paraId="7C367042" w14:textId="2C08DC24" w:rsidR="00922673" w:rsidRPr="00DE54F3" w:rsidRDefault="00922673" w:rsidP="00922673">
      <w:pPr>
        <w:pStyle w:val="Allmrkusetekst"/>
        <w:rPr>
          <w:sz w:val="18"/>
          <w:szCs w:val="18"/>
        </w:rPr>
      </w:pPr>
      <w:r w:rsidRPr="00DE54F3">
        <w:rPr>
          <w:rStyle w:val="Allmrkuseviide"/>
          <w:sz w:val="18"/>
          <w:szCs w:val="18"/>
        </w:rPr>
        <w:footnoteRef/>
      </w:r>
      <w:r w:rsidRPr="00DE54F3">
        <w:rPr>
          <w:sz w:val="18"/>
          <w:szCs w:val="18"/>
        </w:rPr>
        <w:t xml:space="preserve"> </w:t>
      </w:r>
      <w:r>
        <w:rPr>
          <w:sz w:val="18"/>
          <w:szCs w:val="18"/>
        </w:rPr>
        <w:t xml:space="preserve">K. </w:t>
      </w:r>
      <w:r w:rsidRPr="00DE54F3">
        <w:rPr>
          <w:sz w:val="18"/>
          <w:szCs w:val="18"/>
        </w:rPr>
        <w:t xml:space="preserve">Jaanimägi, </w:t>
      </w:r>
      <w:r>
        <w:rPr>
          <w:sz w:val="18"/>
          <w:szCs w:val="18"/>
        </w:rPr>
        <w:t xml:space="preserve">L. </w:t>
      </w:r>
      <w:r w:rsidRPr="00DE54F3">
        <w:rPr>
          <w:sz w:val="18"/>
          <w:szCs w:val="18"/>
        </w:rPr>
        <w:t xml:space="preserve">Oja, Eesti Vabariigi põhiseadus. Kommenteeritud väljaanne. </w:t>
      </w:r>
      <w:r>
        <w:rPr>
          <w:sz w:val="18"/>
          <w:szCs w:val="18"/>
        </w:rPr>
        <w:t>2020,</w:t>
      </w:r>
      <w:r w:rsidR="005A32AB">
        <w:rPr>
          <w:sz w:val="18"/>
          <w:szCs w:val="18"/>
        </w:rPr>
        <w:t xml:space="preserve"> § 26</w:t>
      </w:r>
      <w:r>
        <w:rPr>
          <w:sz w:val="18"/>
          <w:szCs w:val="18"/>
        </w:rPr>
        <w:t xml:space="preserve"> p 14</w:t>
      </w:r>
    </w:p>
  </w:footnote>
  <w:footnote w:id="72">
    <w:p w14:paraId="4F7D8617" w14:textId="77777777" w:rsidR="00922673" w:rsidRPr="00DE54F3" w:rsidRDefault="00922673" w:rsidP="00922673">
      <w:pPr>
        <w:pStyle w:val="Allmrkusetekst"/>
        <w:rPr>
          <w:sz w:val="18"/>
          <w:szCs w:val="18"/>
        </w:rPr>
      </w:pPr>
      <w:r w:rsidRPr="00DE54F3">
        <w:rPr>
          <w:rStyle w:val="Allmrkuseviide"/>
          <w:sz w:val="18"/>
          <w:szCs w:val="18"/>
        </w:rPr>
        <w:footnoteRef/>
      </w:r>
      <w:r w:rsidRPr="00DE54F3">
        <w:rPr>
          <w:sz w:val="18"/>
          <w:szCs w:val="18"/>
        </w:rPr>
        <w:t xml:space="preserve"> </w:t>
      </w:r>
      <w:r w:rsidRPr="00DE54F3">
        <w:rPr>
          <w:sz w:val="18"/>
          <w:szCs w:val="18"/>
        </w:rPr>
        <w:t>Alexy, R. Põhiõigused Eesti põhiseaduses. Juridica eriväljaanne 2001, lk. 50.</w:t>
      </w:r>
    </w:p>
  </w:footnote>
  <w:footnote w:id="73">
    <w:p w14:paraId="4DC53556" w14:textId="77777777" w:rsidR="00BE554D" w:rsidRPr="00864645" w:rsidRDefault="00BE554D" w:rsidP="00BE554D">
      <w:pPr>
        <w:pStyle w:val="Allmrkusetekst"/>
        <w:rPr>
          <w:sz w:val="18"/>
          <w:szCs w:val="18"/>
        </w:rPr>
      </w:pPr>
      <w:r w:rsidRPr="00864645">
        <w:rPr>
          <w:rStyle w:val="Allmrkuseviide"/>
          <w:sz w:val="18"/>
          <w:szCs w:val="18"/>
        </w:rPr>
        <w:footnoteRef/>
      </w:r>
      <w:r w:rsidRPr="00864645">
        <w:rPr>
          <w:sz w:val="18"/>
          <w:szCs w:val="18"/>
        </w:rPr>
        <w:t xml:space="preserve"> RKHK 06.01.2021 otsus asjas nr 3-19-1207, p 22; RKHK 19.12.2019 otsus asjas nr 5-19-38, p 95-96; RKHK 14.11.2019 otsus asjas nr 3-16-2497, p 18; RKHK 06.06.2019 otsus asjas nr 3-17-842, p 25–26; RKHK 12.06.2012 otsus asjas nr 3-3-1-3-12, p 19</w:t>
      </w:r>
    </w:p>
  </w:footnote>
  <w:footnote w:id="74">
    <w:p w14:paraId="219C1024" w14:textId="77777777" w:rsidR="00BE554D" w:rsidRPr="00864645" w:rsidRDefault="00BE554D" w:rsidP="00BE554D">
      <w:pPr>
        <w:pStyle w:val="Allmrkusetekst"/>
        <w:rPr>
          <w:sz w:val="18"/>
          <w:szCs w:val="18"/>
        </w:rPr>
      </w:pPr>
      <w:r w:rsidRPr="00864645">
        <w:rPr>
          <w:rStyle w:val="Allmrkuseviide"/>
          <w:sz w:val="18"/>
          <w:szCs w:val="18"/>
        </w:rPr>
        <w:footnoteRef/>
      </w:r>
      <w:r w:rsidRPr="00864645">
        <w:rPr>
          <w:sz w:val="18"/>
          <w:szCs w:val="18"/>
        </w:rPr>
        <w:t xml:space="preserve"> RKPJK 12.01.1994 otsus asjas nr III-4/A-1/94; RKKK 26.08.1997 otsus asjas nr 3-1-1-80-97, p I; RKHK 07.06.2018 otsus asjas nr 3-16-586, p 12; RKKK 09.02.2021 otsus asjas nr 4-20-1588, p 20</w:t>
      </w:r>
    </w:p>
  </w:footnote>
  <w:footnote w:id="75">
    <w:p w14:paraId="1D8E12C6" w14:textId="6CD03292" w:rsidR="00922673" w:rsidRPr="00864645" w:rsidRDefault="00922673" w:rsidP="00922673">
      <w:pPr>
        <w:pStyle w:val="Allmrkusetekst"/>
        <w:rPr>
          <w:sz w:val="18"/>
          <w:szCs w:val="18"/>
        </w:rPr>
      </w:pPr>
      <w:r w:rsidRPr="00864645">
        <w:rPr>
          <w:rStyle w:val="Allmrkuseviide"/>
          <w:sz w:val="18"/>
          <w:szCs w:val="18"/>
        </w:rPr>
        <w:footnoteRef/>
      </w:r>
      <w:r w:rsidRPr="00864645">
        <w:rPr>
          <w:sz w:val="18"/>
          <w:szCs w:val="18"/>
        </w:rPr>
        <w:t xml:space="preserve"> K. Jaanimägi, L. Oja, Eesti Vabariigi põhiseadus. Kommenteeritud väljaanne. 2020,</w:t>
      </w:r>
      <w:r w:rsidR="005A32AB">
        <w:rPr>
          <w:sz w:val="18"/>
          <w:szCs w:val="18"/>
        </w:rPr>
        <w:t xml:space="preserve"> § 26</w:t>
      </w:r>
      <w:r w:rsidRPr="00864645">
        <w:rPr>
          <w:sz w:val="18"/>
          <w:szCs w:val="18"/>
        </w:rPr>
        <w:t xml:space="preserve"> p 8</w:t>
      </w:r>
    </w:p>
  </w:footnote>
  <w:footnote w:id="76">
    <w:p w14:paraId="1E66F129" w14:textId="42B5410D" w:rsidR="00922673" w:rsidRPr="00864645" w:rsidRDefault="00922673" w:rsidP="00922673">
      <w:pPr>
        <w:pStyle w:val="Allmrkusetekst"/>
        <w:rPr>
          <w:sz w:val="18"/>
          <w:szCs w:val="18"/>
        </w:rPr>
      </w:pPr>
      <w:r w:rsidRPr="00864645">
        <w:rPr>
          <w:rStyle w:val="Allmrkuseviide"/>
          <w:sz w:val="18"/>
          <w:szCs w:val="18"/>
        </w:rPr>
        <w:footnoteRef/>
      </w:r>
      <w:r w:rsidRPr="00864645">
        <w:rPr>
          <w:sz w:val="18"/>
          <w:szCs w:val="18"/>
        </w:rPr>
        <w:t xml:space="preserve"> </w:t>
      </w:r>
      <w:r w:rsidRPr="00864645">
        <w:rPr>
          <w:sz w:val="18"/>
          <w:szCs w:val="18"/>
        </w:rPr>
        <w:t>M.Mikiver „Isikuandmeid ristkasutav e-riik ja seadusereservatsioon. Kas efektiivsus tõrjub põhiseaduslikud nõuded?“, Riigiõiguse aastaraamat 2023, lk 54-92, p B</w:t>
      </w:r>
      <w:r w:rsidR="00864645">
        <w:rPr>
          <w:sz w:val="18"/>
          <w:szCs w:val="18"/>
        </w:rPr>
        <w:t xml:space="preserve">. Kättesaadav veebilehel: </w:t>
      </w:r>
      <w:hyperlink r:id="rId40" w:history="1">
        <w:r w:rsidR="00864645" w:rsidRPr="00CB3C8B">
          <w:rPr>
            <w:rStyle w:val="Hperlink"/>
            <w:sz w:val="18"/>
            <w:szCs w:val="18"/>
          </w:rPr>
          <w:t>https://www.juridica.ee/article_full.php?uri=2023_riigi_iguse_aastaraamat_2023_isikuandmeid_ristkasutav_e-riik_ja_seadusereservatsioon_kas_efekti</w:t>
        </w:r>
      </w:hyperlink>
      <w:r w:rsidR="00864645">
        <w:rPr>
          <w:sz w:val="18"/>
          <w:szCs w:val="18"/>
        </w:rPr>
        <w:t xml:space="preserve"> </w:t>
      </w:r>
    </w:p>
  </w:footnote>
  <w:footnote w:id="77">
    <w:p w14:paraId="0F1F605A" w14:textId="6506487C" w:rsidR="00864645" w:rsidRPr="002902C7" w:rsidRDefault="00864645" w:rsidP="00864645">
      <w:pPr>
        <w:pStyle w:val="Allmrkusetekst"/>
        <w:jc w:val="both"/>
        <w:rPr>
          <w:sz w:val="18"/>
          <w:szCs w:val="18"/>
        </w:rPr>
      </w:pPr>
      <w:r w:rsidRPr="002902C7">
        <w:rPr>
          <w:rStyle w:val="Allmrkuseviide"/>
          <w:sz w:val="18"/>
          <w:szCs w:val="18"/>
        </w:rPr>
        <w:footnoteRef/>
      </w:r>
      <w:r w:rsidRPr="002902C7">
        <w:rPr>
          <w:sz w:val="18"/>
          <w:szCs w:val="18"/>
          <w:lang w:val="en-US"/>
        </w:rPr>
        <w:t xml:space="preserve"> </w:t>
      </w:r>
      <w:r w:rsidR="008D4C10" w:rsidRPr="002902C7">
        <w:rPr>
          <w:sz w:val="18"/>
          <w:szCs w:val="18"/>
          <w:lang w:val="en-US"/>
        </w:rPr>
        <w:t xml:space="preserve">R. </w:t>
      </w:r>
      <w:r w:rsidRPr="002902C7">
        <w:rPr>
          <w:sz w:val="18"/>
          <w:szCs w:val="18"/>
          <w:lang w:eastAsia="en-GB"/>
        </w:rPr>
        <w:t>Alexy. Põhiõigused Eesti põhiseaduses. Juridica 2001 eriväljaanne, p 8.1.1.1. ja p 8.1.1.5.</w:t>
      </w:r>
    </w:p>
  </w:footnote>
  <w:footnote w:id="78">
    <w:p w14:paraId="574C5367" w14:textId="0092AAB6" w:rsidR="00845963" w:rsidRPr="002902C7" w:rsidRDefault="00845963">
      <w:pPr>
        <w:pStyle w:val="Allmrkusetekst"/>
        <w:rPr>
          <w:sz w:val="18"/>
          <w:szCs w:val="18"/>
        </w:rPr>
      </w:pPr>
      <w:r w:rsidRPr="002902C7">
        <w:rPr>
          <w:rStyle w:val="Allmrkuseviide"/>
          <w:sz w:val="18"/>
          <w:szCs w:val="18"/>
        </w:rPr>
        <w:footnoteRef/>
      </w:r>
      <w:r w:rsidRPr="002902C7">
        <w:rPr>
          <w:sz w:val="18"/>
          <w:szCs w:val="18"/>
        </w:rPr>
        <w:t xml:space="preserve"> </w:t>
      </w:r>
      <w:r w:rsidRPr="002902C7">
        <w:rPr>
          <w:sz w:val="18"/>
          <w:szCs w:val="18"/>
          <w:lang w:eastAsia="en-GB"/>
        </w:rPr>
        <w:t>samas, p 8.1.1.5</w:t>
      </w:r>
    </w:p>
  </w:footnote>
  <w:footnote w:id="79">
    <w:p w14:paraId="7CF3F392" w14:textId="5D80DD30" w:rsidR="000545A5" w:rsidRPr="002902C7" w:rsidRDefault="000545A5">
      <w:pPr>
        <w:pStyle w:val="Allmrkusetekst"/>
        <w:rPr>
          <w:sz w:val="18"/>
          <w:szCs w:val="18"/>
        </w:rPr>
      </w:pPr>
      <w:r w:rsidRPr="002902C7">
        <w:rPr>
          <w:rStyle w:val="Allmrkuseviide"/>
          <w:sz w:val="18"/>
          <w:szCs w:val="18"/>
        </w:rPr>
        <w:footnoteRef/>
      </w:r>
      <w:r w:rsidRPr="002902C7">
        <w:rPr>
          <w:sz w:val="18"/>
          <w:szCs w:val="18"/>
        </w:rPr>
        <w:t xml:space="preserve"> </w:t>
      </w:r>
      <w:r w:rsidRPr="002902C7">
        <w:rPr>
          <w:sz w:val="18"/>
          <w:szCs w:val="18"/>
        </w:rPr>
        <w:t xml:space="preserve">K.Albi, Eesti Vabariigi põhiseadus. Kommenteeritud väljaanne. 2020, § 13 p 11. Kättesaadav veebilehel: </w:t>
      </w:r>
      <w:hyperlink r:id="rId41" w:history="1">
        <w:r w:rsidRPr="002902C7">
          <w:rPr>
            <w:rStyle w:val="Hperlink"/>
            <w:sz w:val="18"/>
            <w:szCs w:val="18"/>
          </w:rPr>
          <w:t>https://pohiseadus.ee/sisu/3484</w:t>
        </w:r>
      </w:hyperlink>
      <w:r w:rsidRPr="002902C7">
        <w:rPr>
          <w:sz w:val="18"/>
          <w:szCs w:val="18"/>
        </w:rPr>
        <w:t xml:space="preserve"> </w:t>
      </w:r>
    </w:p>
  </w:footnote>
  <w:footnote w:id="80">
    <w:p w14:paraId="65E66D3A" w14:textId="0E06A04B" w:rsidR="00BE0A16" w:rsidRPr="002902C7" w:rsidRDefault="00BE0A16" w:rsidP="00BE0A16">
      <w:pPr>
        <w:pStyle w:val="Allmrkusetekst"/>
        <w:jc w:val="both"/>
        <w:rPr>
          <w:sz w:val="18"/>
          <w:szCs w:val="18"/>
        </w:rPr>
      </w:pPr>
      <w:r w:rsidRPr="002902C7">
        <w:rPr>
          <w:rStyle w:val="Allmrkuseviide"/>
          <w:sz w:val="18"/>
          <w:szCs w:val="18"/>
        </w:rPr>
        <w:footnoteRef/>
      </w:r>
      <w:r w:rsidRPr="002902C7">
        <w:rPr>
          <w:sz w:val="18"/>
          <w:szCs w:val="18"/>
        </w:rPr>
        <w:t xml:space="preserve"> Pp 60: Selleks et vältida konkurentsimoonutusi krediidiandjate vahel, tuleks ilma kedagi diskrimineerimata tagada kõigile krediidiandjatele, sealhulgas krediidiasutustele ja elamukinnisvaraga seotud krediidilepinguid pakkuvatele mittekrediidiasutustele juurdepääs kõigile tarbijatega seotud avalik-õiguslikele ja eraõiguslikele krediidiandmebaasidele. Seepärast ei tuleks kohaldada nõuet, et krediidiandja peab olema krediidiasutus. Jätkuvalt tuleks kohaldada juurdepääsutingimusi, näiteks andmebaasile juurdepääsu tasu, või nõudeid, mille kohaselt peab esitama andmebaasile andmeid vastastikkuse põhimõtte alusel. Liikmesriikidel peaks olema õigus oma jurisdiktsioonis määrata, kas krediidivahendajatele antakse juurdepääs sellistele andmebaasidele.</w:t>
      </w:r>
    </w:p>
  </w:footnote>
  <w:footnote w:id="81">
    <w:p w14:paraId="7EFA2802" w14:textId="038E45E6" w:rsidR="00864645" w:rsidRPr="002902C7" w:rsidRDefault="00864645" w:rsidP="00864645">
      <w:pPr>
        <w:pStyle w:val="Allmrkusetekst"/>
        <w:rPr>
          <w:sz w:val="18"/>
          <w:szCs w:val="18"/>
        </w:rPr>
      </w:pPr>
      <w:r w:rsidRPr="002902C7">
        <w:rPr>
          <w:rStyle w:val="Allmrkuseviide"/>
          <w:sz w:val="18"/>
          <w:szCs w:val="18"/>
        </w:rPr>
        <w:footnoteRef/>
      </w:r>
      <w:r w:rsidRPr="002902C7">
        <w:rPr>
          <w:sz w:val="18"/>
          <w:szCs w:val="18"/>
        </w:rPr>
        <w:t xml:space="preserve"> </w:t>
      </w:r>
      <w:r w:rsidRPr="002902C7">
        <w:rPr>
          <w:sz w:val="18"/>
          <w:szCs w:val="18"/>
          <w:lang w:eastAsia="en-GB"/>
        </w:rPr>
        <w:t>RKKK 04.02.2005</w:t>
      </w:r>
      <w:r w:rsidR="00BE0A16" w:rsidRPr="002902C7">
        <w:rPr>
          <w:sz w:val="18"/>
          <w:szCs w:val="18"/>
          <w:lang w:eastAsia="en-GB"/>
        </w:rPr>
        <w:t xml:space="preserve"> otsus asjas nr </w:t>
      </w:r>
      <w:r w:rsidRPr="002902C7">
        <w:rPr>
          <w:sz w:val="18"/>
          <w:szCs w:val="18"/>
          <w:lang w:eastAsia="en-GB"/>
        </w:rPr>
        <w:t>3-1-1-111-04, p 15</w:t>
      </w:r>
    </w:p>
  </w:footnote>
  <w:footnote w:id="82">
    <w:p w14:paraId="2727A929" w14:textId="27F450A8" w:rsidR="00864645" w:rsidRPr="00271CBE" w:rsidRDefault="00864645" w:rsidP="000E1E9D">
      <w:pPr>
        <w:pStyle w:val="Allmrkusetekst"/>
        <w:jc w:val="both"/>
        <w:rPr>
          <w:sz w:val="18"/>
          <w:szCs w:val="18"/>
        </w:rPr>
      </w:pPr>
      <w:r w:rsidRPr="00DE54F3">
        <w:rPr>
          <w:rStyle w:val="Allmrkuseviide"/>
          <w:sz w:val="18"/>
          <w:szCs w:val="18"/>
        </w:rPr>
        <w:footnoteRef/>
      </w:r>
      <w:r w:rsidRPr="00DE54F3">
        <w:rPr>
          <w:sz w:val="18"/>
          <w:szCs w:val="18"/>
        </w:rPr>
        <w:t xml:space="preserve"> </w:t>
      </w:r>
      <w:r w:rsidR="000E1E9D" w:rsidRPr="000E1E9D">
        <w:rPr>
          <w:sz w:val="18"/>
          <w:szCs w:val="18"/>
        </w:rPr>
        <w:t>hüpoteekkrediidi direktiiv</w:t>
      </w:r>
      <w:r w:rsidR="000E1E9D">
        <w:rPr>
          <w:sz w:val="18"/>
          <w:szCs w:val="18"/>
        </w:rPr>
        <w:t>i</w:t>
      </w:r>
      <w:r w:rsidR="000E1E9D" w:rsidRPr="000E1E9D">
        <w:rPr>
          <w:sz w:val="18"/>
          <w:szCs w:val="18"/>
        </w:rPr>
        <w:t xml:space="preserve"> </w:t>
      </w:r>
      <w:r w:rsidRPr="00DE54F3">
        <w:rPr>
          <w:sz w:val="18"/>
          <w:szCs w:val="18"/>
        </w:rPr>
        <w:t>pp 59</w:t>
      </w:r>
      <w:r w:rsidR="000E1E9D">
        <w:rPr>
          <w:sz w:val="18"/>
          <w:szCs w:val="18"/>
        </w:rPr>
        <w:t xml:space="preserve">: </w:t>
      </w:r>
      <w:r w:rsidR="000E1E9D" w:rsidRPr="000E1E9D">
        <w:rPr>
          <w:sz w:val="18"/>
          <w:szCs w:val="18"/>
        </w:rPr>
        <w:t>Krediidivõimelisuse hindamisel on kasulik kasutada</w:t>
      </w:r>
      <w:r w:rsidR="000E1E9D">
        <w:rPr>
          <w:sz w:val="18"/>
          <w:szCs w:val="18"/>
        </w:rPr>
        <w:t xml:space="preserve"> </w:t>
      </w:r>
      <w:r w:rsidR="000E1E9D" w:rsidRPr="000E1E9D">
        <w:rPr>
          <w:sz w:val="18"/>
          <w:szCs w:val="18"/>
        </w:rPr>
        <w:t>krediidiandmebaasi. Mõnes liikmesriigis on kehtestatud</w:t>
      </w:r>
      <w:r w:rsidR="000E1E9D">
        <w:rPr>
          <w:sz w:val="18"/>
          <w:szCs w:val="18"/>
        </w:rPr>
        <w:t xml:space="preserve"> </w:t>
      </w:r>
      <w:r w:rsidR="000E1E9D" w:rsidRPr="000E1E9D">
        <w:rPr>
          <w:sz w:val="18"/>
          <w:szCs w:val="18"/>
        </w:rPr>
        <w:t>krediidiandjale kohustus hinnata tarbija krediidivõimelisust asjakohaseid andmebaase kasutades. Krediidiandjatel</w:t>
      </w:r>
      <w:r w:rsidR="000E1E9D">
        <w:rPr>
          <w:sz w:val="18"/>
          <w:szCs w:val="18"/>
        </w:rPr>
        <w:t xml:space="preserve"> </w:t>
      </w:r>
      <w:r w:rsidR="000E1E9D" w:rsidRPr="000E1E9D">
        <w:rPr>
          <w:sz w:val="18"/>
          <w:szCs w:val="18"/>
        </w:rPr>
        <w:t>peaks samuti olema võimalus kasutada krediidiandmebaasi krediidi kehtivuse ajal, kuid üksnes selleks, et</w:t>
      </w:r>
      <w:r w:rsidR="000E1E9D" w:rsidRPr="000E1E9D">
        <w:t xml:space="preserve"> </w:t>
      </w:r>
      <w:r w:rsidR="000E1E9D" w:rsidRPr="000E1E9D">
        <w:rPr>
          <w:sz w:val="18"/>
          <w:szCs w:val="18"/>
        </w:rPr>
        <w:t>hinnata tarbija maksevõime äralangemise tõenäosust.</w:t>
      </w:r>
      <w:r w:rsidR="00207ABF">
        <w:rPr>
          <w:sz w:val="18"/>
          <w:szCs w:val="18"/>
        </w:rPr>
        <w:t xml:space="preserve"> </w:t>
      </w:r>
      <w:r w:rsidR="000E1E9D" w:rsidRPr="000E1E9D">
        <w:rPr>
          <w:sz w:val="18"/>
          <w:szCs w:val="18"/>
        </w:rPr>
        <w:t>Krediidiandmebaaside kasutamisele tuleks kohaldada asjakohaseid kaitsemeetmeid tagamaks, et seda tehakse</w:t>
      </w:r>
      <w:r w:rsidR="00207ABF">
        <w:rPr>
          <w:sz w:val="18"/>
          <w:szCs w:val="18"/>
        </w:rPr>
        <w:t xml:space="preserve"> </w:t>
      </w:r>
      <w:r w:rsidR="000E1E9D" w:rsidRPr="000E1E9D">
        <w:rPr>
          <w:sz w:val="18"/>
          <w:szCs w:val="18"/>
        </w:rPr>
        <w:t>tarbija huvides krediidiriski varajaseks kindlakstegemiseks</w:t>
      </w:r>
      <w:r w:rsidR="00207ABF">
        <w:rPr>
          <w:sz w:val="18"/>
          <w:szCs w:val="18"/>
        </w:rPr>
        <w:t xml:space="preserve"> </w:t>
      </w:r>
      <w:r w:rsidR="000E1E9D" w:rsidRPr="000E1E9D">
        <w:rPr>
          <w:sz w:val="18"/>
          <w:szCs w:val="18"/>
        </w:rPr>
        <w:t>ja kõrvaldamiseks, mitte äriläbirääkimiste tarvis päringute</w:t>
      </w:r>
      <w:r w:rsidR="00207ABF">
        <w:rPr>
          <w:sz w:val="18"/>
          <w:szCs w:val="18"/>
        </w:rPr>
        <w:t xml:space="preserve"> </w:t>
      </w:r>
      <w:r w:rsidR="000E1E9D" w:rsidRPr="000E1E9D">
        <w:rPr>
          <w:sz w:val="18"/>
          <w:szCs w:val="18"/>
        </w:rPr>
        <w:t>tegemiseks. Vastavalt Euroopa Parlamendi ja nõukogu</w:t>
      </w:r>
      <w:r w:rsidR="00207ABF">
        <w:rPr>
          <w:sz w:val="18"/>
          <w:szCs w:val="18"/>
        </w:rPr>
        <w:t xml:space="preserve"> </w:t>
      </w:r>
      <w:r w:rsidR="000E1E9D" w:rsidRPr="000E1E9D">
        <w:rPr>
          <w:sz w:val="18"/>
          <w:szCs w:val="18"/>
        </w:rPr>
        <w:t>24. oktoobri 1995. aasta direktiivile 95/46/EÜ (üksikisikute kaitse kohta isikuandmete töötlemisel ja selliste</w:t>
      </w:r>
      <w:r w:rsidR="00207ABF">
        <w:rPr>
          <w:sz w:val="18"/>
          <w:szCs w:val="18"/>
        </w:rPr>
        <w:t xml:space="preserve"> </w:t>
      </w:r>
      <w:r w:rsidR="000E1E9D" w:rsidRPr="000E1E9D">
        <w:rPr>
          <w:sz w:val="18"/>
          <w:szCs w:val="18"/>
        </w:rPr>
        <w:t>andmete vaba liikumise kohta) (1) peaksid krediidiandjad</w:t>
      </w:r>
      <w:r w:rsidR="00207ABF">
        <w:rPr>
          <w:sz w:val="18"/>
          <w:szCs w:val="18"/>
        </w:rPr>
        <w:t xml:space="preserve"> </w:t>
      </w:r>
      <w:r w:rsidR="000E1E9D" w:rsidRPr="000E1E9D">
        <w:rPr>
          <w:sz w:val="18"/>
          <w:szCs w:val="18"/>
        </w:rPr>
        <w:t>teavitama tarbijat krediidiandmebaasis päringu tegemisest</w:t>
      </w:r>
      <w:r w:rsidR="00207ABF">
        <w:rPr>
          <w:sz w:val="18"/>
          <w:szCs w:val="18"/>
        </w:rPr>
        <w:t xml:space="preserve"> </w:t>
      </w:r>
      <w:r w:rsidR="000E1E9D" w:rsidRPr="000E1E9D">
        <w:rPr>
          <w:sz w:val="18"/>
          <w:szCs w:val="18"/>
        </w:rPr>
        <w:t>enne päringu tegemist ning tarbijatel peaks olema õigus</w:t>
      </w:r>
      <w:r w:rsidR="00207ABF">
        <w:rPr>
          <w:sz w:val="18"/>
          <w:szCs w:val="18"/>
        </w:rPr>
        <w:t xml:space="preserve"> </w:t>
      </w:r>
      <w:r w:rsidR="000E1E9D" w:rsidRPr="000E1E9D">
        <w:rPr>
          <w:sz w:val="18"/>
          <w:szCs w:val="18"/>
        </w:rPr>
        <w:t>pääseda ligi neid puudutavatele andmetele krediidiandmebaasis, et vajaduse korral parandada, kustutada võ</w:t>
      </w:r>
      <w:r w:rsidR="00207ABF">
        <w:rPr>
          <w:sz w:val="18"/>
          <w:szCs w:val="18"/>
        </w:rPr>
        <w:t xml:space="preserve">i </w:t>
      </w:r>
      <w:r w:rsidR="000E1E9D" w:rsidRPr="000E1E9D">
        <w:rPr>
          <w:sz w:val="18"/>
          <w:szCs w:val="18"/>
        </w:rPr>
        <w:t>blokeerida neid käsitlevaid isikuandmeid, mida kõnealuses andmebaasis töödeldakse, kui kõnealused andmed</w:t>
      </w:r>
      <w:r w:rsidR="00207ABF">
        <w:rPr>
          <w:sz w:val="18"/>
          <w:szCs w:val="18"/>
        </w:rPr>
        <w:t xml:space="preserve"> </w:t>
      </w:r>
      <w:r w:rsidR="000E1E9D" w:rsidRPr="000E1E9D">
        <w:rPr>
          <w:sz w:val="18"/>
          <w:szCs w:val="18"/>
        </w:rPr>
        <w:t xml:space="preserve">on ebatäpsed </w:t>
      </w:r>
      <w:r w:rsidR="000E1E9D" w:rsidRPr="00271CBE">
        <w:rPr>
          <w:sz w:val="18"/>
          <w:szCs w:val="18"/>
        </w:rPr>
        <w:t>või neid on ebaseaduslikult töödeldud</w:t>
      </w:r>
    </w:p>
  </w:footnote>
  <w:footnote w:id="83">
    <w:p w14:paraId="37915C3E" w14:textId="66F75680" w:rsidR="00864645" w:rsidRPr="00271CBE" w:rsidRDefault="00864645" w:rsidP="00864645">
      <w:pPr>
        <w:pStyle w:val="Allmrkusetekst"/>
        <w:rPr>
          <w:sz w:val="18"/>
          <w:szCs w:val="18"/>
          <w:lang w:val="en-US"/>
        </w:rPr>
      </w:pPr>
      <w:r w:rsidRPr="00271CBE">
        <w:rPr>
          <w:rStyle w:val="Allmrkuseviide"/>
          <w:sz w:val="18"/>
          <w:szCs w:val="18"/>
        </w:rPr>
        <w:footnoteRef/>
      </w:r>
      <w:r w:rsidRPr="00271CBE">
        <w:rPr>
          <w:sz w:val="18"/>
          <w:szCs w:val="18"/>
          <w:lang w:val="en-US"/>
        </w:rPr>
        <w:t xml:space="preserve"> Vt </w:t>
      </w:r>
      <w:r w:rsidRPr="00271CBE">
        <w:rPr>
          <w:sz w:val="18"/>
          <w:szCs w:val="18"/>
          <w:lang w:val="en-US"/>
        </w:rPr>
        <w:t xml:space="preserve">nt </w:t>
      </w:r>
      <w:r w:rsidR="00271CBE">
        <w:rPr>
          <w:sz w:val="18"/>
          <w:szCs w:val="18"/>
          <w:lang w:val="en-US"/>
        </w:rPr>
        <w:t>RKTK</w:t>
      </w:r>
      <w:r w:rsidRPr="00271CBE">
        <w:rPr>
          <w:sz w:val="18"/>
          <w:szCs w:val="18"/>
          <w:lang w:val="en-US"/>
        </w:rPr>
        <w:t xml:space="preserve"> 19.</w:t>
      </w:r>
      <w:r w:rsidR="00EA525F" w:rsidRPr="00271CBE">
        <w:rPr>
          <w:sz w:val="18"/>
          <w:szCs w:val="18"/>
          <w:lang w:val="en-US"/>
        </w:rPr>
        <w:t>02.</w:t>
      </w:r>
      <w:r w:rsidRPr="00271CBE">
        <w:rPr>
          <w:sz w:val="18"/>
          <w:szCs w:val="18"/>
          <w:lang w:val="en-US"/>
        </w:rPr>
        <w:t>2014.</w:t>
      </w:r>
      <w:r w:rsidRPr="00271CBE">
        <w:rPr>
          <w:sz w:val="18"/>
          <w:szCs w:val="18"/>
          <w:lang w:val="en-US"/>
        </w:rPr>
        <w:t>a otsus asjas nr 3-2-1-169-13, p 21</w:t>
      </w:r>
    </w:p>
  </w:footnote>
  <w:footnote w:id="84">
    <w:p w14:paraId="085916FA" w14:textId="3AC715C5" w:rsidR="00335BA9" w:rsidRPr="00271CBE" w:rsidRDefault="00335BA9" w:rsidP="00335BA9">
      <w:pPr>
        <w:pStyle w:val="Allmrkusetekst"/>
        <w:rPr>
          <w:sz w:val="18"/>
          <w:szCs w:val="18"/>
        </w:rPr>
      </w:pPr>
      <w:r w:rsidRPr="00271CBE">
        <w:rPr>
          <w:rStyle w:val="Allmrkuseviide"/>
          <w:sz w:val="18"/>
          <w:szCs w:val="18"/>
        </w:rPr>
        <w:footnoteRef/>
      </w:r>
      <w:r w:rsidRPr="00271CBE">
        <w:rPr>
          <w:sz w:val="18"/>
          <w:szCs w:val="18"/>
        </w:rPr>
        <w:t xml:space="preserve"> RKHK 12.07.2012</w:t>
      </w:r>
      <w:r w:rsidR="00112F04" w:rsidRPr="00271CBE">
        <w:rPr>
          <w:sz w:val="18"/>
          <w:szCs w:val="18"/>
        </w:rPr>
        <w:t xml:space="preserve"> otsus asjas nr</w:t>
      </w:r>
      <w:r w:rsidRPr="00271CBE">
        <w:rPr>
          <w:sz w:val="18"/>
          <w:szCs w:val="18"/>
        </w:rPr>
        <w:t xml:space="preserve"> 3-3-1-3-12, p 19</w:t>
      </w:r>
    </w:p>
  </w:footnote>
  <w:footnote w:id="85">
    <w:p w14:paraId="67C7A800" w14:textId="1634531D" w:rsidR="00271CBE" w:rsidRPr="00271CBE" w:rsidRDefault="00271CBE" w:rsidP="00271CBE">
      <w:pPr>
        <w:pStyle w:val="Allmrkusetekst"/>
        <w:rPr>
          <w:sz w:val="18"/>
          <w:szCs w:val="18"/>
        </w:rPr>
      </w:pPr>
      <w:r w:rsidRPr="00271CBE">
        <w:rPr>
          <w:rStyle w:val="Allmrkuseviide"/>
          <w:sz w:val="18"/>
          <w:szCs w:val="18"/>
        </w:rPr>
        <w:footnoteRef/>
      </w:r>
      <w:r w:rsidRPr="00271CBE">
        <w:rPr>
          <w:sz w:val="18"/>
          <w:szCs w:val="18"/>
        </w:rPr>
        <w:t xml:space="preserve"> </w:t>
      </w:r>
      <w:r w:rsidRPr="00271CBE">
        <w:rPr>
          <w:sz w:val="18"/>
          <w:szCs w:val="18"/>
        </w:rPr>
        <w:t>R.Alexy viidatud teos,  lk 50.</w:t>
      </w:r>
    </w:p>
  </w:footnote>
  <w:footnote w:id="86">
    <w:p w14:paraId="02DB421D" w14:textId="77777777" w:rsidR="00335BA9" w:rsidRPr="00DE54F3" w:rsidRDefault="00335BA9" w:rsidP="00335BA9">
      <w:pPr>
        <w:pStyle w:val="Allmrkusetekst"/>
        <w:rPr>
          <w:sz w:val="18"/>
          <w:szCs w:val="18"/>
        </w:rPr>
      </w:pPr>
      <w:r w:rsidRPr="00DE54F3">
        <w:rPr>
          <w:rStyle w:val="Allmrkuseviide"/>
          <w:sz w:val="18"/>
          <w:szCs w:val="18"/>
        </w:rPr>
        <w:footnoteRef/>
      </w:r>
      <w:r w:rsidRPr="00551668">
        <w:rPr>
          <w:sz w:val="18"/>
          <w:szCs w:val="18"/>
        </w:rPr>
        <w:t xml:space="preserve"> </w:t>
      </w:r>
      <w:r w:rsidRPr="00DE54F3">
        <w:rPr>
          <w:sz w:val="18"/>
          <w:szCs w:val="18"/>
          <w:lang w:eastAsia="en-GB"/>
        </w:rPr>
        <w:t>V</w:t>
      </w:r>
      <w:r w:rsidRPr="00551668">
        <w:rPr>
          <w:sz w:val="18"/>
          <w:szCs w:val="18"/>
          <w:lang w:eastAsia="en-GB"/>
        </w:rPr>
        <w:t>t</w:t>
      </w:r>
      <w:r w:rsidRPr="00DE54F3">
        <w:rPr>
          <w:sz w:val="18"/>
          <w:szCs w:val="18"/>
          <w:lang w:eastAsia="en-GB"/>
        </w:rPr>
        <w:t xml:space="preserve"> </w:t>
      </w:r>
      <w:r w:rsidRPr="00551668">
        <w:rPr>
          <w:sz w:val="18"/>
          <w:szCs w:val="18"/>
          <w:lang w:eastAsia="en-GB"/>
        </w:rPr>
        <w:t>nt Riigikohtu 6.03.2002 otsus asjas nr 3-4-1-1-02, p 15</w:t>
      </w:r>
      <w:r w:rsidRPr="00DE54F3">
        <w:rPr>
          <w:sz w:val="18"/>
          <w:szCs w:val="18"/>
          <w:lang w:eastAsia="en-GB"/>
        </w:rPr>
        <w:t>.</w:t>
      </w:r>
    </w:p>
  </w:footnote>
  <w:footnote w:id="87">
    <w:p w14:paraId="3084039D" w14:textId="77777777" w:rsidR="00335BA9" w:rsidRPr="00DE54F3" w:rsidRDefault="00335BA9" w:rsidP="00335BA9">
      <w:pPr>
        <w:pStyle w:val="Allmrkusetekst"/>
        <w:rPr>
          <w:sz w:val="18"/>
          <w:szCs w:val="18"/>
        </w:rPr>
      </w:pPr>
      <w:r w:rsidRPr="00DE54F3">
        <w:rPr>
          <w:rStyle w:val="Allmrkuseviide"/>
          <w:sz w:val="18"/>
          <w:szCs w:val="18"/>
        </w:rPr>
        <w:footnoteRef/>
      </w:r>
      <w:r w:rsidRPr="00DE54F3">
        <w:rPr>
          <w:sz w:val="18"/>
          <w:szCs w:val="18"/>
        </w:rPr>
        <w:t xml:space="preserve"> </w:t>
      </w:r>
      <w:r w:rsidRPr="00DE54F3">
        <w:rPr>
          <w:sz w:val="18"/>
          <w:szCs w:val="18"/>
          <w:lang w:eastAsia="en-GB"/>
        </w:rPr>
        <w:t>Vt nt Riigikohtu üldkogu 26. märtsi 2009. a otsus kohtuasjas nr 3-4-1-16-08, p 29.</w:t>
      </w:r>
    </w:p>
  </w:footnote>
  <w:footnote w:id="88">
    <w:p w14:paraId="538B76E7" w14:textId="77777777" w:rsidR="00335BA9" w:rsidRPr="00DE54F3" w:rsidRDefault="00335BA9" w:rsidP="00335BA9">
      <w:pPr>
        <w:pStyle w:val="Allmrkusetekst"/>
        <w:rPr>
          <w:sz w:val="18"/>
          <w:szCs w:val="18"/>
        </w:rPr>
      </w:pPr>
      <w:r w:rsidRPr="00DE54F3">
        <w:rPr>
          <w:rStyle w:val="Allmrkuseviide"/>
          <w:sz w:val="18"/>
          <w:szCs w:val="18"/>
        </w:rPr>
        <w:footnoteRef/>
      </w:r>
      <w:r w:rsidRPr="00DE54F3">
        <w:rPr>
          <w:sz w:val="18"/>
          <w:szCs w:val="18"/>
        </w:rPr>
        <w:t xml:space="preserve"> Riigikohtu Põhiseaduslikkuse järelevalve Kolleegiumi 07.05.2012. otsus asjas  3-4-1-7-12 p 44.</w:t>
      </w:r>
    </w:p>
  </w:footnote>
  <w:footnote w:id="89">
    <w:p w14:paraId="285D56BC" w14:textId="25F0AC83" w:rsidR="00335BA9" w:rsidRPr="00DE54F3" w:rsidRDefault="00335BA9" w:rsidP="00335BA9">
      <w:pPr>
        <w:pStyle w:val="Allmrkusetekst"/>
        <w:rPr>
          <w:sz w:val="18"/>
          <w:szCs w:val="18"/>
        </w:rPr>
      </w:pPr>
      <w:r w:rsidRPr="00DE54F3">
        <w:rPr>
          <w:rStyle w:val="Allmrkuseviide"/>
          <w:sz w:val="18"/>
          <w:szCs w:val="18"/>
        </w:rPr>
        <w:footnoteRef/>
      </w:r>
      <w:r w:rsidRPr="00DE54F3">
        <w:rPr>
          <w:sz w:val="18"/>
          <w:szCs w:val="18"/>
        </w:rPr>
        <w:t xml:space="preserve"> </w:t>
      </w:r>
      <w:r w:rsidR="00DF3708" w:rsidRPr="00DF3708">
        <w:rPr>
          <w:sz w:val="18"/>
          <w:szCs w:val="18"/>
        </w:rPr>
        <w:t>Sama</w:t>
      </w:r>
      <w:r w:rsidR="00DF3708">
        <w:rPr>
          <w:sz w:val="18"/>
          <w:szCs w:val="18"/>
        </w:rPr>
        <w:t>s,</w:t>
      </w:r>
      <w:r w:rsidRPr="00DE54F3">
        <w:rPr>
          <w:sz w:val="18"/>
          <w:szCs w:val="18"/>
        </w:rPr>
        <w:t xml:space="preserve"> </w:t>
      </w:r>
      <w:r w:rsidR="00DF3708">
        <w:rPr>
          <w:sz w:val="18"/>
          <w:szCs w:val="18"/>
        </w:rPr>
        <w:t>p</w:t>
      </w:r>
      <w:r w:rsidRPr="00DE54F3">
        <w:rPr>
          <w:sz w:val="18"/>
          <w:szCs w:val="18"/>
        </w:rPr>
        <w:t xml:space="preserve"> 42.</w:t>
      </w:r>
    </w:p>
  </w:footnote>
  <w:footnote w:id="90">
    <w:p w14:paraId="1FD52378" w14:textId="1D16E393" w:rsidR="00335BA9" w:rsidRPr="00DE54F3" w:rsidRDefault="00335BA9" w:rsidP="00335BA9">
      <w:pPr>
        <w:pStyle w:val="Allmrkusetekst"/>
        <w:rPr>
          <w:sz w:val="18"/>
          <w:szCs w:val="18"/>
        </w:rPr>
      </w:pPr>
      <w:r w:rsidRPr="00DE54F3">
        <w:rPr>
          <w:rStyle w:val="Allmrkuseviide"/>
          <w:sz w:val="18"/>
          <w:szCs w:val="18"/>
        </w:rPr>
        <w:footnoteRef/>
      </w:r>
      <w:r w:rsidRPr="00DE54F3">
        <w:rPr>
          <w:sz w:val="18"/>
          <w:szCs w:val="18"/>
        </w:rPr>
        <w:t xml:space="preserve"> </w:t>
      </w:r>
      <w:r w:rsidRPr="00DE54F3">
        <w:rPr>
          <w:sz w:val="18"/>
          <w:szCs w:val="18"/>
          <w:lang w:eastAsia="en-GB"/>
        </w:rPr>
        <w:t>RKPJK 06.03.2002</w:t>
      </w:r>
      <w:r w:rsidR="00DF3708">
        <w:rPr>
          <w:sz w:val="18"/>
          <w:szCs w:val="18"/>
          <w:lang w:eastAsia="en-GB"/>
        </w:rPr>
        <w:t xml:space="preserve"> otsus asjas nr</w:t>
      </w:r>
      <w:r w:rsidRPr="00DE54F3">
        <w:rPr>
          <w:sz w:val="18"/>
          <w:szCs w:val="18"/>
          <w:lang w:eastAsia="en-GB"/>
        </w:rPr>
        <w:t xml:space="preserve"> 3-4-1-1-02, p 15</w:t>
      </w:r>
    </w:p>
  </w:footnote>
  <w:footnote w:id="91">
    <w:p w14:paraId="7CC58B06" w14:textId="77777777" w:rsidR="00335BA9" w:rsidRPr="00DE54F3" w:rsidRDefault="00335BA9" w:rsidP="00335BA9">
      <w:pPr>
        <w:pStyle w:val="Allmrkusetekst"/>
        <w:rPr>
          <w:sz w:val="18"/>
          <w:szCs w:val="18"/>
        </w:rPr>
      </w:pPr>
      <w:r w:rsidRPr="00DE54F3">
        <w:rPr>
          <w:rStyle w:val="Allmrkuseviide"/>
          <w:sz w:val="18"/>
          <w:szCs w:val="18"/>
        </w:rPr>
        <w:footnoteRef/>
      </w:r>
      <w:r w:rsidRPr="00DE54F3">
        <w:rPr>
          <w:sz w:val="18"/>
          <w:szCs w:val="18"/>
        </w:rPr>
        <w:t xml:space="preserve"> International </w:t>
      </w:r>
      <w:r w:rsidRPr="00DE54F3">
        <w:rPr>
          <w:sz w:val="18"/>
          <w:szCs w:val="18"/>
        </w:rPr>
        <w:t xml:space="preserve">Journal of Finance &amp; Economics, „Credit information sharing and bank loan pricing: Do concentration and governance matter?“, </w:t>
      </w:r>
      <w:hyperlink r:id="rId42" w:history="1">
        <w:r w:rsidRPr="00DE54F3">
          <w:rPr>
            <w:rStyle w:val="Hperlink"/>
            <w:sz w:val="18"/>
            <w:szCs w:val="18"/>
          </w:rPr>
          <w:t>https://onlinelibrary.wiley.com/doi/abs/10.1002/ijfe.2099</w:t>
        </w:r>
      </w:hyperlink>
      <w:r w:rsidRPr="00DE54F3">
        <w:rPr>
          <w:sz w:val="18"/>
          <w:szCs w:val="18"/>
        </w:rPr>
        <w:t xml:space="preserve"> </w:t>
      </w:r>
    </w:p>
  </w:footnote>
  <w:footnote w:id="92">
    <w:p w14:paraId="5875CA33" w14:textId="35E59684" w:rsidR="00335BA9" w:rsidRPr="00DE54F3" w:rsidRDefault="00335BA9" w:rsidP="00335BA9">
      <w:pPr>
        <w:pStyle w:val="Allmrkusetekst"/>
        <w:rPr>
          <w:sz w:val="18"/>
          <w:szCs w:val="18"/>
        </w:rPr>
      </w:pPr>
      <w:r w:rsidRPr="00DE54F3">
        <w:rPr>
          <w:rStyle w:val="Allmrkuseviide"/>
          <w:sz w:val="18"/>
          <w:szCs w:val="18"/>
        </w:rPr>
        <w:footnoteRef/>
      </w:r>
      <w:r w:rsidRPr="00DE54F3">
        <w:rPr>
          <w:sz w:val="18"/>
          <w:szCs w:val="18"/>
        </w:rPr>
        <w:t xml:space="preserve"> </w:t>
      </w:r>
      <w:r w:rsidR="008F14BA">
        <w:rPr>
          <w:sz w:val="18"/>
          <w:szCs w:val="18"/>
        </w:rPr>
        <w:t xml:space="preserve">Vt </w:t>
      </w:r>
      <w:r w:rsidR="008F14BA">
        <w:rPr>
          <w:sz w:val="18"/>
          <w:szCs w:val="18"/>
        </w:rPr>
        <w:t>allmärkust 25, lk 22</w:t>
      </w:r>
    </w:p>
  </w:footnote>
  <w:footnote w:id="93">
    <w:p w14:paraId="586C782F" w14:textId="1522ABBC" w:rsidR="00217FC1" w:rsidRDefault="00217FC1">
      <w:pPr>
        <w:pStyle w:val="Allmrkusetekst"/>
      </w:pPr>
      <w:r>
        <w:rPr>
          <w:rStyle w:val="Allmrkuseviide"/>
        </w:rPr>
        <w:footnoteRef/>
      </w:r>
      <w:r>
        <w:t xml:space="preserve"> </w:t>
      </w:r>
      <w:r w:rsidRPr="00BE6BD5">
        <w:rPr>
          <w:color w:val="000000"/>
        </w:rPr>
        <w:t>Euroopa Inimõiguste Kohtu 27</w:t>
      </w:r>
      <w:r>
        <w:rPr>
          <w:color w:val="000000"/>
        </w:rPr>
        <w:t>.04.</w:t>
      </w:r>
      <w:r w:rsidRPr="00BE6BD5">
        <w:rPr>
          <w:color w:val="000000"/>
        </w:rPr>
        <w:t xml:space="preserve">2017 otsus asjas </w:t>
      </w:r>
      <w:r w:rsidRPr="00BE6BD5">
        <w:rPr>
          <w:color w:val="000000"/>
        </w:rPr>
        <w:t>Sommer vs. Saksamaa, nr 73607/13, p 48</w:t>
      </w:r>
    </w:p>
  </w:footnote>
  <w:footnote w:id="94">
    <w:p w14:paraId="39DADC79" w14:textId="420B4A6B" w:rsidR="00335BA9" w:rsidRPr="00DE54F3" w:rsidRDefault="00335BA9" w:rsidP="00335BA9">
      <w:pPr>
        <w:pStyle w:val="Allmrkusetekst"/>
        <w:rPr>
          <w:sz w:val="18"/>
          <w:szCs w:val="18"/>
        </w:rPr>
      </w:pPr>
      <w:r w:rsidRPr="00DE54F3">
        <w:rPr>
          <w:rStyle w:val="Allmrkuseviide"/>
          <w:sz w:val="18"/>
          <w:szCs w:val="18"/>
        </w:rPr>
        <w:footnoteRef/>
      </w:r>
      <w:r w:rsidRPr="00DE54F3">
        <w:rPr>
          <w:sz w:val="18"/>
          <w:szCs w:val="18"/>
        </w:rPr>
        <w:t xml:space="preserve"> RK</w:t>
      </w:r>
      <w:r w:rsidR="00217FC1">
        <w:rPr>
          <w:sz w:val="18"/>
          <w:szCs w:val="18"/>
        </w:rPr>
        <w:t>HK</w:t>
      </w:r>
      <w:r w:rsidRPr="00DE54F3">
        <w:rPr>
          <w:sz w:val="18"/>
          <w:szCs w:val="18"/>
        </w:rPr>
        <w:t xml:space="preserve"> 01.02.2021 otsus asjas nr  3-18-1328 </w:t>
      </w:r>
    </w:p>
  </w:footnote>
  <w:footnote w:id="95">
    <w:p w14:paraId="1C48CE8C" w14:textId="2391D409" w:rsidR="00335BA9" w:rsidRPr="00DE54F3" w:rsidRDefault="00335BA9" w:rsidP="00335BA9">
      <w:pPr>
        <w:pStyle w:val="Allmrkusetekst"/>
        <w:rPr>
          <w:sz w:val="18"/>
          <w:szCs w:val="18"/>
        </w:rPr>
      </w:pPr>
      <w:r w:rsidRPr="00DE54F3">
        <w:rPr>
          <w:rStyle w:val="Allmrkuseviide"/>
          <w:sz w:val="18"/>
          <w:szCs w:val="18"/>
        </w:rPr>
        <w:footnoteRef/>
      </w:r>
      <w:r w:rsidRPr="00DE54F3">
        <w:rPr>
          <w:sz w:val="18"/>
          <w:szCs w:val="18"/>
        </w:rPr>
        <w:t xml:space="preserve"> RKPJK 26.03.2009 </w:t>
      </w:r>
      <w:r w:rsidR="00A14A80">
        <w:rPr>
          <w:sz w:val="18"/>
          <w:szCs w:val="18"/>
        </w:rPr>
        <w:t xml:space="preserve">otsus asjas nr </w:t>
      </w:r>
      <w:r w:rsidRPr="00DE54F3">
        <w:rPr>
          <w:sz w:val="18"/>
          <w:szCs w:val="18"/>
        </w:rPr>
        <w:t>3-4-1-16-08, p 29</w:t>
      </w:r>
    </w:p>
  </w:footnote>
  <w:footnote w:id="96">
    <w:p w14:paraId="30289A5E" w14:textId="71327253" w:rsidR="00335BA9" w:rsidRPr="00DE54F3" w:rsidRDefault="00335BA9" w:rsidP="00335BA9">
      <w:pPr>
        <w:pStyle w:val="Allmrkusetekst"/>
        <w:rPr>
          <w:sz w:val="18"/>
          <w:szCs w:val="18"/>
        </w:rPr>
      </w:pPr>
      <w:r w:rsidRPr="00DE54F3">
        <w:rPr>
          <w:rStyle w:val="Allmrkuseviide"/>
          <w:sz w:val="18"/>
          <w:szCs w:val="18"/>
        </w:rPr>
        <w:footnoteRef/>
      </w:r>
      <w:r w:rsidRPr="00DE54F3">
        <w:rPr>
          <w:sz w:val="18"/>
          <w:szCs w:val="18"/>
        </w:rPr>
        <w:t xml:space="preserve"> RKPJK 17.07.2009</w:t>
      </w:r>
      <w:r w:rsidR="00A14A80">
        <w:rPr>
          <w:sz w:val="18"/>
          <w:szCs w:val="18"/>
        </w:rPr>
        <w:t xml:space="preserve"> otsus asjas nr </w:t>
      </w:r>
      <w:r w:rsidRPr="00DE54F3">
        <w:rPr>
          <w:sz w:val="18"/>
          <w:szCs w:val="18"/>
        </w:rPr>
        <w:t xml:space="preserve"> 3-4-1-6-09, p 21</w:t>
      </w:r>
    </w:p>
  </w:footnote>
  <w:footnote w:id="97">
    <w:p w14:paraId="20B6C2E5" w14:textId="3F8F3885" w:rsidR="00335BA9" w:rsidRPr="00DE54F3" w:rsidRDefault="00335BA9" w:rsidP="00335BA9">
      <w:pPr>
        <w:pStyle w:val="Allmrkusetekst"/>
        <w:jc w:val="both"/>
        <w:rPr>
          <w:sz w:val="18"/>
          <w:szCs w:val="18"/>
        </w:rPr>
      </w:pPr>
      <w:r w:rsidRPr="00DE54F3">
        <w:rPr>
          <w:rStyle w:val="Allmrkuseviide"/>
          <w:sz w:val="18"/>
          <w:szCs w:val="18"/>
        </w:rPr>
        <w:footnoteRef/>
      </w:r>
      <w:r w:rsidRPr="00DE54F3">
        <w:rPr>
          <w:sz w:val="18"/>
          <w:szCs w:val="18"/>
        </w:rPr>
        <w:t xml:space="preserve">  Vt. täpsemalt  </w:t>
      </w:r>
      <w:r w:rsidR="00323137">
        <w:rPr>
          <w:sz w:val="18"/>
          <w:szCs w:val="18"/>
        </w:rPr>
        <w:t>hüpoteekkrediidi direktiivi</w:t>
      </w:r>
      <w:r w:rsidRPr="00DE54F3">
        <w:rPr>
          <w:sz w:val="18"/>
          <w:szCs w:val="18"/>
        </w:rPr>
        <w:t xml:space="preserve">  </w:t>
      </w:r>
      <w:r w:rsidRPr="00DE54F3">
        <w:rPr>
          <w:sz w:val="18"/>
          <w:szCs w:val="18"/>
        </w:rPr>
        <w:t xml:space="preserve">pp 61 </w:t>
      </w:r>
    </w:p>
  </w:footnote>
  <w:footnote w:id="98">
    <w:p w14:paraId="1E5F8E41" w14:textId="77777777" w:rsidR="00335BA9" w:rsidRPr="00DE54F3" w:rsidRDefault="00335BA9" w:rsidP="00323137">
      <w:pPr>
        <w:pStyle w:val="Allmrkusetekst"/>
        <w:jc w:val="both"/>
        <w:rPr>
          <w:sz w:val="18"/>
          <w:szCs w:val="18"/>
        </w:rPr>
      </w:pPr>
      <w:r w:rsidRPr="00DE54F3">
        <w:rPr>
          <w:rStyle w:val="Allmrkuseviide"/>
          <w:sz w:val="18"/>
          <w:szCs w:val="18"/>
        </w:rPr>
        <w:footnoteRef/>
      </w:r>
      <w:r w:rsidRPr="00DE54F3">
        <w:rPr>
          <w:sz w:val="18"/>
          <w:szCs w:val="18"/>
        </w:rPr>
        <w:t xml:space="preserve"> Artikli 29 töörühm  asutati  andmekaitse direktiivi 95/46  artikkel 29 alusel sõltumatu nõuandva  organina  andmekaitse ja eraelu puutumatuse küsimustes, mis avaldas seisukohti kuni IKÜM-i jõustumiseni  2018.a mais. </w:t>
      </w:r>
    </w:p>
  </w:footnote>
  <w:footnote w:id="99">
    <w:p w14:paraId="52E11CE4" w14:textId="005A9882" w:rsidR="00335BA9" w:rsidRPr="00DE54F3" w:rsidRDefault="00335BA9" w:rsidP="00323137">
      <w:pPr>
        <w:pStyle w:val="Allmrkusetekst"/>
        <w:jc w:val="both"/>
        <w:rPr>
          <w:sz w:val="18"/>
          <w:szCs w:val="18"/>
        </w:rPr>
      </w:pPr>
      <w:r w:rsidRPr="00DE54F3">
        <w:rPr>
          <w:rStyle w:val="Allmrkuseviide"/>
          <w:sz w:val="18"/>
          <w:szCs w:val="18"/>
        </w:rPr>
        <w:footnoteRef/>
      </w:r>
      <w:r w:rsidRPr="00DE54F3">
        <w:rPr>
          <w:sz w:val="18"/>
          <w:szCs w:val="18"/>
        </w:rPr>
        <w:t xml:space="preserve">  </w:t>
      </w:r>
      <w:r w:rsidRPr="00DE54F3">
        <w:rPr>
          <w:sz w:val="18"/>
          <w:szCs w:val="18"/>
        </w:rPr>
        <w:t>Vt.täpsemalt  Euroopa Andmekaitsenõukogu suunised 02/2021 krediitkaardiandmete ainult edasise elektroonilise kauplemise soodustamiseks säilitamise õigusliku aluse kohta</w:t>
      </w:r>
      <w:r w:rsidR="00323137">
        <w:rPr>
          <w:sz w:val="18"/>
          <w:szCs w:val="18"/>
        </w:rPr>
        <w:t xml:space="preserve">. Kättesaadav veebilehel: </w:t>
      </w:r>
      <w:hyperlink r:id="rId43" w:history="1">
        <w:r w:rsidRPr="00DE54F3">
          <w:rPr>
            <w:rStyle w:val="Hperlink"/>
            <w:sz w:val="18"/>
            <w:szCs w:val="18"/>
          </w:rPr>
          <w:t>https://edpb.europa.eu/system/files/2021- 07/recommendations022021_on_storage_of_credit_card_data_et.pdf</w:t>
        </w:r>
      </w:hyperlink>
    </w:p>
  </w:footnote>
  <w:footnote w:id="100">
    <w:p w14:paraId="211E4965" w14:textId="77777777" w:rsidR="00335BA9" w:rsidRPr="00DE54F3" w:rsidRDefault="00335BA9" w:rsidP="00335BA9">
      <w:pPr>
        <w:spacing w:after="0" w:line="240" w:lineRule="auto"/>
        <w:jc w:val="both"/>
        <w:rPr>
          <w:sz w:val="18"/>
          <w:szCs w:val="18"/>
        </w:rPr>
      </w:pPr>
      <w:r w:rsidRPr="00DE54F3">
        <w:rPr>
          <w:rStyle w:val="Allmrkuseviide"/>
          <w:sz w:val="18"/>
          <w:szCs w:val="18"/>
        </w:rPr>
        <w:footnoteRef/>
      </w:r>
      <w:r w:rsidRPr="00DE54F3">
        <w:rPr>
          <w:sz w:val="18"/>
          <w:szCs w:val="18"/>
        </w:rPr>
        <w:t xml:space="preserve"> </w:t>
      </w:r>
      <w:r w:rsidRPr="00DE54F3">
        <w:rPr>
          <w:sz w:val="18"/>
          <w:szCs w:val="18"/>
          <w:shd w:val="clear" w:color="auto" w:fill="FFFFFF"/>
        </w:rPr>
        <w:t xml:space="preserve">CCD muutmise direktiivi juurde kuuluv mõjuanalüüs: </w:t>
      </w:r>
      <w:r w:rsidRPr="00DE54F3">
        <w:rPr>
          <w:sz w:val="18"/>
          <w:szCs w:val="18"/>
        </w:rPr>
        <w:t xml:space="preserve">Brussels, 30.6.2021 SWD(2021) 170 </w:t>
      </w:r>
      <w:r w:rsidRPr="00DE54F3">
        <w:rPr>
          <w:sz w:val="18"/>
          <w:szCs w:val="18"/>
        </w:rPr>
        <w:t>final</w:t>
      </w:r>
      <w:r w:rsidRPr="00DE54F3">
        <w:rPr>
          <w:sz w:val="18"/>
          <w:szCs w:val="18"/>
          <w:shd w:val="clear" w:color="auto" w:fill="FFFFFF"/>
        </w:rPr>
        <w:t xml:space="preserve">  </w:t>
      </w:r>
      <w:hyperlink r:id="rId44" w:history="1">
        <w:r w:rsidRPr="00DE54F3">
          <w:rPr>
            <w:sz w:val="18"/>
            <w:szCs w:val="18"/>
            <w:u w:val="single"/>
          </w:rPr>
          <w:t>EUR-Lex - 52021SC0170 - EN - EUR-Lex (europa.eu)</w:t>
        </w:r>
      </w:hyperlink>
      <w:r w:rsidRPr="00DE54F3">
        <w:rPr>
          <w:sz w:val="18"/>
          <w:szCs w:val="18"/>
          <w:shd w:val="clear" w:color="auto" w:fill="FFFFFF"/>
        </w:rPr>
        <w:t xml:space="preserve"> Mõjuanalüüsis märgitakse: „When carrying out creditworthiness assessments, lenders, through big data analytics, are increasingly making use of large numbers of data points, most of which are either not necessarily provided by the consumer or unknown to the consumer. This use is particularly common among certain non-traditional operators such as peer-to-peer lending platforms, but this practice is not restricted to new operators.</w:t>
      </w:r>
      <w:r w:rsidRPr="00DE54F3">
        <w:rPr>
          <w:sz w:val="18"/>
          <w:szCs w:val="18"/>
          <w:u w:val="single"/>
        </w:rPr>
        <w:t xml:space="preserve"> </w:t>
      </w:r>
      <w:r w:rsidRPr="00DE54F3">
        <w:rPr>
          <w:sz w:val="18"/>
          <w:szCs w:val="18"/>
          <w:shd w:val="clear" w:color="auto" w:fill="FFFFFF"/>
        </w:rPr>
        <w:t>The 2020 EBA report on big data and advanced analytics </w:t>
      </w:r>
      <w:r w:rsidRPr="00DE54F3">
        <w:rPr>
          <w:sz w:val="18"/>
          <w:szCs w:val="18"/>
          <w:u w:val="single"/>
        </w:rPr>
        <w:t xml:space="preserve"> </w:t>
      </w:r>
      <w:r w:rsidRPr="00DE54F3">
        <w:rPr>
          <w:sz w:val="18"/>
          <w:szCs w:val="18"/>
          <w:shd w:val="clear" w:color="auto" w:fill="FFFFFF"/>
        </w:rPr>
        <w:t>shows that 34% of business respondents declared using or planning to use big data for risk scoring. The use of such technology seem to result in a wider access to credit for consumers, but it raises fundamental rights concerns, in terms of potential infringements of the right to the protection to personal data, privacy and issues concerning direct or indirect discrimination.“ </w:t>
      </w:r>
    </w:p>
  </w:footnote>
  <w:footnote w:id="101">
    <w:p w14:paraId="21F2771E" w14:textId="77777777" w:rsidR="00335BA9" w:rsidRPr="00DE54F3" w:rsidRDefault="00335BA9" w:rsidP="00335BA9">
      <w:pPr>
        <w:pStyle w:val="Loendilik"/>
        <w:spacing w:after="0" w:line="240" w:lineRule="auto"/>
        <w:ind w:left="0"/>
        <w:jc w:val="both"/>
        <w:rPr>
          <w:sz w:val="18"/>
          <w:szCs w:val="18"/>
        </w:rPr>
      </w:pPr>
      <w:r w:rsidRPr="00DE54F3">
        <w:rPr>
          <w:rStyle w:val="Allmrkuseviide"/>
          <w:sz w:val="18"/>
          <w:szCs w:val="18"/>
        </w:rPr>
        <w:footnoteRef/>
      </w:r>
      <w:r w:rsidRPr="00DE54F3">
        <w:rPr>
          <w:sz w:val="18"/>
          <w:szCs w:val="18"/>
        </w:rPr>
        <w:t xml:space="preserve"> Vt täpsemalt  Maailmapank, „Credit </w:t>
      </w:r>
      <w:r w:rsidRPr="00DE54F3">
        <w:rPr>
          <w:sz w:val="18"/>
          <w:szCs w:val="18"/>
        </w:rPr>
        <w:t xml:space="preserve">Repoorting Knowledge Guide“, lk 37. </w:t>
      </w:r>
    </w:p>
  </w:footnote>
  <w:footnote w:id="102">
    <w:p w14:paraId="0717FBDB" w14:textId="77777777" w:rsidR="00773435" w:rsidRPr="002902C7" w:rsidRDefault="00773435" w:rsidP="00773435">
      <w:pPr>
        <w:pStyle w:val="Allmrkusetekst"/>
        <w:rPr>
          <w:sz w:val="18"/>
          <w:szCs w:val="18"/>
        </w:rPr>
      </w:pPr>
      <w:r>
        <w:rPr>
          <w:rStyle w:val="Allmrkuseviide"/>
        </w:rPr>
        <w:footnoteRef/>
      </w:r>
      <w:r>
        <w:t xml:space="preserve"> </w:t>
      </w:r>
      <w:r w:rsidRPr="002902C7">
        <w:rPr>
          <w:sz w:val="18"/>
          <w:szCs w:val="18"/>
        </w:rPr>
        <w:t xml:space="preserve">O. Kask, S. A. </w:t>
      </w:r>
      <w:r w:rsidRPr="002902C7">
        <w:rPr>
          <w:sz w:val="18"/>
          <w:szCs w:val="18"/>
        </w:rPr>
        <w:t>Ehrlich, A. Henberg: Eesti Vabariigi põhiseadus. Kommenteeritud väljaanne. 2020, § 31 p5 ja seal viidatud Riigikohtu lahendid</w:t>
      </w:r>
    </w:p>
  </w:footnote>
  <w:footnote w:id="103">
    <w:p w14:paraId="3E25A2F3" w14:textId="77777777" w:rsidR="00773435" w:rsidRPr="002902C7" w:rsidRDefault="00773435" w:rsidP="00773435">
      <w:pPr>
        <w:pStyle w:val="Allmrkusetekst"/>
        <w:rPr>
          <w:sz w:val="18"/>
          <w:szCs w:val="18"/>
        </w:rPr>
      </w:pPr>
      <w:r w:rsidRPr="002902C7">
        <w:rPr>
          <w:rStyle w:val="Allmrkuseviide"/>
          <w:sz w:val="18"/>
          <w:szCs w:val="18"/>
        </w:rPr>
        <w:footnoteRef/>
      </w:r>
      <w:r w:rsidRPr="002902C7">
        <w:rPr>
          <w:sz w:val="18"/>
          <w:szCs w:val="18"/>
        </w:rPr>
        <w:t xml:space="preserve"> Samas, punkt 7 ja seal viidatud Riigikohtu lahendid</w:t>
      </w:r>
    </w:p>
  </w:footnote>
  <w:footnote w:id="104">
    <w:p w14:paraId="44E92C6D" w14:textId="77777777" w:rsidR="00773435" w:rsidRPr="002902C7" w:rsidRDefault="00773435" w:rsidP="00773435">
      <w:pPr>
        <w:pStyle w:val="Allmrkusetekst"/>
        <w:rPr>
          <w:sz w:val="18"/>
          <w:szCs w:val="18"/>
        </w:rPr>
      </w:pPr>
      <w:r w:rsidRPr="002902C7">
        <w:rPr>
          <w:rStyle w:val="Allmrkuseviide"/>
          <w:sz w:val="18"/>
          <w:szCs w:val="18"/>
        </w:rPr>
        <w:footnoteRef/>
      </w:r>
      <w:r w:rsidRPr="002902C7">
        <w:rPr>
          <w:sz w:val="18"/>
          <w:szCs w:val="18"/>
        </w:rPr>
        <w:t xml:space="preserve"> PSJK 11.03.2015 otsus asjas nr 3-4-1-51-14, p 60</w:t>
      </w:r>
    </w:p>
  </w:footnote>
  <w:footnote w:id="105">
    <w:p w14:paraId="2818416D" w14:textId="77777777" w:rsidR="00F17D2E" w:rsidRPr="00DE54F3" w:rsidRDefault="00F17D2E" w:rsidP="00F17D2E">
      <w:pPr>
        <w:pStyle w:val="Allmrkusetekst"/>
        <w:jc w:val="both"/>
        <w:rPr>
          <w:sz w:val="18"/>
          <w:szCs w:val="18"/>
        </w:rPr>
      </w:pPr>
      <w:r w:rsidRPr="00DE54F3">
        <w:rPr>
          <w:rStyle w:val="Allmrkuseviide"/>
          <w:sz w:val="18"/>
          <w:szCs w:val="18"/>
        </w:rPr>
        <w:footnoteRef/>
      </w:r>
      <w:r w:rsidRPr="00DE54F3">
        <w:rPr>
          <w:sz w:val="18"/>
          <w:szCs w:val="18"/>
        </w:rPr>
        <w:t xml:space="preserve"> Kask, O., </w:t>
      </w:r>
      <w:r w:rsidRPr="00DE54F3">
        <w:rPr>
          <w:sz w:val="18"/>
          <w:szCs w:val="18"/>
        </w:rPr>
        <w:t xml:space="preserve">Ehrlich, S. A, ja Henberg, A. PSK § 31/6. </w:t>
      </w:r>
      <w:r w:rsidRPr="00551668">
        <w:rPr>
          <w:sz w:val="18"/>
          <w:szCs w:val="18"/>
        </w:rPr>
        <w:t xml:space="preserve">– </w:t>
      </w:r>
      <w:r w:rsidRPr="00DE54F3">
        <w:rPr>
          <w:sz w:val="18"/>
          <w:szCs w:val="18"/>
        </w:rPr>
        <w:t xml:space="preserve">Eesti Vabariigi põhiseadus. Kommenteeritud väljaanne. 2017. </w:t>
      </w:r>
      <w:hyperlink r:id="rId45" w:history="1">
        <w:r w:rsidRPr="00DE54F3">
          <w:rPr>
            <w:sz w:val="18"/>
            <w:szCs w:val="18"/>
          </w:rPr>
          <w:t>https://arhiiv-2017.pohiseadus.ee/index.php?sid=1&amp;ptid=36&amp;p=31</w:t>
        </w:r>
      </w:hyperlink>
      <w:r w:rsidRPr="00DE54F3">
        <w:rPr>
          <w:sz w:val="18"/>
          <w:szCs w:val="18"/>
        </w:rPr>
        <w:t xml:space="preserve"> </w:t>
      </w:r>
    </w:p>
  </w:footnote>
  <w:footnote w:id="106">
    <w:p w14:paraId="32451850" w14:textId="62138435" w:rsidR="00F17D2E" w:rsidRDefault="00F17D2E">
      <w:pPr>
        <w:pStyle w:val="Allmrkusetekst"/>
      </w:pPr>
      <w:r>
        <w:rPr>
          <w:rStyle w:val="Allmrkuseviide"/>
        </w:rPr>
        <w:footnoteRef/>
      </w:r>
      <w:r>
        <w:t xml:space="preserve"> </w:t>
      </w:r>
      <w:r w:rsidRPr="00BE6BD5">
        <w:t>RKHK 11.04.2016</w:t>
      </w:r>
      <w:r>
        <w:t xml:space="preserve"> otsus asjas nr</w:t>
      </w:r>
      <w:r w:rsidRPr="00BE6BD5">
        <w:t xml:space="preserve"> 3-3-1-75-15</w:t>
      </w:r>
    </w:p>
  </w:footnote>
  <w:footnote w:id="107">
    <w:p w14:paraId="49BEE9F1" w14:textId="181C51C6" w:rsidR="00F17D2E" w:rsidRDefault="00F17D2E">
      <w:pPr>
        <w:pStyle w:val="Allmrkusetekst"/>
      </w:pPr>
      <w:r>
        <w:rPr>
          <w:rStyle w:val="Allmrkuseviide"/>
        </w:rPr>
        <w:footnoteRef/>
      </w:r>
      <w:r>
        <w:t xml:space="preserve"> </w:t>
      </w:r>
      <w:r w:rsidRPr="00BE6BD5">
        <w:t>RKPJK 10.05.2002</w:t>
      </w:r>
      <w:r>
        <w:t xml:space="preserve"> otsus asjas nr </w:t>
      </w:r>
      <w:r w:rsidRPr="00BE6BD5">
        <w:t>3-4-1-3- 02</w:t>
      </w:r>
      <w:r>
        <w:t xml:space="preserve"> ja </w:t>
      </w:r>
      <w:r w:rsidRPr="00BE6BD5">
        <w:t>06.07.2012</w:t>
      </w:r>
      <w:r>
        <w:t xml:space="preserve"> otsus asjas nr</w:t>
      </w:r>
      <w:r w:rsidRPr="00BE6BD5">
        <w:t xml:space="preserve"> 3-4-1-3-12, p 51</w:t>
      </w:r>
    </w:p>
  </w:footnote>
  <w:footnote w:id="108">
    <w:p w14:paraId="4213494F" w14:textId="77777777" w:rsidR="00323137" w:rsidRPr="001960F5" w:rsidRDefault="00323137" w:rsidP="00323137">
      <w:pPr>
        <w:pStyle w:val="title-doc-first"/>
        <w:shd w:val="clear" w:color="auto" w:fill="FFFFFF"/>
        <w:spacing w:before="0" w:beforeAutospacing="0" w:after="0" w:afterAutospacing="0"/>
        <w:jc w:val="both"/>
        <w:rPr>
          <w:sz w:val="18"/>
          <w:szCs w:val="18"/>
        </w:rPr>
      </w:pPr>
      <w:r w:rsidRPr="001960F5">
        <w:rPr>
          <w:rStyle w:val="Allmrkuseviide"/>
          <w:sz w:val="18"/>
          <w:szCs w:val="18"/>
        </w:rPr>
        <w:footnoteRef/>
      </w:r>
      <w:r w:rsidRPr="001960F5">
        <w:rPr>
          <w:sz w:val="18"/>
          <w:szCs w:val="18"/>
        </w:rPr>
        <w:t xml:space="preserve"> Euroopa Parlamendi ja Nõukogu määrus (EL) 2016/679, 27. aprill 2016, füüsiliste isikute kaitse kohta isikuandmete töötlemisel ja selliste andmete vaba liikumise ning direktiivi 95/46/EÜ kehtetuks tunnistamise kohta</w:t>
      </w:r>
      <w:r>
        <w:rPr>
          <w:sz w:val="18"/>
          <w:szCs w:val="18"/>
        </w:rPr>
        <w:t xml:space="preserve">. Kättesaadav veebilehel: </w:t>
      </w:r>
      <w:hyperlink r:id="rId46" w:history="1">
        <w:r w:rsidRPr="00441079">
          <w:rPr>
            <w:rStyle w:val="Hperlink"/>
            <w:sz w:val="18"/>
            <w:szCs w:val="18"/>
          </w:rPr>
          <w:t>https://eur-lex.europa.eu/legal-content/ET/TXT/PDF/?uri=CELEX:32016R0679</w:t>
        </w:r>
      </w:hyperlink>
      <w:r>
        <w:rPr>
          <w:sz w:val="18"/>
          <w:szCs w:val="18"/>
        </w:rPr>
        <w:t xml:space="preserve"> </w:t>
      </w:r>
    </w:p>
  </w:footnote>
  <w:footnote w:id="109">
    <w:p w14:paraId="4DC47739" w14:textId="6415F8F0" w:rsidR="00335BA9" w:rsidRPr="001F7C45" w:rsidRDefault="00335BA9" w:rsidP="00335BA9">
      <w:pPr>
        <w:pStyle w:val="Loendilik"/>
        <w:spacing w:after="0" w:line="240" w:lineRule="auto"/>
        <w:ind w:left="0"/>
        <w:rPr>
          <w:sz w:val="18"/>
          <w:szCs w:val="18"/>
        </w:rPr>
      </w:pPr>
      <w:r w:rsidRPr="001F7C45">
        <w:rPr>
          <w:rStyle w:val="Allmrkuseviide"/>
          <w:sz w:val="18"/>
          <w:szCs w:val="18"/>
        </w:rPr>
        <w:footnoteRef/>
      </w:r>
      <w:r w:rsidRPr="001F7C45">
        <w:rPr>
          <w:sz w:val="18"/>
          <w:szCs w:val="18"/>
        </w:rPr>
        <w:t xml:space="preserve"> Maailmapank, „Credit </w:t>
      </w:r>
      <w:r w:rsidRPr="001F7C45">
        <w:rPr>
          <w:sz w:val="18"/>
          <w:szCs w:val="18"/>
        </w:rPr>
        <w:t>Repoorting Knowledge Guide 2019“, lk 43.</w:t>
      </w:r>
      <w:r w:rsidR="00905314" w:rsidRPr="001F7C45">
        <w:rPr>
          <w:sz w:val="18"/>
          <w:szCs w:val="18"/>
        </w:rPr>
        <w:t xml:space="preserve"> Kättesaadav veebilehel: </w:t>
      </w:r>
      <w:hyperlink r:id="rId47" w:history="1">
        <w:r w:rsidR="00905314" w:rsidRPr="001F7C45">
          <w:rPr>
            <w:rStyle w:val="Hperlink"/>
            <w:sz w:val="18"/>
            <w:szCs w:val="18"/>
          </w:rPr>
          <w:t>https://documents1.worldbank.org/curated/en/262691559115855583/pdf/Credit-Reporting-Knowledge-Guide-2019.pdf?_gl=1*185j2vn*_gcl_au*MTkwMDM1NDQyMS4xNzI2NDAwOTEy</w:t>
        </w:r>
      </w:hyperlink>
      <w:r w:rsidR="00905314" w:rsidRPr="001F7C45">
        <w:rPr>
          <w:sz w:val="18"/>
          <w:szCs w:val="18"/>
        </w:rPr>
        <w:t xml:space="preserve"> </w:t>
      </w:r>
    </w:p>
  </w:footnote>
  <w:footnote w:id="110">
    <w:p w14:paraId="6FABE243" w14:textId="77777777" w:rsidR="008F14BA" w:rsidRPr="001F7C45" w:rsidRDefault="008F14BA" w:rsidP="008F14BA">
      <w:pPr>
        <w:pStyle w:val="Allmrkusetekst"/>
        <w:rPr>
          <w:sz w:val="18"/>
          <w:szCs w:val="18"/>
        </w:rPr>
      </w:pPr>
      <w:r w:rsidRPr="001F7C45">
        <w:rPr>
          <w:rStyle w:val="Allmrkuseviide"/>
          <w:sz w:val="18"/>
          <w:szCs w:val="18"/>
        </w:rPr>
        <w:footnoteRef/>
      </w:r>
      <w:r w:rsidRPr="001F7C45">
        <w:rPr>
          <w:sz w:val="18"/>
          <w:szCs w:val="18"/>
        </w:rPr>
        <w:t xml:space="preserve"> Vt </w:t>
      </w:r>
      <w:r w:rsidRPr="001F7C45">
        <w:rPr>
          <w:sz w:val="18"/>
          <w:szCs w:val="18"/>
        </w:rPr>
        <w:t>allmärkus 25, punkt 89</w:t>
      </w:r>
    </w:p>
  </w:footnote>
  <w:footnote w:id="111">
    <w:p w14:paraId="65F54D58" w14:textId="6761D90B" w:rsidR="000A5AD2" w:rsidRPr="001F7C45" w:rsidRDefault="000A5AD2">
      <w:pPr>
        <w:pStyle w:val="Allmrkusetekst"/>
        <w:rPr>
          <w:sz w:val="18"/>
          <w:szCs w:val="18"/>
        </w:rPr>
      </w:pPr>
      <w:r w:rsidRPr="001F7C45">
        <w:rPr>
          <w:rStyle w:val="Allmrkuseviide"/>
          <w:sz w:val="18"/>
          <w:szCs w:val="18"/>
        </w:rPr>
        <w:footnoteRef/>
      </w:r>
      <w:r w:rsidRPr="001F7C45">
        <w:rPr>
          <w:sz w:val="18"/>
          <w:szCs w:val="18"/>
        </w:rPr>
        <w:t xml:space="preserve"> </w:t>
      </w:r>
      <w:r w:rsidRPr="001F7C45">
        <w:rPr>
          <w:color w:val="202020"/>
          <w:sz w:val="18"/>
          <w:szCs w:val="18"/>
          <w:lang w:eastAsia="et-EE"/>
        </w:rPr>
        <w:t>IKÜM põhjenduspunkt 42</w:t>
      </w:r>
    </w:p>
  </w:footnote>
  <w:footnote w:id="112">
    <w:p w14:paraId="0D6F309E" w14:textId="2D60D068" w:rsidR="00CA6BF8" w:rsidRPr="001F7C45" w:rsidRDefault="00CA6BF8" w:rsidP="00CA6BF8">
      <w:pPr>
        <w:pStyle w:val="Allmrkusetekst"/>
        <w:rPr>
          <w:sz w:val="18"/>
          <w:szCs w:val="18"/>
        </w:rPr>
      </w:pPr>
      <w:r w:rsidRPr="001F7C45">
        <w:rPr>
          <w:rStyle w:val="Allmrkuseviide"/>
          <w:sz w:val="18"/>
          <w:szCs w:val="18"/>
        </w:rPr>
        <w:footnoteRef/>
      </w:r>
      <w:r w:rsidRPr="001F7C45">
        <w:rPr>
          <w:sz w:val="18"/>
          <w:szCs w:val="18"/>
        </w:rPr>
        <w:t xml:space="preserve"> Vt ka Euroopa andmekaitsenõukogu</w:t>
      </w:r>
      <w:r w:rsidR="001F7C45" w:rsidRPr="001F7C45">
        <w:rPr>
          <w:sz w:val="18"/>
          <w:szCs w:val="18"/>
        </w:rPr>
        <w:t xml:space="preserve"> (EAKN)</w:t>
      </w:r>
      <w:r w:rsidRPr="001F7C45">
        <w:rPr>
          <w:sz w:val="18"/>
          <w:szCs w:val="18"/>
        </w:rPr>
        <w:t xml:space="preserve"> suunised 05/2020 nõusoleku kohta vastavalt määrusele 2016/679, p </w:t>
      </w:r>
      <w:r w:rsidR="001F7C45">
        <w:rPr>
          <w:sz w:val="18"/>
          <w:szCs w:val="18"/>
        </w:rPr>
        <w:t xml:space="preserve">13. </w:t>
      </w:r>
      <w:r w:rsidR="001F7C45" w:rsidRPr="001F7C45">
        <w:rPr>
          <w:sz w:val="18"/>
          <w:szCs w:val="18"/>
        </w:rPr>
        <w:t xml:space="preserve">Kättesaadav veebilehel: </w:t>
      </w:r>
      <w:hyperlink r:id="rId48" w:history="1">
        <w:r w:rsidR="001F7C45" w:rsidRPr="00441079">
          <w:rPr>
            <w:rStyle w:val="Hperlink"/>
            <w:sz w:val="18"/>
            <w:szCs w:val="18"/>
          </w:rPr>
          <w:t>https://www.edpb.europa.eu/sites/default/files/files/file1/edpb_guidelines_202005_consent_et.pdf</w:t>
        </w:r>
      </w:hyperlink>
      <w:r w:rsidR="001F7C45">
        <w:rPr>
          <w:sz w:val="18"/>
          <w:szCs w:val="18"/>
        </w:rPr>
        <w:t xml:space="preserve"> </w:t>
      </w:r>
    </w:p>
  </w:footnote>
  <w:footnote w:id="113">
    <w:p w14:paraId="54D8B460" w14:textId="0A3A9948" w:rsidR="001F7C45" w:rsidRPr="001F7C45" w:rsidRDefault="001F7C45">
      <w:pPr>
        <w:pStyle w:val="Allmrkusetekst"/>
        <w:rPr>
          <w:sz w:val="18"/>
          <w:szCs w:val="18"/>
        </w:rPr>
      </w:pPr>
      <w:r w:rsidRPr="001F7C45">
        <w:rPr>
          <w:rStyle w:val="Allmrkuseviide"/>
          <w:sz w:val="18"/>
          <w:szCs w:val="18"/>
        </w:rPr>
        <w:footnoteRef/>
      </w:r>
      <w:r w:rsidRPr="001F7C45">
        <w:rPr>
          <w:sz w:val="18"/>
          <w:szCs w:val="18"/>
        </w:rPr>
        <w:t xml:space="preserve"> </w:t>
      </w:r>
      <w:r w:rsidRPr="001F7C45">
        <w:rPr>
          <w:sz w:val="18"/>
          <w:szCs w:val="18"/>
        </w:rPr>
        <w:t xml:space="preserve">Üldmääruse põhjenduspunkt 43, vt ka EAKN suunised 05/2020, p 16 </w:t>
      </w:r>
    </w:p>
  </w:footnote>
  <w:footnote w:id="114">
    <w:p w14:paraId="6105F698" w14:textId="0B6E2F34" w:rsidR="00ED6E44" w:rsidRPr="00005E58" w:rsidRDefault="00ED6E44" w:rsidP="00ED6E44">
      <w:pPr>
        <w:pStyle w:val="Allmrkusetekst"/>
        <w:jc w:val="both"/>
        <w:rPr>
          <w:sz w:val="18"/>
          <w:szCs w:val="18"/>
        </w:rPr>
      </w:pPr>
      <w:r>
        <w:rPr>
          <w:rStyle w:val="Allmrkuseviide"/>
        </w:rPr>
        <w:footnoteRef/>
      </w:r>
      <w:r>
        <w:t xml:space="preserve"> </w:t>
      </w:r>
      <w:r w:rsidRPr="00005E58">
        <w:rPr>
          <w:sz w:val="18"/>
          <w:szCs w:val="18"/>
        </w:rPr>
        <w:t xml:space="preserve">EAKN Suunised 2/2019 isikuandmete töötlemise kohta isikuandmete kaitse </w:t>
      </w:r>
      <w:r w:rsidRPr="00005E58">
        <w:rPr>
          <w:sz w:val="18"/>
          <w:szCs w:val="18"/>
        </w:rPr>
        <w:t xml:space="preserve">üldmääruse artikli 6 lõike 1  punkti b alusel seoses andmesubjektidele internetipõhiste teenuste osutamisega, p 45. Kättesaadav veebilehel: </w:t>
      </w:r>
      <w:hyperlink r:id="rId49" w:history="1">
        <w:r w:rsidRPr="00005E58">
          <w:rPr>
            <w:rStyle w:val="Hperlink"/>
            <w:sz w:val="18"/>
            <w:szCs w:val="18"/>
          </w:rPr>
          <w:t>https://www.edpb.europa.eu/sites/default/files/files/file1/edpb_guidelines-art_6-1-b-adopted_after_public_consultation_et.pdf</w:t>
        </w:r>
      </w:hyperlink>
    </w:p>
  </w:footnote>
  <w:footnote w:id="115">
    <w:p w14:paraId="78CDFC2E" w14:textId="28FB99B1" w:rsidR="00B45A96" w:rsidRPr="00005E58" w:rsidRDefault="00B45A96">
      <w:pPr>
        <w:pStyle w:val="Allmrkusetekst"/>
        <w:rPr>
          <w:sz w:val="18"/>
          <w:szCs w:val="18"/>
        </w:rPr>
      </w:pPr>
      <w:r w:rsidRPr="00005E58">
        <w:rPr>
          <w:rStyle w:val="Allmrkuseviide"/>
          <w:sz w:val="18"/>
          <w:szCs w:val="18"/>
        </w:rPr>
        <w:footnoteRef/>
      </w:r>
      <w:r w:rsidRPr="00005E58">
        <w:rPr>
          <w:sz w:val="18"/>
          <w:szCs w:val="18"/>
        </w:rPr>
        <w:t xml:space="preserve"> Samas, p 46</w:t>
      </w:r>
    </w:p>
  </w:footnote>
  <w:footnote w:id="116">
    <w:p w14:paraId="35A465B4" w14:textId="06AF7DB9" w:rsidR="00005E58" w:rsidRPr="00005E58" w:rsidRDefault="00005E58">
      <w:pPr>
        <w:pStyle w:val="Allmrkusetekst"/>
        <w:rPr>
          <w:sz w:val="18"/>
          <w:szCs w:val="18"/>
        </w:rPr>
      </w:pPr>
      <w:r w:rsidRPr="00005E58">
        <w:rPr>
          <w:rStyle w:val="Allmrkuseviide"/>
          <w:sz w:val="18"/>
          <w:szCs w:val="18"/>
        </w:rPr>
        <w:footnoteRef/>
      </w:r>
      <w:r w:rsidRPr="00005E58">
        <w:rPr>
          <w:sz w:val="18"/>
          <w:szCs w:val="18"/>
        </w:rPr>
        <w:t xml:space="preserve"> Samas, p 25</w:t>
      </w:r>
    </w:p>
  </w:footnote>
  <w:footnote w:id="117">
    <w:p w14:paraId="42AB3747" w14:textId="6B5A394D" w:rsidR="00EB6041" w:rsidRDefault="00EB6041">
      <w:pPr>
        <w:pStyle w:val="Allmrkusetekst"/>
      </w:pPr>
      <w:r>
        <w:rPr>
          <w:rStyle w:val="Allmrkuseviide"/>
        </w:rPr>
        <w:footnoteRef/>
      </w:r>
      <w:r>
        <w:t xml:space="preserve"> Vt nt </w:t>
      </w:r>
      <w:r>
        <w:t>N.Siitam „</w:t>
      </w:r>
      <w:r w:rsidRPr="00EB6041">
        <w:t>Segadus mõistetes seoses avaliku võimu ülesannetega</w:t>
      </w:r>
      <w:r>
        <w:t xml:space="preserve">“. Juridica 10/2010. Kättesaadav veebilehel: </w:t>
      </w:r>
      <w:hyperlink r:id="rId50" w:history="1">
        <w:r w:rsidRPr="00441079">
          <w:rPr>
            <w:rStyle w:val="Hperlink"/>
          </w:rPr>
          <w:t>https://juridica.ee/article.php?uri=2014_10_segadus_m_istetes_seoses_avaliku_v_imu_lesannetega</w:t>
        </w:r>
      </w:hyperlink>
      <w:r>
        <w:t xml:space="preserve">  </w:t>
      </w:r>
    </w:p>
  </w:footnote>
  <w:footnote w:id="118">
    <w:p w14:paraId="4D8E7B8F" w14:textId="2558ED78" w:rsidR="003725F3" w:rsidRPr="003725F3" w:rsidRDefault="003725F3">
      <w:pPr>
        <w:pStyle w:val="Allmrkusetekst"/>
        <w:rPr>
          <w:sz w:val="18"/>
          <w:szCs w:val="18"/>
        </w:rPr>
      </w:pPr>
      <w:r w:rsidRPr="003725F3">
        <w:rPr>
          <w:rStyle w:val="Allmrkuseviide"/>
          <w:sz w:val="18"/>
          <w:szCs w:val="18"/>
        </w:rPr>
        <w:footnoteRef/>
      </w:r>
      <w:r w:rsidRPr="003725F3">
        <w:rPr>
          <w:sz w:val="18"/>
          <w:szCs w:val="18"/>
        </w:rPr>
        <w:t xml:space="preserve"> RK erikogu 16.02.2010 otsus asjas nr 3-3-4-1-10, p 5</w:t>
      </w:r>
    </w:p>
  </w:footnote>
  <w:footnote w:id="119">
    <w:p w14:paraId="5E82F0DD" w14:textId="0CEF283F" w:rsidR="00A057E6" w:rsidRPr="00A057E6" w:rsidRDefault="00A057E6" w:rsidP="00A057E6">
      <w:pPr>
        <w:pStyle w:val="Allmrkusetekst"/>
        <w:jc w:val="both"/>
        <w:rPr>
          <w:sz w:val="18"/>
          <w:szCs w:val="18"/>
        </w:rPr>
      </w:pPr>
      <w:r>
        <w:rPr>
          <w:rStyle w:val="Allmrkuseviide"/>
        </w:rPr>
        <w:footnoteRef/>
      </w:r>
      <w:r>
        <w:t xml:space="preserve"> Selgitus </w:t>
      </w:r>
      <w:r w:rsidRPr="00A057E6">
        <w:rPr>
          <w:sz w:val="18"/>
          <w:szCs w:val="18"/>
        </w:rPr>
        <w:t>KAVS</w:t>
      </w:r>
      <w:r>
        <w:rPr>
          <w:sz w:val="18"/>
          <w:szCs w:val="18"/>
        </w:rPr>
        <w:t xml:space="preserve"> (795</w:t>
      </w:r>
      <w:r w:rsidR="00043652">
        <w:rPr>
          <w:sz w:val="18"/>
          <w:szCs w:val="18"/>
        </w:rPr>
        <w:t xml:space="preserve"> </w:t>
      </w:r>
      <w:r>
        <w:rPr>
          <w:sz w:val="18"/>
          <w:szCs w:val="18"/>
        </w:rPr>
        <w:t>SE)</w:t>
      </w:r>
      <w:r w:rsidRPr="00A057E6">
        <w:rPr>
          <w:sz w:val="18"/>
          <w:szCs w:val="18"/>
        </w:rPr>
        <w:t xml:space="preserve"> seletuskirjas</w:t>
      </w:r>
      <w:r>
        <w:rPr>
          <w:sz w:val="18"/>
          <w:szCs w:val="18"/>
        </w:rPr>
        <w:t>t</w:t>
      </w:r>
      <w:r w:rsidRPr="00A057E6">
        <w:rPr>
          <w:sz w:val="18"/>
          <w:szCs w:val="18"/>
        </w:rPr>
        <w:t xml:space="preserve">: levinud on laenu andmine nii füüsiliste kui juriidiliste isikute poolt, kes annavad krediiti laenuvahendaja abil näiteks selleks loodud platvormi vahendusel. Sellisel juhul võib krediidiandjaks ühes laenulepingus olla üks või mitu </w:t>
      </w:r>
      <w:r w:rsidRPr="00A057E6">
        <w:rPr>
          <w:sz w:val="18"/>
          <w:szCs w:val="18"/>
        </w:rPr>
        <w:t xml:space="preserve">ühisvõlausaldajat. Käesoleva seaduse tähenduses on krediidivahendaja isik, kes vahendab krediidiandja poolt antavat krediiti. Krediidiandja käesoleva seaduse tähenduses on eelkõige ettevõtja, kes oma nimel ja arvel annab krediiti ehk on krediidisuhtes üheks pooleks ja vastutab ka seadusest tulenevate kohustuste täitmiste eest suhtes tarbijaga. </w:t>
      </w:r>
      <w:r w:rsidR="00043652" w:rsidRPr="00043652">
        <w:rPr>
          <w:sz w:val="18"/>
          <w:szCs w:val="18"/>
        </w:rPr>
        <w:t>Selleks, et tagada laenuplatvormi vahendusel krediiti võtnud tarbijate võrdne kaitse käesoleva eelnõu kohaselt tegevusluba omavalt krediidiandjalt krediiti saanud tarbijaga, on käesoleva paragrahvi lõikega 2 laiendatud krediidivahendaja mõistet ja sätestatud, et ka laenuplatvormidele kohalduvad krediidivahendaja nõuded. Seega võib teatud juhul olla krediidiandjaks ka isik, kes ei anna laenu oma majandus- või kutsetegevuses, vaid pigem kas ühekordse tegevusena või investeerimise eesmärgil sellisel juhul võib tarbijale laenu andmine toimuda vaid läbi tegevusluba omava krediidivahendaja, kes vastutab tarbija ees laenu andmisega seotud tegevusnõuete täitmise eest.</w:t>
      </w:r>
      <w:r w:rsidR="00043652">
        <w:rPr>
          <w:sz w:val="18"/>
          <w:szCs w:val="18"/>
        </w:rPr>
        <w:t xml:space="preserve"> Kättesaadav veebilehel: </w:t>
      </w:r>
      <w:hyperlink r:id="rId51" w:history="1">
        <w:r w:rsidR="00043652" w:rsidRPr="004A073B">
          <w:rPr>
            <w:rStyle w:val="Hperlink"/>
            <w:sz w:val="18"/>
            <w:szCs w:val="18"/>
          </w:rPr>
          <w:t>https://www.riigikogu.ee/tegevus/eelnoud/eelnou/950bdd45-ccf9-468c-b66e-511edb1d6e3f/krediidiandjate-ja-%E2%80%93vahendajate-seadus/</w:t>
        </w:r>
      </w:hyperlink>
      <w:r w:rsidR="00043652">
        <w:rPr>
          <w:sz w:val="18"/>
          <w:szCs w:val="18"/>
        </w:rPr>
        <w:t>,</w:t>
      </w:r>
      <w:r w:rsidRPr="00A057E6">
        <w:rPr>
          <w:sz w:val="18"/>
          <w:szCs w:val="18"/>
        </w:rPr>
        <w:t xml:space="preserve"> </w:t>
      </w:r>
      <w:r w:rsidR="00043652">
        <w:rPr>
          <w:sz w:val="18"/>
          <w:szCs w:val="18"/>
        </w:rPr>
        <w:t>l</w:t>
      </w:r>
      <w:r>
        <w:rPr>
          <w:sz w:val="18"/>
          <w:szCs w:val="18"/>
        </w:rPr>
        <w:t>k 11 ja 12</w:t>
      </w:r>
      <w:r w:rsidRPr="00A057E6">
        <w:rPr>
          <w:sz w:val="18"/>
          <w:szCs w:val="18"/>
        </w:rPr>
        <w:t xml:space="preserve"> </w:t>
      </w:r>
    </w:p>
  </w:footnote>
  <w:footnote w:id="120">
    <w:p w14:paraId="55D63F5C" w14:textId="77777777" w:rsidR="009673C4" w:rsidRDefault="009673C4" w:rsidP="009673C4">
      <w:pPr>
        <w:pStyle w:val="Allmrkusetekst"/>
      </w:pPr>
      <w:r>
        <w:rPr>
          <w:rStyle w:val="Allmrkuseviide"/>
        </w:rPr>
        <w:footnoteRef/>
      </w:r>
      <w:r>
        <w:t xml:space="preserve"> Samas, punkt 35 ja seal toodud viide</w:t>
      </w:r>
    </w:p>
  </w:footnote>
  <w:footnote w:id="121">
    <w:p w14:paraId="224FEF84" w14:textId="15D41043" w:rsidR="00D417F8" w:rsidRPr="001D4D5F" w:rsidRDefault="00D417F8">
      <w:pPr>
        <w:pStyle w:val="Allmrkusetekst"/>
        <w:rPr>
          <w:sz w:val="18"/>
          <w:szCs w:val="18"/>
        </w:rPr>
      </w:pPr>
      <w:r w:rsidRPr="001D4D5F">
        <w:rPr>
          <w:rStyle w:val="Allmrkuseviide"/>
          <w:sz w:val="18"/>
          <w:szCs w:val="18"/>
        </w:rPr>
        <w:footnoteRef/>
      </w:r>
      <w:r w:rsidRPr="001D4D5F">
        <w:rPr>
          <w:sz w:val="18"/>
          <w:szCs w:val="18"/>
        </w:rPr>
        <w:t xml:space="preserve"> Ettevõtlus- ja infotehnoloogiaministri 16.12.2022 määrus nr 101 „</w:t>
      </w:r>
      <w:r w:rsidR="001D4D5F" w:rsidRPr="001D4D5F">
        <w:rPr>
          <w:sz w:val="18"/>
          <w:szCs w:val="18"/>
        </w:rPr>
        <w:t>Eesti infoturbestandard“</w:t>
      </w:r>
    </w:p>
  </w:footnote>
  <w:footnote w:id="122">
    <w:p w14:paraId="7D758F22" w14:textId="7C2B116E" w:rsidR="00011972" w:rsidRPr="001D4D5F" w:rsidRDefault="00011972" w:rsidP="004605E3">
      <w:pPr>
        <w:pStyle w:val="Allmrkusetekst"/>
        <w:jc w:val="both"/>
        <w:rPr>
          <w:sz w:val="18"/>
          <w:szCs w:val="18"/>
        </w:rPr>
      </w:pPr>
      <w:r w:rsidRPr="001D4D5F">
        <w:rPr>
          <w:rStyle w:val="Allmrkuseviide"/>
          <w:sz w:val="18"/>
          <w:szCs w:val="18"/>
        </w:rPr>
        <w:footnoteRef/>
      </w:r>
      <w:r w:rsidRPr="001D4D5F">
        <w:rPr>
          <w:sz w:val="18"/>
          <w:szCs w:val="18"/>
        </w:rPr>
        <w:t xml:space="preserve"> Eesti Panga presidendi 02.07.2014 määruse nr 11 „</w:t>
      </w:r>
      <w:r w:rsidR="004605E3" w:rsidRPr="001D4D5F">
        <w:rPr>
          <w:sz w:val="18"/>
          <w:szCs w:val="18"/>
        </w:rPr>
        <w:t>Pangandusmääruse alusel kehtestatud järelevalveliste aruannete edastamise vorm“ § 6 lõige 2</w:t>
      </w:r>
    </w:p>
  </w:footnote>
  <w:footnote w:id="123">
    <w:p w14:paraId="74B46488" w14:textId="41E6A18F" w:rsidR="00F06DF5" w:rsidRPr="008C61A8" w:rsidRDefault="00F06DF5">
      <w:pPr>
        <w:pStyle w:val="Allmrkusetekst"/>
        <w:rPr>
          <w:sz w:val="18"/>
          <w:szCs w:val="18"/>
        </w:rPr>
      </w:pPr>
      <w:r>
        <w:rPr>
          <w:rStyle w:val="Allmrkuseviide"/>
        </w:rPr>
        <w:footnoteRef/>
      </w:r>
      <w:r>
        <w:t xml:space="preserve"> </w:t>
      </w:r>
      <w:r w:rsidRPr="008C61A8">
        <w:rPr>
          <w:sz w:val="18"/>
          <w:szCs w:val="18"/>
        </w:rPr>
        <w:t>laenu põhiosa makse on igakuiselt ühesuurune, sellele lisandub intressiosa</w:t>
      </w:r>
    </w:p>
  </w:footnote>
  <w:footnote w:id="124">
    <w:p w14:paraId="4E36479C" w14:textId="056651F9" w:rsidR="00F06DF5" w:rsidRPr="008C61A8" w:rsidRDefault="00F06DF5">
      <w:pPr>
        <w:pStyle w:val="Allmrkusetekst"/>
        <w:rPr>
          <w:sz w:val="18"/>
          <w:szCs w:val="18"/>
        </w:rPr>
      </w:pPr>
      <w:r w:rsidRPr="008C61A8">
        <w:rPr>
          <w:rStyle w:val="Allmrkuseviide"/>
          <w:sz w:val="18"/>
          <w:szCs w:val="18"/>
        </w:rPr>
        <w:footnoteRef/>
      </w:r>
      <w:r w:rsidRPr="008C61A8">
        <w:rPr>
          <w:sz w:val="18"/>
          <w:szCs w:val="18"/>
        </w:rPr>
        <w:t xml:space="preserve"> laenu igakuine makse on ühesugune alates tagasimaksete algusest kuni lõpuni</w:t>
      </w:r>
    </w:p>
  </w:footnote>
  <w:footnote w:id="125">
    <w:p w14:paraId="0FB1857F" w14:textId="427440B8" w:rsidR="008C61A8" w:rsidRPr="008C61A8" w:rsidRDefault="008C61A8" w:rsidP="008C61A8">
      <w:pPr>
        <w:pStyle w:val="Allmrkusetekst"/>
        <w:rPr>
          <w:sz w:val="18"/>
          <w:szCs w:val="18"/>
        </w:rPr>
      </w:pPr>
      <w:r w:rsidRPr="008C61A8">
        <w:rPr>
          <w:rStyle w:val="Allmrkuseviide"/>
          <w:sz w:val="18"/>
          <w:szCs w:val="18"/>
        </w:rPr>
        <w:footnoteRef/>
      </w:r>
      <w:r w:rsidRPr="008C61A8">
        <w:rPr>
          <w:sz w:val="18"/>
          <w:szCs w:val="18"/>
        </w:rPr>
        <w:t xml:space="preserve"> Eeskujuks Eesti Panga presidendi 30.03.2021.a määruse nr 3 „Krediidiasutuse bilansi täiendava aruandluse kehtestamine“ lisa 15 punkt 6</w:t>
      </w:r>
    </w:p>
  </w:footnote>
  <w:footnote w:id="126">
    <w:p w14:paraId="3B5C713D" w14:textId="6E4DA088" w:rsidR="00906C1F" w:rsidRPr="008C61A8" w:rsidRDefault="00906C1F">
      <w:pPr>
        <w:pStyle w:val="Allmrkusetekst"/>
        <w:rPr>
          <w:sz w:val="18"/>
          <w:szCs w:val="18"/>
        </w:rPr>
      </w:pPr>
      <w:r w:rsidRPr="008C61A8">
        <w:rPr>
          <w:rStyle w:val="Allmrkuseviide"/>
          <w:sz w:val="18"/>
          <w:szCs w:val="18"/>
        </w:rPr>
        <w:footnoteRef/>
      </w:r>
      <w:r w:rsidRPr="008C61A8">
        <w:rPr>
          <w:sz w:val="18"/>
          <w:szCs w:val="18"/>
        </w:rPr>
        <w:t xml:space="preserve">  intressimäär lepitakse kokku laenulepingu sõlmimisel ning seda ei saa hiljem muuta</w:t>
      </w:r>
    </w:p>
  </w:footnote>
  <w:footnote w:id="127">
    <w:p w14:paraId="1D61A799" w14:textId="0E3DFDC7" w:rsidR="00B00690" w:rsidRDefault="00B00690">
      <w:pPr>
        <w:pStyle w:val="Allmrkusetekst"/>
      </w:pPr>
      <w:r>
        <w:rPr>
          <w:rStyle w:val="Allmrkuseviide"/>
        </w:rPr>
        <w:footnoteRef/>
      </w:r>
      <w:r>
        <w:t xml:space="preserve"> </w:t>
      </w:r>
      <w:r w:rsidRPr="00B00690">
        <w:t>C</w:t>
      </w:r>
      <w:r>
        <w:t xml:space="preserve">. </w:t>
      </w:r>
      <w:r w:rsidRPr="00B00690">
        <w:t>Ginter, N</w:t>
      </w:r>
      <w:r>
        <w:t xml:space="preserve">. </w:t>
      </w:r>
      <w:r w:rsidRPr="00B00690">
        <w:t>Parrest, M</w:t>
      </w:r>
      <w:r>
        <w:t>.</w:t>
      </w:r>
      <w:r w:rsidRPr="00B00690">
        <w:t>A</w:t>
      </w:r>
      <w:r>
        <w:t xml:space="preserve">. </w:t>
      </w:r>
      <w:r w:rsidRPr="00B00690">
        <w:t>Simovart</w:t>
      </w:r>
      <w:r>
        <w:t xml:space="preserve">, </w:t>
      </w:r>
      <w:r w:rsidRPr="00B00690">
        <w:t>Kontsessiooni vastuoluline regulatsioon Eesti õiguses</w:t>
      </w:r>
      <w:r>
        <w:t>. Juridica VI/</w:t>
      </w:r>
      <w:r w:rsidR="0062143E">
        <w:t xml:space="preserve">2012. Kättesaadav veebilehel: </w:t>
      </w:r>
      <w:hyperlink r:id="rId52" w:history="1">
        <w:r w:rsidR="0062143E" w:rsidRPr="008225E5">
          <w:rPr>
            <w:rStyle w:val="Hperlink"/>
          </w:rPr>
          <w:t>https://juridica.ee/article.php?uri=2012_4_kontsessiooni_vastuoluline_regulatsioon_eesti_iguses</w:t>
        </w:r>
      </w:hyperlink>
      <w:r w:rsidR="0062143E">
        <w:t xml:space="preserve"> </w:t>
      </w:r>
    </w:p>
  </w:footnote>
  <w:footnote w:id="128">
    <w:p w14:paraId="4A7F1700" w14:textId="77777777" w:rsidR="008D5510" w:rsidRPr="00371056" w:rsidRDefault="008D5510" w:rsidP="008D5510">
      <w:pPr>
        <w:pStyle w:val="Allmrkusetekst"/>
        <w:rPr>
          <w:sz w:val="18"/>
          <w:szCs w:val="18"/>
        </w:rPr>
      </w:pPr>
      <w:r w:rsidRPr="00371056">
        <w:rPr>
          <w:rStyle w:val="Allmrkuseviide"/>
          <w:sz w:val="18"/>
          <w:szCs w:val="18"/>
        </w:rPr>
        <w:footnoteRef/>
      </w:r>
      <w:r w:rsidRPr="00371056">
        <w:rPr>
          <w:sz w:val="18"/>
          <w:szCs w:val="18"/>
        </w:rPr>
        <w:t xml:space="preserve"> Cybernetica AS „Positiivse krediidiregistri võimalike optimaalsete tehnoloogiliste lahenduste analüüs“, lk 37</w:t>
      </w:r>
    </w:p>
  </w:footnote>
  <w:footnote w:id="129">
    <w:p w14:paraId="237F1688" w14:textId="06FD4A42" w:rsidR="007B3D55" w:rsidRPr="00517C7F" w:rsidRDefault="007B3D55" w:rsidP="007B3D55">
      <w:pPr>
        <w:pStyle w:val="Allmrkusetekst"/>
        <w:rPr>
          <w:sz w:val="18"/>
          <w:szCs w:val="18"/>
        </w:rPr>
      </w:pPr>
      <w:r>
        <w:rPr>
          <w:rStyle w:val="Allmrkuseviide"/>
        </w:rPr>
        <w:footnoteRef/>
      </w:r>
      <w:r>
        <w:t xml:space="preserve"> </w:t>
      </w:r>
      <w:r w:rsidRPr="00462752">
        <w:rPr>
          <w:sz w:val="18"/>
          <w:szCs w:val="18"/>
        </w:rPr>
        <w:t>hankeleping, mille puhul tasu teenuste osutamise või korraldamise eest seisneb kas ainult õiguses teenuseid osutada või korraldada või selles õiguses koos rahalise maksega ja nõudluse või pakkumisega seotud äririsk läheb üle kontsessionäärile</w:t>
      </w:r>
      <w:r w:rsidR="0094546F">
        <w:rPr>
          <w:sz w:val="18"/>
          <w:szCs w:val="18"/>
        </w:rPr>
        <w:t xml:space="preserve">; </w:t>
      </w:r>
      <w:r>
        <w:rPr>
          <w:sz w:val="18"/>
          <w:szCs w:val="18"/>
        </w:rPr>
        <w:t xml:space="preserve"> riigihangete seaduse § 131 lõige 2</w:t>
      </w:r>
    </w:p>
  </w:footnote>
  <w:footnote w:id="130">
    <w:p w14:paraId="0BCA85A1" w14:textId="72CFE9D2" w:rsidR="0071547C" w:rsidRDefault="0071547C">
      <w:pPr>
        <w:pStyle w:val="Allmrkusetekst"/>
      </w:pPr>
      <w:r>
        <w:rPr>
          <w:rStyle w:val="Allmrkuseviide"/>
        </w:rPr>
        <w:footnoteRef/>
      </w:r>
      <w:r>
        <w:t xml:space="preserve"> Kättesaadav Finantsinspektsiooni veebilehel: </w:t>
      </w:r>
      <w:hyperlink r:id="rId53" w:history="1">
        <w:r w:rsidRPr="008D38D8">
          <w:rPr>
            <w:rStyle w:val="Hperlink"/>
          </w:rPr>
          <w:t>https://www.fi.ee/et/juhendid/pangandus-ja-krediit/sobivusmenetluse-labiviimise-juhend</w:t>
        </w:r>
      </w:hyperlink>
      <w:r>
        <w:t xml:space="preserve"> </w:t>
      </w:r>
    </w:p>
  </w:footnote>
  <w:footnote w:id="131">
    <w:p w14:paraId="292423A3" w14:textId="434FCC13" w:rsidR="00A61A89" w:rsidRPr="00A61A89" w:rsidRDefault="00A61A89">
      <w:pPr>
        <w:pStyle w:val="Allmrkusetekst"/>
        <w:rPr>
          <w:sz w:val="18"/>
          <w:szCs w:val="18"/>
        </w:rPr>
      </w:pPr>
      <w:r>
        <w:rPr>
          <w:rStyle w:val="Allmrkuseviide"/>
        </w:rPr>
        <w:footnoteRef/>
      </w:r>
      <w:r>
        <w:t xml:space="preserve"> </w:t>
      </w:r>
      <w:r w:rsidRPr="00A61A89">
        <w:rPr>
          <w:rFonts w:asciiTheme="majorBidi" w:hAnsiTheme="majorBidi" w:cstheme="majorBidi"/>
          <w:sz w:val="18"/>
          <w:szCs w:val="18"/>
        </w:rPr>
        <w:t xml:space="preserve">vt. täpsemalt: P. Varul, I. Kull, V. </w:t>
      </w:r>
      <w:r w:rsidRPr="00A61A89">
        <w:rPr>
          <w:rFonts w:asciiTheme="majorBidi" w:hAnsiTheme="majorBidi" w:cstheme="majorBidi"/>
          <w:sz w:val="18"/>
          <w:szCs w:val="18"/>
        </w:rPr>
        <w:t>Kõve, M. Käerdi, K. Saare. Tsiviilõiguse üldosa. Juura, 2012, lk 163</w:t>
      </w:r>
    </w:p>
  </w:footnote>
  <w:footnote w:id="132">
    <w:p w14:paraId="771CB85F" w14:textId="77777777" w:rsidR="007105C4" w:rsidRPr="007014EE" w:rsidRDefault="007105C4" w:rsidP="007105C4">
      <w:pPr>
        <w:pStyle w:val="Allmrkusetekst"/>
        <w:rPr>
          <w:rFonts w:asciiTheme="majorBidi" w:hAnsiTheme="majorBidi" w:cstheme="majorBidi"/>
        </w:rPr>
      </w:pPr>
      <w:r w:rsidRPr="007014EE">
        <w:rPr>
          <w:rStyle w:val="Allmrkuseviide"/>
          <w:rFonts w:asciiTheme="majorBidi" w:hAnsiTheme="majorBidi" w:cstheme="majorBidi"/>
        </w:rPr>
        <w:footnoteRef/>
      </w:r>
      <w:r w:rsidRPr="007014EE">
        <w:rPr>
          <w:rFonts w:asciiTheme="majorBidi" w:hAnsiTheme="majorBidi" w:cstheme="majorBidi"/>
        </w:rPr>
        <w:t xml:space="preserve"> https://www.audiitorkogu.ee/uploads/Standardid%20kuni%202016/isa705ee.pdf</w:t>
      </w:r>
    </w:p>
  </w:footnote>
  <w:footnote w:id="133">
    <w:p w14:paraId="5CBA7FA5" w14:textId="77777777" w:rsidR="0081704F" w:rsidRPr="007014EE" w:rsidRDefault="0081704F" w:rsidP="0081704F">
      <w:pPr>
        <w:pStyle w:val="Allmrkusetekst"/>
        <w:rPr>
          <w:rFonts w:asciiTheme="majorBidi" w:hAnsiTheme="majorBidi" w:cstheme="majorBidi"/>
        </w:rPr>
      </w:pPr>
      <w:r w:rsidRPr="007014EE">
        <w:rPr>
          <w:rStyle w:val="Allmrkuseviide"/>
          <w:rFonts w:asciiTheme="majorBidi" w:hAnsiTheme="majorBidi" w:cstheme="majorBidi"/>
        </w:rPr>
        <w:footnoteRef/>
      </w:r>
      <w:r w:rsidRPr="007014EE">
        <w:rPr>
          <w:rFonts w:asciiTheme="majorBidi" w:hAnsiTheme="majorBidi" w:cstheme="majorBidi"/>
        </w:rPr>
        <w:t xml:space="preserve"> vt. täpsemalt korrakaitse seaduse eelnõu seletuskiri 49SE: </w:t>
      </w:r>
      <w:hyperlink r:id="rId54" w:history="1">
        <w:r w:rsidRPr="007014EE">
          <w:rPr>
            <w:rStyle w:val="Hperlink"/>
            <w:rFonts w:asciiTheme="majorBidi" w:hAnsiTheme="majorBidi"/>
          </w:rPr>
          <w:t>https://www.riigikogu.ee/?checked=eelnoud&amp;s=&amp;initiatedStartDate=&amp;initiatedEndDate=&amp;s=Korrakaitseseadus&amp;mark=49&amp;membership=&amp;leadingCommission=&amp;responsibleMember=&amp;activeDraftStage=&amp;draftTypeCode=&amp;initiator=</w:t>
        </w:r>
      </w:hyperlink>
      <w:r w:rsidRPr="007014EE">
        <w:rPr>
          <w:rFonts w:asciiTheme="majorBidi" w:hAnsiTheme="majorBidi" w:cstheme="majorBidi"/>
        </w:rPr>
        <w:t xml:space="preserve"> </w:t>
      </w:r>
    </w:p>
  </w:footnote>
  <w:footnote w:id="134">
    <w:p w14:paraId="428E2CDB" w14:textId="65644571" w:rsidR="00994113" w:rsidRPr="007014EE" w:rsidRDefault="00994113" w:rsidP="00994113">
      <w:pPr>
        <w:pStyle w:val="Allmrkusetekst"/>
        <w:jc w:val="both"/>
        <w:rPr>
          <w:rFonts w:asciiTheme="majorBidi" w:hAnsiTheme="majorBidi" w:cstheme="majorBidi"/>
        </w:rPr>
      </w:pPr>
      <w:r w:rsidRPr="007014EE">
        <w:rPr>
          <w:rStyle w:val="Allmrkuseviide"/>
          <w:rFonts w:asciiTheme="majorBidi" w:hAnsiTheme="majorBidi" w:cstheme="majorBidi"/>
        </w:rPr>
        <w:footnoteRef/>
      </w:r>
      <w:r w:rsidRPr="007014EE">
        <w:rPr>
          <w:rFonts w:asciiTheme="majorBidi" w:hAnsiTheme="majorBidi" w:cstheme="majorBidi"/>
        </w:rPr>
        <w:t xml:space="preserve"> Vt täpsemalt </w:t>
      </w:r>
      <w:r w:rsidR="0028284D">
        <w:rPr>
          <w:rFonts w:asciiTheme="majorBidi" w:hAnsiTheme="majorBidi" w:cstheme="majorBidi"/>
        </w:rPr>
        <w:t>s</w:t>
      </w:r>
      <w:r w:rsidRPr="007014EE">
        <w:rPr>
          <w:rFonts w:asciiTheme="majorBidi" w:hAnsiTheme="majorBidi" w:cstheme="majorBidi"/>
        </w:rPr>
        <w:t>eletuskir</w:t>
      </w:r>
      <w:r w:rsidR="0028284D">
        <w:rPr>
          <w:rFonts w:asciiTheme="majorBidi" w:hAnsiTheme="majorBidi" w:cstheme="majorBidi"/>
        </w:rPr>
        <w:t>ja</w:t>
      </w:r>
      <w:r w:rsidRPr="007014EE">
        <w:rPr>
          <w:rFonts w:asciiTheme="majorBidi" w:hAnsiTheme="majorBidi" w:cstheme="majorBidi"/>
        </w:rPr>
        <w:t xml:space="preserve"> karistusseadustiku muutmise ja sellega seonduvalt teiste seaduste muutmise seaduse eelnõu (Euroopa Liidu õigusest tulenevad rahatrahvid) eelnõu teiseks lugemiseks</w:t>
      </w:r>
    </w:p>
    <w:p w14:paraId="635BA03D" w14:textId="77777777" w:rsidR="00994113" w:rsidRPr="007014EE" w:rsidRDefault="00994113" w:rsidP="00994113">
      <w:pPr>
        <w:pStyle w:val="Allmrkusetekst"/>
        <w:jc w:val="both"/>
        <w:rPr>
          <w:rFonts w:asciiTheme="majorBidi" w:hAnsiTheme="majorBidi" w:cstheme="majorBidi"/>
        </w:rPr>
      </w:pPr>
      <w:hyperlink r:id="rId55" w:history="1">
        <w:r w:rsidRPr="007014EE">
          <w:rPr>
            <w:rStyle w:val="Hperlink"/>
            <w:rFonts w:asciiTheme="majorBidi" w:hAnsiTheme="majorBidi"/>
          </w:rPr>
          <w:t>https://www.riigikogu.ee/tegevus/eelnoud/eelnou/1bfa1944-2de6-449d-a788-887bc84cfd0f/karistusseadustiku-muutmise-ja-sellega-seonduvalt-teiste-seaduste-muutmise-seadus-euroopa-liidu-oigusest-tulenevad-rahatrahvid</w:t>
        </w:r>
      </w:hyperlink>
    </w:p>
  </w:footnote>
  <w:footnote w:id="135">
    <w:p w14:paraId="4D1F420A" w14:textId="77777777" w:rsidR="00994113" w:rsidRPr="007014EE" w:rsidRDefault="00994113" w:rsidP="00994113">
      <w:pPr>
        <w:pStyle w:val="Allmrkusetekst"/>
        <w:jc w:val="both"/>
        <w:rPr>
          <w:rFonts w:asciiTheme="majorBidi" w:hAnsiTheme="majorBidi" w:cstheme="majorBidi"/>
        </w:rPr>
      </w:pPr>
      <w:r w:rsidRPr="007014EE">
        <w:rPr>
          <w:rStyle w:val="Allmrkuseviide"/>
          <w:rFonts w:asciiTheme="majorBidi" w:hAnsiTheme="majorBidi" w:cstheme="majorBidi"/>
        </w:rPr>
        <w:footnoteRef/>
      </w:r>
      <w:r w:rsidRPr="007014EE">
        <w:rPr>
          <w:rFonts w:asciiTheme="majorBidi" w:hAnsiTheme="majorBidi" w:cstheme="majorBidi"/>
        </w:rPr>
        <w:t xml:space="preserve"> Vt. täpsemalt J.</w:t>
      </w:r>
      <w:r>
        <w:rPr>
          <w:rFonts w:asciiTheme="majorBidi" w:hAnsiTheme="majorBidi" w:cstheme="majorBidi"/>
        </w:rPr>
        <w:t xml:space="preserve"> </w:t>
      </w:r>
      <w:r w:rsidRPr="007014EE">
        <w:rPr>
          <w:rFonts w:asciiTheme="majorBidi" w:hAnsiTheme="majorBidi" w:cstheme="majorBidi"/>
        </w:rPr>
        <w:t>Sootak, S-K. Kärner, M.</w:t>
      </w:r>
      <w:r>
        <w:rPr>
          <w:rFonts w:asciiTheme="majorBidi" w:hAnsiTheme="majorBidi" w:cstheme="majorBidi"/>
        </w:rPr>
        <w:t xml:space="preserve"> </w:t>
      </w:r>
      <w:r w:rsidRPr="007014EE">
        <w:rPr>
          <w:rFonts w:asciiTheme="majorBidi" w:hAnsiTheme="majorBidi" w:cstheme="majorBidi"/>
        </w:rPr>
        <w:t>Kärner. „Juriidilise isiku kriminaalvastutus Eesti karistusõiguses: praegune seis ja võimalikud arengud“.  Juridica 2022, nr 9</w:t>
      </w:r>
      <w:r>
        <w:rPr>
          <w:rFonts w:asciiTheme="majorBidi" w:hAnsiTheme="majorBidi" w:cstheme="majorBidi"/>
        </w:rPr>
        <w:t>–</w:t>
      </w:r>
      <w:r w:rsidRPr="007014EE">
        <w:rPr>
          <w:rFonts w:asciiTheme="majorBidi" w:hAnsiTheme="majorBidi" w:cstheme="majorBidi"/>
        </w:rPr>
        <w:t>10, lk 690 – 691.</w:t>
      </w:r>
    </w:p>
  </w:footnote>
  <w:footnote w:id="136">
    <w:p w14:paraId="43355977" w14:textId="77777777" w:rsidR="00994113" w:rsidRPr="007014EE" w:rsidRDefault="00994113" w:rsidP="00994113">
      <w:pPr>
        <w:pStyle w:val="Allmrkusetekst"/>
        <w:jc w:val="both"/>
        <w:rPr>
          <w:rFonts w:asciiTheme="majorBidi" w:hAnsiTheme="majorBidi" w:cstheme="majorBidi"/>
        </w:rPr>
      </w:pPr>
      <w:r w:rsidRPr="007014EE">
        <w:rPr>
          <w:rStyle w:val="Allmrkuseviide"/>
          <w:rFonts w:asciiTheme="majorBidi" w:hAnsiTheme="majorBidi" w:cstheme="majorBidi"/>
        </w:rPr>
        <w:footnoteRef/>
      </w:r>
      <w:r w:rsidRPr="007014EE">
        <w:rPr>
          <w:rFonts w:asciiTheme="majorBidi" w:hAnsiTheme="majorBidi" w:cstheme="majorBidi"/>
        </w:rPr>
        <w:t xml:space="preserve"> Küsida tuleb, kas juriidilisele isikule on midagi võimalik ette heita või mida oleks samas valdkonnas nõutavat hoolsust üles näidanud juriidiline isik teisiti teinud. Vt täpsemalt samas lk</w:t>
      </w:r>
      <w:r>
        <w:rPr>
          <w:rFonts w:asciiTheme="majorBidi" w:hAnsiTheme="majorBidi" w:cstheme="majorBidi"/>
        </w:rPr>
        <w:t xml:space="preserve"> </w:t>
      </w:r>
      <w:r w:rsidRPr="007014EE">
        <w:rPr>
          <w:rFonts w:asciiTheme="majorBidi" w:hAnsiTheme="majorBidi" w:cstheme="majorBidi"/>
        </w:rPr>
        <w:t>702.</w:t>
      </w:r>
    </w:p>
  </w:footnote>
  <w:footnote w:id="137">
    <w:p w14:paraId="70B61048" w14:textId="77777777" w:rsidR="00994113" w:rsidRPr="007014EE" w:rsidRDefault="00994113" w:rsidP="00994113">
      <w:pPr>
        <w:pStyle w:val="Allmrkusetekst"/>
        <w:rPr>
          <w:rFonts w:asciiTheme="majorBidi" w:hAnsiTheme="majorBidi" w:cstheme="majorBidi"/>
        </w:rPr>
      </w:pPr>
      <w:r w:rsidRPr="007014EE">
        <w:rPr>
          <w:rStyle w:val="Allmrkuseviide"/>
          <w:rFonts w:asciiTheme="majorBidi" w:hAnsiTheme="majorBidi" w:cstheme="majorBidi"/>
        </w:rPr>
        <w:footnoteRef/>
      </w:r>
      <w:r w:rsidRPr="007014EE">
        <w:rPr>
          <w:rFonts w:asciiTheme="majorBidi" w:hAnsiTheme="majorBidi" w:cstheme="majorBidi"/>
        </w:rPr>
        <w:t xml:space="preserve"> </w:t>
      </w:r>
      <w:hyperlink r:id="rId56" w:history="1">
        <w:r w:rsidRPr="007014EE">
          <w:rPr>
            <w:rStyle w:val="Hperlink"/>
            <w:rFonts w:asciiTheme="majorBidi" w:hAnsiTheme="majorBidi"/>
          </w:rPr>
          <w:t>https://www.riigikogu.ee/tegevus/eelnoud/eelnou/aece8f34-146c-41f6-b3fd-90402dfdd470/audiitortegevuse-seaduse-finantskriisi-ennetamise-ja-lahendamise-seaduse-ning-teiste-seaduste-muutmise-seadus-finantsvaldkonna-vaarteokaristuste-reform-eli-oigusest-tulenevad-karistused</w:t>
        </w:r>
      </w:hyperlink>
    </w:p>
    <w:p w14:paraId="139B8322" w14:textId="77777777" w:rsidR="00994113" w:rsidRPr="007014EE" w:rsidRDefault="00994113" w:rsidP="00994113">
      <w:pPr>
        <w:pStyle w:val="Allmrkusetekst"/>
        <w:rPr>
          <w:rFonts w:asciiTheme="majorBidi" w:hAnsiTheme="majorBidi" w:cstheme="majorBidi"/>
        </w:rPr>
      </w:pPr>
    </w:p>
  </w:footnote>
  <w:footnote w:id="138">
    <w:p w14:paraId="4BDCC1AF" w14:textId="77777777" w:rsidR="00DF3154" w:rsidRPr="00DA1355" w:rsidRDefault="00DF3154" w:rsidP="00DF3154">
      <w:pPr>
        <w:pStyle w:val="Allmrkusetekst"/>
        <w:rPr>
          <w:sz w:val="18"/>
          <w:szCs w:val="18"/>
        </w:rPr>
      </w:pPr>
      <w:r w:rsidRPr="00DA1355">
        <w:rPr>
          <w:rStyle w:val="Allmrkuseviide"/>
          <w:sz w:val="18"/>
          <w:szCs w:val="18"/>
        </w:rPr>
        <w:footnoteRef/>
      </w:r>
      <w:r w:rsidRPr="00DA1355">
        <w:rPr>
          <w:sz w:val="18"/>
          <w:szCs w:val="18"/>
        </w:rPr>
        <w:t xml:space="preserve"> Rahandusministeerium, „Füüsiliste isikute finantskohustuste andmevahetusmudelite uuring“, lk 75. </w:t>
      </w:r>
    </w:p>
  </w:footnote>
  <w:footnote w:id="139">
    <w:p w14:paraId="6EFF42C5" w14:textId="77777777" w:rsidR="00DF3154" w:rsidRPr="00AD3C01" w:rsidRDefault="00DF3154" w:rsidP="00DF3154">
      <w:pPr>
        <w:pStyle w:val="Allmrkusetekst"/>
        <w:rPr>
          <w:rFonts w:asciiTheme="majorBidi" w:hAnsiTheme="majorBidi" w:cstheme="majorBidi"/>
        </w:rPr>
      </w:pPr>
      <w:r w:rsidRPr="00AD3C01">
        <w:rPr>
          <w:rStyle w:val="Allmrkuseviide"/>
          <w:rFonts w:asciiTheme="majorBidi" w:hAnsiTheme="majorBidi" w:cstheme="majorBidi"/>
        </w:rPr>
        <w:footnoteRef/>
      </w:r>
      <w:r w:rsidRPr="00AD3C01">
        <w:rPr>
          <w:rFonts w:asciiTheme="majorBidi" w:hAnsiTheme="majorBidi" w:cstheme="majorBidi"/>
        </w:rPr>
        <w:t xml:space="preserve"> Eesti Pank, „Eesti leibkondade finantskäitumise ja tarbimisharjumuste uuring: 2017. aasta küsitluse tulemused“, </w:t>
      </w:r>
      <w:hyperlink r:id="rId57" w:history="1">
        <w:r w:rsidRPr="00AD3C01">
          <w:rPr>
            <w:rStyle w:val="Hperlink"/>
            <w:rFonts w:asciiTheme="majorBidi" w:hAnsiTheme="majorBidi" w:cstheme="majorBidi"/>
          </w:rPr>
          <w:t>https://www.eestipank.ee/publikatsioonid/teemapaberid/2019/12019-jaanika-merikull-tairi-room-eesti-leibkondade-finantskaitumise-ja-tarbimisharjumuste-uuring</w:t>
        </w:r>
      </w:hyperlink>
      <w:r w:rsidRPr="00AD3C01">
        <w:rPr>
          <w:rFonts w:asciiTheme="majorBidi" w:hAnsiTheme="majorBidi" w:cstheme="majorBidi"/>
        </w:rPr>
        <w:t xml:space="preserve"> </w:t>
      </w:r>
    </w:p>
  </w:footnote>
  <w:footnote w:id="140">
    <w:p w14:paraId="51B1647E" w14:textId="77777777" w:rsidR="00DF3154" w:rsidRDefault="00DF3154" w:rsidP="00DF3154">
      <w:pPr>
        <w:pStyle w:val="Allmrkusetekst"/>
      </w:pPr>
      <w:r w:rsidRPr="00AD3C01">
        <w:rPr>
          <w:rStyle w:val="Allmrkuseviide"/>
          <w:rFonts w:asciiTheme="majorBidi" w:hAnsiTheme="majorBidi" w:cstheme="majorBidi"/>
        </w:rPr>
        <w:footnoteRef/>
      </w:r>
      <w:r w:rsidRPr="00AD3C01">
        <w:rPr>
          <w:rFonts w:asciiTheme="majorBidi" w:hAnsiTheme="majorBidi" w:cstheme="majorBidi"/>
        </w:rPr>
        <w:t xml:space="preserve"> </w:t>
      </w:r>
      <w:hyperlink r:id="rId58" w:history="1">
        <w:r w:rsidRPr="00C278E5">
          <w:rPr>
            <w:rStyle w:val="Hperlink"/>
            <w:rFonts w:asciiTheme="majorBidi" w:hAnsiTheme="majorBidi" w:cstheme="majorBidi"/>
          </w:rPr>
          <w:t>https://www.eestipank.ee/publikatsioonid/majanduse-rahastamise-ulevaade/2024/majanduse-rahastamise-ulevaade-marts-2024</w:t>
        </w:r>
      </w:hyperlink>
      <w:r>
        <w:rPr>
          <w:rFonts w:asciiTheme="majorBidi" w:hAnsiTheme="majorBidi" w:cstheme="majorBid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46DF8E"/>
    <w:lvl w:ilvl="0">
      <w:start w:val="1"/>
      <w:numFmt w:val="decimal"/>
      <w:pStyle w:val="Point0letter"/>
      <w:lvlText w:val="%1."/>
      <w:lvlJc w:val="left"/>
      <w:pPr>
        <w:tabs>
          <w:tab w:val="num" w:pos="360"/>
        </w:tabs>
        <w:ind w:left="360" w:hanging="360"/>
      </w:pPr>
      <w:rPr>
        <w:rFonts w:cs="Times New Roman"/>
      </w:rPr>
    </w:lvl>
  </w:abstractNum>
  <w:abstractNum w:abstractNumId="1" w15:restartNumberingAfterBreak="0">
    <w:nsid w:val="001D048A"/>
    <w:multiLevelType w:val="multilevel"/>
    <w:tmpl w:val="BA525FBA"/>
    <w:lvl w:ilvl="0">
      <w:start w:val="1"/>
      <w:numFmt w:val="decimal"/>
      <w:lvlRestart w:val="0"/>
      <w:pStyle w:val="HeadingofAppendix"/>
      <w:lvlText w:val="Appendix %1."/>
      <w:lvlJc w:val="left"/>
      <w:pPr>
        <w:tabs>
          <w:tab w:val="num" w:pos="2268"/>
        </w:tabs>
        <w:ind w:left="2268" w:hanging="1911"/>
      </w:pPr>
    </w:lvl>
    <w:lvl w:ilvl="1">
      <w:start w:val="1"/>
      <w:numFmt w:val="decimal"/>
      <w:pStyle w:val="TextofAppendixlevel1"/>
      <w:lvlText w:val="%2."/>
      <w:lvlJc w:val="left"/>
      <w:pPr>
        <w:tabs>
          <w:tab w:val="num" w:pos="964"/>
        </w:tabs>
        <w:ind w:left="964" w:hanging="964"/>
      </w:pPr>
    </w:lvl>
    <w:lvl w:ilvl="2">
      <w:start w:val="1"/>
      <w:numFmt w:val="decimal"/>
      <w:pStyle w:val="TextofAppendixlevel2"/>
      <w:lvlText w:val="%2.%3."/>
      <w:lvlJc w:val="left"/>
      <w:pPr>
        <w:tabs>
          <w:tab w:val="num" w:pos="964"/>
        </w:tabs>
        <w:ind w:left="964" w:hanging="964"/>
      </w:pPr>
    </w:lvl>
    <w:lvl w:ilvl="3">
      <w:start w:val="1"/>
      <w:numFmt w:val="lowerLetter"/>
      <w:pStyle w:val="TextofAppendixlevel3"/>
      <w:lvlText w:val="(%4)"/>
      <w:lvlJc w:val="left"/>
      <w:pPr>
        <w:tabs>
          <w:tab w:val="num" w:pos="1928"/>
        </w:tabs>
        <w:ind w:left="1928" w:hanging="851"/>
      </w:pPr>
    </w:lvl>
    <w:lvl w:ilvl="4">
      <w:start w:val="1"/>
      <w:numFmt w:val="lowerRoman"/>
      <w:pStyle w:val="TextofAppendixlevel4"/>
      <w:lvlText w:val="(%5)"/>
      <w:lvlJc w:val="left"/>
      <w:pPr>
        <w:tabs>
          <w:tab w:val="num" w:pos="2835"/>
        </w:tabs>
        <w:ind w:left="2835" w:hanging="851"/>
      </w:pPr>
    </w:lvl>
    <w:lvl w:ilvl="5">
      <w:start w:val="1"/>
      <w:numFmt w:val="lowerLetter"/>
      <w:pStyle w:val="Pealkiri6"/>
      <w:lvlText w:val="(%6)"/>
      <w:lvlJc w:val="left"/>
      <w:pPr>
        <w:tabs>
          <w:tab w:val="num" w:pos="3960"/>
        </w:tabs>
        <w:ind w:left="3600" w:firstLine="0"/>
      </w:pPr>
    </w:lvl>
    <w:lvl w:ilvl="6">
      <w:start w:val="1"/>
      <w:numFmt w:val="lowerRoman"/>
      <w:pStyle w:val="Pealkiri7"/>
      <w:lvlText w:val="(%7)"/>
      <w:lvlJc w:val="left"/>
      <w:pPr>
        <w:tabs>
          <w:tab w:val="num" w:pos="4680"/>
        </w:tabs>
        <w:ind w:left="4320" w:firstLine="0"/>
      </w:pPr>
    </w:lvl>
    <w:lvl w:ilvl="7">
      <w:start w:val="1"/>
      <w:numFmt w:val="lowerLetter"/>
      <w:pStyle w:val="Pealkiri8"/>
      <w:lvlText w:val="(%8)"/>
      <w:lvlJc w:val="left"/>
      <w:pPr>
        <w:tabs>
          <w:tab w:val="num" w:pos="5400"/>
        </w:tabs>
        <w:ind w:left="5040" w:firstLine="0"/>
      </w:pPr>
    </w:lvl>
    <w:lvl w:ilvl="8">
      <w:start w:val="1"/>
      <w:numFmt w:val="lowerRoman"/>
      <w:pStyle w:val="Pealkiri9"/>
      <w:lvlText w:val="(%9)"/>
      <w:lvlJc w:val="left"/>
      <w:pPr>
        <w:tabs>
          <w:tab w:val="num" w:pos="6120"/>
        </w:tabs>
        <w:ind w:left="5760" w:firstLine="0"/>
      </w:pPr>
    </w:lvl>
  </w:abstractNum>
  <w:abstractNum w:abstractNumId="2" w15:restartNumberingAfterBreak="0">
    <w:nsid w:val="049C1348"/>
    <w:multiLevelType w:val="hybridMultilevel"/>
    <w:tmpl w:val="D444E040"/>
    <w:lvl w:ilvl="0" w:tplc="C9A4322C">
      <w:start w:val="1"/>
      <w:numFmt w:val="decimal"/>
      <w:pStyle w:val="SLOExhibitListENG"/>
      <w:lvlText w:val="Exhibit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82512F4"/>
    <w:multiLevelType w:val="hybridMultilevel"/>
    <w:tmpl w:val="82489168"/>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8B07385"/>
    <w:multiLevelType w:val="hybridMultilevel"/>
    <w:tmpl w:val="F626BB36"/>
    <w:lvl w:ilvl="0" w:tplc="AFCE0FC4">
      <w:start w:val="1"/>
      <w:numFmt w:val="decimal"/>
      <w:pStyle w:val="SLOExhibitListEST"/>
      <w:lvlText w:val="Lisa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954051D"/>
    <w:multiLevelType w:val="multilevel"/>
    <w:tmpl w:val="9C806466"/>
    <w:name w:val="LDDCommentList2"/>
    <w:lvl w:ilvl="0">
      <w:start w:val="1"/>
      <w:numFmt w:val="bullet"/>
      <w:lvlRestart w:val="0"/>
      <w:lvlText w:val="►"/>
      <w:lvlJc w:val="left"/>
      <w:pPr>
        <w:tabs>
          <w:tab w:val="num" w:pos="283"/>
        </w:tabs>
        <w:ind w:left="283" w:hanging="283"/>
      </w:pPr>
      <w:rPr>
        <w:rFonts w:ascii="Times New Roman" w:hAnsi="Times New Roman" w:cs="Times New Roman"/>
        <w:b w:val="0"/>
        <w:i w:val="0"/>
        <w:color w:val="FF0000"/>
      </w:rPr>
    </w:lvl>
    <w:lvl w:ilvl="1">
      <w:start w:val="1"/>
      <w:numFmt w:val="bullet"/>
      <w:lvlText w:val="►"/>
      <w:lvlJc w:val="left"/>
      <w:pPr>
        <w:tabs>
          <w:tab w:val="num" w:pos="283"/>
        </w:tabs>
        <w:ind w:left="283" w:hanging="283"/>
      </w:pPr>
      <w:rPr>
        <w:rFonts w:ascii="Times New Roman" w:hAnsi="Times New Roman" w:cs="Times New Roman"/>
        <w:b w:val="0"/>
        <w:i w:val="0"/>
        <w:color w:val="FF9900"/>
      </w:rPr>
    </w:lvl>
    <w:lvl w:ilvl="2">
      <w:start w:val="1"/>
      <w:numFmt w:val="bullet"/>
      <w:lvlText w:val="►"/>
      <w:lvlJc w:val="left"/>
      <w:pPr>
        <w:tabs>
          <w:tab w:val="num" w:pos="283"/>
        </w:tabs>
        <w:ind w:left="283" w:hanging="283"/>
      </w:pPr>
      <w:rPr>
        <w:rFonts w:ascii="Times New Roman" w:hAnsi="Times New Roman" w:cs="Times New Roman"/>
        <w:b w:val="0"/>
        <w:i w:val="0"/>
        <w:color w:val="FFFF00"/>
      </w:rPr>
    </w:lvl>
    <w:lvl w:ilvl="3">
      <w:start w:val="1"/>
      <w:numFmt w:val="bullet"/>
      <w:lvlText w:val="►"/>
      <w:lvlJc w:val="left"/>
      <w:pPr>
        <w:tabs>
          <w:tab w:val="num" w:pos="283"/>
        </w:tabs>
        <w:ind w:left="283" w:hanging="283"/>
      </w:pPr>
      <w:rPr>
        <w:rFonts w:ascii="Times New Roman" w:hAnsi="Times New Roman" w:cs="Times New Roman"/>
        <w:b w:val="0"/>
        <w:i w:val="0"/>
        <w:color w:val="0000FF"/>
      </w:rPr>
    </w:lvl>
    <w:lvl w:ilvl="4">
      <w:start w:val="1"/>
      <w:numFmt w:val="decimal"/>
      <w:pStyle w:val="Pealkiri5"/>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09606509"/>
    <w:multiLevelType w:val="hybridMultilevel"/>
    <w:tmpl w:val="94200A0C"/>
    <w:lvl w:ilvl="0" w:tplc="042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D523760"/>
    <w:multiLevelType w:val="multilevel"/>
    <w:tmpl w:val="0E6A53BE"/>
    <w:numStyleLink w:val="SORLDDHeadings"/>
  </w:abstractNum>
  <w:abstractNum w:abstractNumId="8" w15:restartNumberingAfterBreak="0">
    <w:nsid w:val="117B5B3F"/>
    <w:multiLevelType w:val="multilevel"/>
    <w:tmpl w:val="0E6A53BE"/>
    <w:styleLink w:val="SORLDDHeadings"/>
    <w:lvl w:ilvl="0">
      <w:start w:val="1"/>
      <w:numFmt w:val="decimal"/>
      <w:pStyle w:val="SORLDDHeading1"/>
      <w:lvlText w:val="%1."/>
      <w:lvlJc w:val="left"/>
      <w:pPr>
        <w:ind w:left="360" w:hanging="360"/>
      </w:pPr>
      <w:rPr>
        <w:rFonts w:hint="default"/>
      </w:rPr>
    </w:lvl>
    <w:lvl w:ilvl="1">
      <w:start w:val="1"/>
      <w:numFmt w:val="decimal"/>
      <w:pStyle w:val="SORLDDHeading2"/>
      <w:lvlText w:val="%1.%2"/>
      <w:lvlJc w:val="left"/>
      <w:pPr>
        <w:tabs>
          <w:tab w:val="num" w:pos="680"/>
        </w:tabs>
        <w:ind w:left="680" w:hanging="680"/>
      </w:pPr>
      <w:rPr>
        <w:rFonts w:hint="default"/>
      </w:rPr>
    </w:lvl>
    <w:lvl w:ilvl="2">
      <w:start w:val="1"/>
      <w:numFmt w:val="none"/>
      <w:pStyle w:val="SORLDDHeading3"/>
      <w:lvlText w:val=""/>
      <w:lvlJc w:val="left"/>
      <w:pPr>
        <w:ind w:left="0" w:firstLine="0"/>
      </w:pPr>
      <w:rPr>
        <w:rFonts w:hint="default"/>
      </w:rPr>
    </w:lvl>
    <w:lvl w:ilvl="3">
      <w:start w:val="1"/>
      <w:numFmt w:val="none"/>
      <w:pStyle w:val="SORLDDHeading4"/>
      <w:lvlText w:val=""/>
      <w:lvlJc w:val="left"/>
      <w:pPr>
        <w:ind w:left="1440" w:hanging="360"/>
      </w:pPr>
      <w:rPr>
        <w:rFonts w:hint="default"/>
      </w:rPr>
    </w:lvl>
    <w:lvl w:ilvl="4">
      <w:start w:val="1"/>
      <w:numFmt w:val="none"/>
      <w:pStyle w:val="SORLDDHeading5"/>
      <w:lvlText w:val=""/>
      <w:lvlJc w:val="left"/>
      <w:pPr>
        <w:ind w:left="1800" w:hanging="360"/>
      </w:pPr>
      <w:rPr>
        <w:rFonts w:hint="default"/>
      </w:rPr>
    </w:lvl>
    <w:lvl w:ilvl="5">
      <w:start w:val="1"/>
      <w:numFmt w:val="none"/>
      <w:pStyle w:val="SORLDDHeading6"/>
      <w:lvlText w:val=""/>
      <w:lvlJc w:val="left"/>
      <w:pPr>
        <w:ind w:left="2160" w:hanging="360"/>
      </w:pPr>
      <w:rPr>
        <w:rFonts w:hint="default"/>
      </w:rPr>
    </w:lvl>
    <w:lvl w:ilvl="6">
      <w:start w:val="1"/>
      <w:numFmt w:val="none"/>
      <w:pStyle w:val="SORLDDHeading7"/>
      <w:lvlText w:val=""/>
      <w:lvlJc w:val="left"/>
      <w:pPr>
        <w:ind w:left="2520" w:hanging="360"/>
      </w:pPr>
      <w:rPr>
        <w:rFonts w:hint="default"/>
      </w:rPr>
    </w:lvl>
    <w:lvl w:ilvl="7">
      <w:start w:val="1"/>
      <w:numFmt w:val="none"/>
      <w:pStyle w:val="SORLDDHeading8"/>
      <w:lvlText w:val=""/>
      <w:lvlJc w:val="left"/>
      <w:pPr>
        <w:ind w:left="2880" w:hanging="360"/>
      </w:pPr>
      <w:rPr>
        <w:rFonts w:hint="default"/>
      </w:rPr>
    </w:lvl>
    <w:lvl w:ilvl="8">
      <w:start w:val="1"/>
      <w:numFmt w:val="none"/>
      <w:pStyle w:val="SORLDDHeading9"/>
      <w:lvlText w:val=""/>
      <w:lvlJc w:val="left"/>
      <w:pPr>
        <w:ind w:left="3240" w:hanging="360"/>
      </w:pPr>
      <w:rPr>
        <w:rFonts w:hint="default"/>
      </w:rPr>
    </w:lvl>
  </w:abstractNum>
  <w:abstractNum w:abstractNumId="9" w15:restartNumberingAfterBreak="0">
    <w:nsid w:val="128B07A6"/>
    <w:multiLevelType w:val="hybridMultilevel"/>
    <w:tmpl w:val="0BC0345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72C2D33"/>
    <w:multiLevelType w:val="hybridMultilevel"/>
    <w:tmpl w:val="6A300BFC"/>
    <w:lvl w:ilvl="0" w:tplc="8BB064B8">
      <w:start w:val="1"/>
      <w:numFmt w:val="lowerLetter"/>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7530A93"/>
    <w:multiLevelType w:val="hybridMultilevel"/>
    <w:tmpl w:val="D868920A"/>
    <w:lvl w:ilvl="0" w:tplc="BDE210CC">
      <w:start w:val="1"/>
      <w:numFmt w:val="lowerLetter"/>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B3866DB"/>
    <w:multiLevelType w:val="multilevel"/>
    <w:tmpl w:val="A4EEC5B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24A75A3E"/>
    <w:multiLevelType w:val="multilevel"/>
    <w:tmpl w:val="1CD2FE92"/>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6B81BF7"/>
    <w:multiLevelType w:val="hybridMultilevel"/>
    <w:tmpl w:val="3CFA8C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30BD03A8"/>
    <w:multiLevelType w:val="hybridMultilevel"/>
    <w:tmpl w:val="FC864BDC"/>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4A267F"/>
    <w:multiLevelType w:val="multilevel"/>
    <w:tmpl w:val="EBC0C64A"/>
    <w:lvl w:ilvl="0">
      <w:start w:val="1"/>
      <w:numFmt w:val="decimal"/>
      <w:pStyle w:val="ENG-1stlevelheading"/>
      <w:lvlText w:val="%1."/>
      <w:lvlJc w:val="left"/>
      <w:pPr>
        <w:ind w:left="709" w:hanging="709"/>
      </w:pPr>
      <w:rPr>
        <w:rFonts w:ascii="Times New Roman" w:hAnsi="Times New Roman" w:hint="default"/>
        <w:b/>
        <w:i w:val="0"/>
        <w:sz w:val="24"/>
      </w:rPr>
    </w:lvl>
    <w:lvl w:ilvl="1">
      <w:start w:val="1"/>
      <w:numFmt w:val="decimal"/>
      <w:pStyle w:val="ENG-2ndlevelheading"/>
      <w:lvlText w:val="%1.%2."/>
      <w:lvlJc w:val="left"/>
      <w:pPr>
        <w:ind w:left="709" w:hanging="709"/>
      </w:pPr>
      <w:rPr>
        <w:rFonts w:hint="default"/>
      </w:rPr>
    </w:lvl>
    <w:lvl w:ilvl="2">
      <w:start w:val="1"/>
      <w:numFmt w:val="decimal"/>
      <w:pStyle w:val="ENG-3rdlevelsubprovision"/>
      <w:lvlText w:val="%1.%2.%3."/>
      <w:lvlJc w:val="left"/>
      <w:pPr>
        <w:ind w:left="709" w:hanging="709"/>
      </w:pPr>
      <w:rPr>
        <w:rFonts w:hint="default"/>
      </w:rPr>
    </w:lvl>
    <w:lvl w:ilvl="3">
      <w:start w:val="1"/>
      <w:numFmt w:val="decimal"/>
      <w:lvlRestart w:val="0"/>
      <w:pStyle w:val="ENG-Listwith1"/>
      <w:lvlText w:val="%4."/>
      <w:lvlJc w:val="left"/>
      <w:pPr>
        <w:ind w:left="709" w:hanging="709"/>
      </w:pPr>
      <w:rPr>
        <w:rFonts w:hint="default"/>
      </w:rPr>
    </w:lvl>
    <w:lvl w:ilvl="4">
      <w:start w:val="1"/>
      <w:numFmt w:val="lowerLetter"/>
      <w:pStyle w:val="ENG-4thlevellist"/>
      <w:lvlText w:val="(%5)"/>
      <w:lvlJc w:val="left"/>
      <w:pPr>
        <w:ind w:left="1089" w:hanging="380"/>
      </w:pPr>
      <w:rPr>
        <w:rFonts w:hint="default"/>
      </w:rPr>
    </w:lvl>
    <w:lvl w:ilvl="5">
      <w:start w:val="1"/>
      <w:numFmt w:val="lowerRoman"/>
      <w:pStyle w:val="ENG-5thlevel"/>
      <w:lvlText w:val="(%6)"/>
      <w:lvlJc w:val="left"/>
      <w:pPr>
        <w:ind w:left="1469" w:hanging="38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1DF7633"/>
    <w:multiLevelType w:val="hybridMultilevel"/>
    <w:tmpl w:val="473642C4"/>
    <w:lvl w:ilvl="0" w:tplc="80689566">
      <w:start w:val="945"/>
      <w:numFmt w:val="bullet"/>
      <w:lvlText w:val="-"/>
      <w:lvlJc w:val="left"/>
      <w:pPr>
        <w:ind w:left="720" w:hanging="360"/>
      </w:pPr>
      <w:rPr>
        <w:rFonts w:ascii="Times New Roman" w:eastAsia="Times New Roman" w:hAnsi="Times New Roman" w:cs="Times New Roman" w:hint="default"/>
      </w:rPr>
    </w:lvl>
    <w:lvl w:ilvl="1" w:tplc="BBA400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34125560"/>
    <w:multiLevelType w:val="multilevel"/>
    <w:tmpl w:val="780E3D60"/>
    <w:lvl w:ilvl="0">
      <w:start w:val="1"/>
      <w:numFmt w:val="decimal"/>
      <w:pStyle w:val="SLONumberedList"/>
      <w:lvlText w:val="%1."/>
      <w:lvlJc w:val="left"/>
      <w:pPr>
        <w:ind w:left="709" w:hanging="709"/>
      </w:pPr>
      <w:rPr>
        <w:rFonts w:hint="default"/>
      </w:rPr>
    </w:lvl>
    <w:lvl w:ilvl="1">
      <w:start w:val="1"/>
      <w:numFmt w:val="decimal"/>
      <w:lvlRestart w:val="0"/>
      <w:lvlText w:val="%2."/>
      <w:lvlJc w:val="left"/>
      <w:pPr>
        <w:ind w:left="567" w:hanging="567"/>
      </w:pPr>
      <w:rPr>
        <w:rFonts w:hint="default"/>
      </w:rPr>
    </w:lvl>
    <w:lvl w:ilvl="2">
      <w:start w:val="1"/>
      <w:numFmt w:val="decimal"/>
      <w:lvlRestart w:val="0"/>
      <w:pStyle w:val="ENG-SLONumberedList"/>
      <w:lvlText w:val="%3."/>
      <w:lvlJc w:val="left"/>
      <w:pPr>
        <w:ind w:left="709" w:hanging="709"/>
      </w:pPr>
      <w:rPr>
        <w:rFonts w:hint="default"/>
      </w:rPr>
    </w:lvl>
    <w:lvl w:ilvl="3">
      <w:start w:val="1"/>
      <w:numFmt w:val="decimal"/>
      <w:lvlRestart w:val="0"/>
      <w:pStyle w:val="ENG-AppendixList"/>
      <w:lvlText w:val="%4."/>
      <w:lvlJc w:val="left"/>
      <w:pPr>
        <w:ind w:left="567" w:hanging="567"/>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80B4458"/>
    <w:multiLevelType w:val="hybridMultilevel"/>
    <w:tmpl w:val="432073CC"/>
    <w:lvl w:ilvl="0" w:tplc="DF568E62">
      <w:start w:val="1"/>
      <w:numFmt w:val="bullet"/>
      <w:pStyle w:val="SorainenOfferBulletlist2"/>
      <w:lvlText w:val=""/>
      <w:lvlJc w:val="left"/>
      <w:pPr>
        <w:ind w:left="720" w:hanging="360"/>
      </w:pPr>
      <w:rPr>
        <w:rFonts w:ascii="Wingdings" w:hAnsi="Wingdings" w:cs="Wingdings"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21" w15:restartNumberingAfterBreak="0">
    <w:nsid w:val="38903BA7"/>
    <w:multiLevelType w:val="hybridMultilevel"/>
    <w:tmpl w:val="8460DFDC"/>
    <w:lvl w:ilvl="0" w:tplc="5A562812">
      <w:start w:val="1"/>
      <w:numFmt w:val="bullet"/>
      <w:lvlText w:val=""/>
      <w:lvlJc w:val="left"/>
      <w:pPr>
        <w:ind w:left="360" w:hanging="360"/>
      </w:pPr>
      <w:rPr>
        <w:rFonts w:ascii="Wingdings" w:hAnsi="Wingdings" w:hint="default"/>
        <w:color w:val="000000" w:themeColor="text1"/>
        <w:sz w:val="16"/>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3F560312"/>
    <w:multiLevelType w:val="multilevel"/>
    <w:tmpl w:val="CA802E18"/>
    <w:lvl w:ilvl="0">
      <w:start w:val="1"/>
      <w:numFmt w:val="decimal"/>
      <w:pStyle w:val="SORLDDHeading2ESNumbering"/>
      <w:lvlText w:val="%1."/>
      <w:lvlJc w:val="left"/>
      <w:pPr>
        <w:ind w:left="907" w:hanging="737"/>
      </w:pPr>
      <w:rPr>
        <w:rFonts w:hint="default"/>
      </w:rPr>
    </w:lvl>
    <w:lvl w:ilvl="1">
      <w:start w:val="1"/>
      <w:numFmt w:val="decimal"/>
      <w:pStyle w:val="SORLDDTableParagraphESnumbering"/>
      <w:isLgl/>
      <w:lvlText w:val="%1.%2"/>
      <w:lvlJc w:val="left"/>
      <w:pPr>
        <w:ind w:left="284" w:hanging="114"/>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888480A"/>
    <w:multiLevelType w:val="hybridMultilevel"/>
    <w:tmpl w:val="198C6C06"/>
    <w:lvl w:ilvl="0" w:tplc="20A492B8">
      <w:start w:val="1"/>
      <w:numFmt w:val="lowerLetter"/>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4E42073F"/>
    <w:multiLevelType w:val="hybridMultilevel"/>
    <w:tmpl w:val="6BC6004A"/>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50517B9F"/>
    <w:multiLevelType w:val="hybridMultilevel"/>
    <w:tmpl w:val="C218C0B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1B25C44"/>
    <w:multiLevelType w:val="multilevel"/>
    <w:tmpl w:val="1D36FCE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2A55728"/>
    <w:multiLevelType w:val="hybridMultilevel"/>
    <w:tmpl w:val="A71C5DF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6E018D7"/>
    <w:multiLevelType w:val="hybridMultilevel"/>
    <w:tmpl w:val="5FDCF884"/>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8F749A1"/>
    <w:multiLevelType w:val="hybridMultilevel"/>
    <w:tmpl w:val="D700BC16"/>
    <w:lvl w:ilvl="0" w:tplc="ACAA91EE">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A437A71"/>
    <w:multiLevelType w:val="hybridMultilevel"/>
    <w:tmpl w:val="213AF8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ADB4FF6"/>
    <w:multiLevelType w:val="multilevel"/>
    <w:tmpl w:val="721AAAFA"/>
    <w:lvl w:ilvl="0">
      <w:start w:val="1"/>
      <w:numFmt w:val="decimal"/>
      <w:pStyle w:val="SORLDDHeading2-Table"/>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5BD25046"/>
    <w:multiLevelType w:val="hybridMultilevel"/>
    <w:tmpl w:val="E36AEF7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3E21E11"/>
    <w:multiLevelType w:val="hybridMultilevel"/>
    <w:tmpl w:val="4A38A7BC"/>
    <w:lvl w:ilvl="0" w:tplc="0425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E46854"/>
    <w:multiLevelType w:val="hybridMultilevel"/>
    <w:tmpl w:val="66AE94D0"/>
    <w:lvl w:ilvl="0" w:tplc="13AC26D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5C71C49"/>
    <w:multiLevelType w:val="hybridMultilevel"/>
    <w:tmpl w:val="88E654A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68222EF"/>
    <w:multiLevelType w:val="hybridMultilevel"/>
    <w:tmpl w:val="44D052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9C082D"/>
    <w:multiLevelType w:val="multilevel"/>
    <w:tmpl w:val="4710C190"/>
    <w:lvl w:ilvl="0">
      <w:start w:val="1"/>
      <w:numFmt w:val="none"/>
      <w:pStyle w:val="SORLDDTableParagraph"/>
      <w:suff w:val="nothing"/>
      <w:lvlText w:val=""/>
      <w:lvlJc w:val="left"/>
      <w:pPr>
        <w:ind w:left="0" w:firstLine="0"/>
      </w:pPr>
      <w:rPr>
        <w:rFonts w:hint="default"/>
      </w:rPr>
    </w:lvl>
    <w:lvl w:ilvl="1">
      <w:start w:val="1"/>
      <w:numFmt w:val="lowerLetter"/>
      <w:pStyle w:val="SORLDDTableParagraphlist"/>
      <w:lvlText w:val="(%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Letter"/>
      <w:lvlText w:val="(%5)"/>
      <w:lvlJc w:val="left"/>
      <w:pPr>
        <w:tabs>
          <w:tab w:val="num" w:pos="720"/>
        </w:tabs>
        <w:ind w:left="720" w:hanging="720"/>
      </w:pPr>
      <w:rPr>
        <w:rFonts w:hint="default"/>
      </w:rPr>
    </w:lvl>
    <w:lvl w:ilvl="5">
      <w:start w:val="1"/>
      <w:numFmt w:val="lowerLetter"/>
      <w:lvlText w:val="(%6)"/>
      <w:lvlJc w:val="left"/>
      <w:pPr>
        <w:tabs>
          <w:tab w:val="num" w:pos="720"/>
        </w:tabs>
        <w:ind w:left="720" w:hanging="720"/>
      </w:pPr>
      <w:rPr>
        <w:rFonts w:hint="default"/>
      </w:rPr>
    </w:lvl>
    <w:lvl w:ilvl="6">
      <w:start w:val="1"/>
      <w:numFmt w:val="lowerLetter"/>
      <w:lvlText w:val="(%7)"/>
      <w:lvlJc w:val="left"/>
      <w:pPr>
        <w:tabs>
          <w:tab w:val="num" w:pos="720"/>
        </w:tabs>
        <w:ind w:left="720" w:hanging="720"/>
      </w:pPr>
      <w:rPr>
        <w:rFonts w:hint="default"/>
      </w:rPr>
    </w:lvl>
    <w:lvl w:ilvl="7">
      <w:start w:val="1"/>
      <w:numFmt w:val="lowerLetter"/>
      <w:lvlText w:val="(%8)"/>
      <w:lvlJc w:val="left"/>
      <w:pPr>
        <w:tabs>
          <w:tab w:val="num" w:pos="720"/>
        </w:tabs>
        <w:ind w:left="720" w:hanging="720"/>
      </w:pPr>
      <w:rPr>
        <w:rFonts w:hint="default"/>
      </w:rPr>
    </w:lvl>
    <w:lvl w:ilvl="8">
      <w:start w:val="1"/>
      <w:numFmt w:val="lowerLetter"/>
      <w:lvlText w:val="(%9)"/>
      <w:lvlJc w:val="left"/>
      <w:pPr>
        <w:tabs>
          <w:tab w:val="num" w:pos="720"/>
        </w:tabs>
        <w:ind w:left="720" w:hanging="720"/>
      </w:pPr>
      <w:rPr>
        <w:rFonts w:hint="default"/>
      </w:rPr>
    </w:lvl>
  </w:abstractNum>
  <w:abstractNum w:abstractNumId="38" w15:restartNumberingAfterBreak="0">
    <w:nsid w:val="7A04418E"/>
    <w:multiLevelType w:val="multilevel"/>
    <w:tmpl w:val="79C863BC"/>
    <w:lvl w:ilvl="0">
      <w:numFmt w:val="none"/>
      <w:pStyle w:val="SORLDDTableHead-B-W-Bold"/>
      <w:suff w:val="nothing"/>
      <w:lvlText w:val=""/>
      <w:lvlJc w:val="left"/>
      <w:pPr>
        <w:ind w:left="0" w:firstLine="0"/>
      </w:pPr>
      <w:rPr>
        <w:rFonts w:hint="default"/>
      </w:rPr>
    </w:lvl>
    <w:lvl w:ilvl="1">
      <w:start w:val="1"/>
      <w:numFmt w:val="decimal"/>
      <w:pStyle w:val="SORLDDTableParagraph-simplenumbering"/>
      <w:lvlText w:val="%2."/>
      <w:lvlJc w:val="left"/>
      <w:pPr>
        <w:ind w:left="357" w:hanging="187"/>
      </w:pPr>
      <w:rPr>
        <w:rFonts w:hint="default"/>
      </w:rPr>
    </w:lvl>
    <w:lvl w:ilvl="2">
      <w:start w:val="1"/>
      <w:numFmt w:val="decimal"/>
      <w:lvlText w:val="%3."/>
      <w:lvlJc w:val="left"/>
      <w:pPr>
        <w:ind w:left="357" w:hanging="187"/>
      </w:pPr>
      <w:rPr>
        <w:rFonts w:hint="default"/>
      </w:rPr>
    </w:lvl>
    <w:lvl w:ilvl="3">
      <w:start w:val="1"/>
      <w:numFmt w:val="decimal"/>
      <w:lvlText w:val="%4."/>
      <w:lvlJc w:val="left"/>
      <w:pPr>
        <w:ind w:left="357" w:hanging="187"/>
      </w:pPr>
      <w:rPr>
        <w:rFonts w:hint="default"/>
      </w:rPr>
    </w:lvl>
    <w:lvl w:ilvl="4">
      <w:start w:val="1"/>
      <w:numFmt w:val="decimal"/>
      <w:lvlText w:val="%5."/>
      <w:lvlJc w:val="left"/>
      <w:pPr>
        <w:ind w:left="357" w:hanging="187"/>
      </w:pPr>
      <w:rPr>
        <w:rFonts w:hint="default"/>
      </w:rPr>
    </w:lvl>
    <w:lvl w:ilvl="5">
      <w:start w:val="1"/>
      <w:numFmt w:val="decimal"/>
      <w:lvlText w:val="%6."/>
      <w:lvlJc w:val="left"/>
      <w:pPr>
        <w:ind w:left="357" w:hanging="187"/>
      </w:pPr>
      <w:rPr>
        <w:rFonts w:hint="default"/>
      </w:rPr>
    </w:lvl>
    <w:lvl w:ilvl="6">
      <w:start w:val="1"/>
      <w:numFmt w:val="decimal"/>
      <w:lvlText w:val="%7."/>
      <w:lvlJc w:val="left"/>
      <w:pPr>
        <w:ind w:left="357" w:hanging="187"/>
      </w:pPr>
      <w:rPr>
        <w:rFonts w:hint="default"/>
      </w:rPr>
    </w:lvl>
    <w:lvl w:ilvl="7">
      <w:start w:val="1"/>
      <w:numFmt w:val="decimal"/>
      <w:lvlText w:val="%8."/>
      <w:lvlJc w:val="left"/>
      <w:pPr>
        <w:ind w:left="357" w:hanging="187"/>
      </w:pPr>
      <w:rPr>
        <w:rFonts w:hint="default"/>
      </w:rPr>
    </w:lvl>
    <w:lvl w:ilvl="8">
      <w:start w:val="1"/>
      <w:numFmt w:val="decimal"/>
      <w:lvlText w:val="%9."/>
      <w:lvlJc w:val="left"/>
      <w:pPr>
        <w:ind w:left="357" w:hanging="187"/>
      </w:pPr>
      <w:rPr>
        <w:rFonts w:hint="default"/>
      </w:rPr>
    </w:lvl>
  </w:abstractNum>
  <w:abstractNum w:abstractNumId="39" w15:restartNumberingAfterBreak="0">
    <w:nsid w:val="7AF4438F"/>
    <w:multiLevelType w:val="hybridMultilevel"/>
    <w:tmpl w:val="268E6A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7FD140CB"/>
    <w:multiLevelType w:val="hybridMultilevel"/>
    <w:tmpl w:val="5758226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85448865">
    <w:abstractNumId w:val="26"/>
  </w:num>
  <w:num w:numId="2" w16cid:durableId="718483111">
    <w:abstractNumId w:val="12"/>
  </w:num>
  <w:num w:numId="3" w16cid:durableId="1948655103">
    <w:abstractNumId w:val="15"/>
  </w:num>
  <w:num w:numId="4" w16cid:durableId="1787232337">
    <w:abstractNumId w:val="13"/>
  </w:num>
  <w:num w:numId="5" w16cid:durableId="1139684905">
    <w:abstractNumId w:val="1"/>
  </w:num>
  <w:num w:numId="6" w16cid:durableId="52510787">
    <w:abstractNumId w:val="2"/>
  </w:num>
  <w:num w:numId="7" w16cid:durableId="418253580">
    <w:abstractNumId w:val="17"/>
  </w:num>
  <w:num w:numId="8" w16cid:durableId="92940566">
    <w:abstractNumId w:val="19"/>
  </w:num>
  <w:num w:numId="9" w16cid:durableId="1829663176">
    <w:abstractNumId w:val="5"/>
  </w:num>
  <w:num w:numId="10" w16cid:durableId="1644430023">
    <w:abstractNumId w:val="31"/>
  </w:num>
  <w:num w:numId="11" w16cid:durableId="721632659">
    <w:abstractNumId w:val="8"/>
  </w:num>
  <w:num w:numId="12" w16cid:durableId="1934361821">
    <w:abstractNumId w:val="7"/>
  </w:num>
  <w:num w:numId="13" w16cid:durableId="1318536992">
    <w:abstractNumId w:val="22"/>
  </w:num>
  <w:num w:numId="14" w16cid:durableId="1361317425">
    <w:abstractNumId w:val="37"/>
  </w:num>
  <w:num w:numId="15" w16cid:durableId="781144297">
    <w:abstractNumId w:val="38"/>
  </w:num>
  <w:num w:numId="16" w16cid:durableId="1183976117">
    <w:abstractNumId w:val="4"/>
  </w:num>
  <w:num w:numId="17" w16cid:durableId="2034452063">
    <w:abstractNumId w:val="20"/>
  </w:num>
  <w:num w:numId="18" w16cid:durableId="1654985570">
    <w:abstractNumId w:val="0"/>
  </w:num>
  <w:num w:numId="19" w16cid:durableId="139347126">
    <w:abstractNumId w:val="35"/>
  </w:num>
  <w:num w:numId="20" w16cid:durableId="1966349078">
    <w:abstractNumId w:val="27"/>
  </w:num>
  <w:num w:numId="21" w16cid:durableId="1372656713">
    <w:abstractNumId w:val="24"/>
  </w:num>
  <w:num w:numId="22" w16cid:durableId="79839955">
    <w:abstractNumId w:val="30"/>
  </w:num>
  <w:num w:numId="23" w16cid:durableId="1256207012">
    <w:abstractNumId w:val="9"/>
  </w:num>
  <w:num w:numId="24" w16cid:durableId="1751272358">
    <w:abstractNumId w:val="32"/>
  </w:num>
  <w:num w:numId="25" w16cid:durableId="1162506884">
    <w:abstractNumId w:val="39"/>
  </w:num>
  <w:num w:numId="26" w16cid:durableId="140730927">
    <w:abstractNumId w:val="18"/>
  </w:num>
  <w:num w:numId="27" w16cid:durableId="1756130126">
    <w:abstractNumId w:val="28"/>
  </w:num>
  <w:num w:numId="28" w16cid:durableId="1428693590">
    <w:abstractNumId w:val="11"/>
  </w:num>
  <w:num w:numId="29" w16cid:durableId="275983929">
    <w:abstractNumId w:val="23"/>
  </w:num>
  <w:num w:numId="30" w16cid:durableId="977799754">
    <w:abstractNumId w:val="10"/>
  </w:num>
  <w:num w:numId="31" w16cid:durableId="1663435419">
    <w:abstractNumId w:val="3"/>
  </w:num>
  <w:num w:numId="32" w16cid:durableId="1654065135">
    <w:abstractNumId w:val="14"/>
  </w:num>
  <w:num w:numId="33" w16cid:durableId="464658776">
    <w:abstractNumId w:val="29"/>
  </w:num>
  <w:num w:numId="34" w16cid:durableId="488254362">
    <w:abstractNumId w:val="16"/>
  </w:num>
  <w:num w:numId="35" w16cid:durableId="1610382958">
    <w:abstractNumId w:val="36"/>
  </w:num>
  <w:num w:numId="36" w16cid:durableId="1492330853">
    <w:abstractNumId w:val="6"/>
  </w:num>
  <w:num w:numId="37" w16cid:durableId="1200432769">
    <w:abstractNumId w:val="33"/>
  </w:num>
  <w:num w:numId="38" w16cid:durableId="687606187">
    <w:abstractNumId w:val="21"/>
  </w:num>
  <w:num w:numId="39" w16cid:durableId="734006552">
    <w:abstractNumId w:val="34"/>
  </w:num>
  <w:num w:numId="40" w16cid:durableId="1499535755">
    <w:abstractNumId w:val="40"/>
  </w:num>
  <w:num w:numId="41" w16cid:durableId="987637364">
    <w:abstractNumId w:val="25"/>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ren Alamets - JUSTDIGI">
    <w15:presenceInfo w15:providerId="AD" w15:userId="S::karen.alamets@justdigi.ee::d5089abc-9333-4d24-b37e-5d1060a1f597"/>
  </w15:person>
  <w15:person w15:author="Katariina Kärsten - JUSTDIGI">
    <w15:presenceInfo w15:providerId="AD" w15:userId="S::katariina.karsten@justdigi.ee::68186ada-2893-4ef6-a103-bd414b9ef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0E0"/>
    <w:rsid w:val="00002A91"/>
    <w:rsid w:val="00002BCB"/>
    <w:rsid w:val="00005E58"/>
    <w:rsid w:val="00011972"/>
    <w:rsid w:val="00016C5E"/>
    <w:rsid w:val="0001731C"/>
    <w:rsid w:val="00021D9F"/>
    <w:rsid w:val="0002287F"/>
    <w:rsid w:val="000237FC"/>
    <w:rsid w:val="000258FE"/>
    <w:rsid w:val="00025F8B"/>
    <w:rsid w:val="00030F0C"/>
    <w:rsid w:val="000313DB"/>
    <w:rsid w:val="000316A2"/>
    <w:rsid w:val="000323CE"/>
    <w:rsid w:val="00037CA2"/>
    <w:rsid w:val="00040F5D"/>
    <w:rsid w:val="000413A7"/>
    <w:rsid w:val="00043652"/>
    <w:rsid w:val="00044482"/>
    <w:rsid w:val="00044F82"/>
    <w:rsid w:val="000459AB"/>
    <w:rsid w:val="00050632"/>
    <w:rsid w:val="000533E7"/>
    <w:rsid w:val="00054086"/>
    <w:rsid w:val="0005458F"/>
    <w:rsid w:val="000545A5"/>
    <w:rsid w:val="000576A2"/>
    <w:rsid w:val="000632E1"/>
    <w:rsid w:val="00063FC5"/>
    <w:rsid w:val="00064B61"/>
    <w:rsid w:val="00064F39"/>
    <w:rsid w:val="0006600E"/>
    <w:rsid w:val="00067BB1"/>
    <w:rsid w:val="00073245"/>
    <w:rsid w:val="00084596"/>
    <w:rsid w:val="00085B5F"/>
    <w:rsid w:val="00087609"/>
    <w:rsid w:val="00090E53"/>
    <w:rsid w:val="000933C4"/>
    <w:rsid w:val="00093711"/>
    <w:rsid w:val="0009396B"/>
    <w:rsid w:val="00097613"/>
    <w:rsid w:val="000A3033"/>
    <w:rsid w:val="000A5AD2"/>
    <w:rsid w:val="000A619A"/>
    <w:rsid w:val="000A7314"/>
    <w:rsid w:val="000A757A"/>
    <w:rsid w:val="000B14B3"/>
    <w:rsid w:val="000B54D6"/>
    <w:rsid w:val="000B7121"/>
    <w:rsid w:val="000C0EBF"/>
    <w:rsid w:val="000C1E48"/>
    <w:rsid w:val="000C3E43"/>
    <w:rsid w:val="000C798C"/>
    <w:rsid w:val="000D14D9"/>
    <w:rsid w:val="000D70C5"/>
    <w:rsid w:val="000E0E4A"/>
    <w:rsid w:val="000E1302"/>
    <w:rsid w:val="000E19AE"/>
    <w:rsid w:val="000E1E9D"/>
    <w:rsid w:val="000E3687"/>
    <w:rsid w:val="000E380F"/>
    <w:rsid w:val="000E3967"/>
    <w:rsid w:val="000E515E"/>
    <w:rsid w:val="000E606A"/>
    <w:rsid w:val="000F04CD"/>
    <w:rsid w:val="000F173D"/>
    <w:rsid w:val="000F2046"/>
    <w:rsid w:val="000F2726"/>
    <w:rsid w:val="000F3E96"/>
    <w:rsid w:val="000F6ACE"/>
    <w:rsid w:val="0010079A"/>
    <w:rsid w:val="001017AC"/>
    <w:rsid w:val="001042EC"/>
    <w:rsid w:val="00112F04"/>
    <w:rsid w:val="00115D0F"/>
    <w:rsid w:val="00117AD4"/>
    <w:rsid w:val="00121261"/>
    <w:rsid w:val="00124749"/>
    <w:rsid w:val="00124DF5"/>
    <w:rsid w:val="00131334"/>
    <w:rsid w:val="00132B36"/>
    <w:rsid w:val="00136759"/>
    <w:rsid w:val="001379F4"/>
    <w:rsid w:val="00141027"/>
    <w:rsid w:val="001410BD"/>
    <w:rsid w:val="00142A3D"/>
    <w:rsid w:val="00145A02"/>
    <w:rsid w:val="0014756D"/>
    <w:rsid w:val="00150F12"/>
    <w:rsid w:val="00151006"/>
    <w:rsid w:val="001517EF"/>
    <w:rsid w:val="00153B93"/>
    <w:rsid w:val="001543E5"/>
    <w:rsid w:val="00156166"/>
    <w:rsid w:val="00156BEF"/>
    <w:rsid w:val="00157551"/>
    <w:rsid w:val="0015767D"/>
    <w:rsid w:val="00160AC5"/>
    <w:rsid w:val="00163344"/>
    <w:rsid w:val="001637DF"/>
    <w:rsid w:val="0016735E"/>
    <w:rsid w:val="00170D7D"/>
    <w:rsid w:val="00170FF8"/>
    <w:rsid w:val="0017348D"/>
    <w:rsid w:val="00173A85"/>
    <w:rsid w:val="00173D56"/>
    <w:rsid w:val="00176217"/>
    <w:rsid w:val="00177101"/>
    <w:rsid w:val="0018004E"/>
    <w:rsid w:val="00180BA8"/>
    <w:rsid w:val="00182224"/>
    <w:rsid w:val="0018222C"/>
    <w:rsid w:val="00182511"/>
    <w:rsid w:val="00185FA6"/>
    <w:rsid w:val="001873AA"/>
    <w:rsid w:val="00187FA8"/>
    <w:rsid w:val="00190A6F"/>
    <w:rsid w:val="00192829"/>
    <w:rsid w:val="00194503"/>
    <w:rsid w:val="0019481C"/>
    <w:rsid w:val="00194AA4"/>
    <w:rsid w:val="00194CE9"/>
    <w:rsid w:val="001960F5"/>
    <w:rsid w:val="00196D73"/>
    <w:rsid w:val="001A1115"/>
    <w:rsid w:val="001A1C39"/>
    <w:rsid w:val="001A245D"/>
    <w:rsid w:val="001A399B"/>
    <w:rsid w:val="001B0EA2"/>
    <w:rsid w:val="001B1148"/>
    <w:rsid w:val="001B17BA"/>
    <w:rsid w:val="001B1F8D"/>
    <w:rsid w:val="001B22C9"/>
    <w:rsid w:val="001B2399"/>
    <w:rsid w:val="001B2AA2"/>
    <w:rsid w:val="001B5064"/>
    <w:rsid w:val="001B692F"/>
    <w:rsid w:val="001B6D3A"/>
    <w:rsid w:val="001B7155"/>
    <w:rsid w:val="001C021C"/>
    <w:rsid w:val="001C2386"/>
    <w:rsid w:val="001C2C75"/>
    <w:rsid w:val="001C2D77"/>
    <w:rsid w:val="001C35DF"/>
    <w:rsid w:val="001C3930"/>
    <w:rsid w:val="001C5111"/>
    <w:rsid w:val="001C5952"/>
    <w:rsid w:val="001D1A3B"/>
    <w:rsid w:val="001D4D5F"/>
    <w:rsid w:val="001D53FF"/>
    <w:rsid w:val="001E0895"/>
    <w:rsid w:val="001E101B"/>
    <w:rsid w:val="001E1D87"/>
    <w:rsid w:val="001E5FDE"/>
    <w:rsid w:val="001F0773"/>
    <w:rsid w:val="001F1C5B"/>
    <w:rsid w:val="001F1D62"/>
    <w:rsid w:val="001F3539"/>
    <w:rsid w:val="001F3C9B"/>
    <w:rsid w:val="001F46E7"/>
    <w:rsid w:val="001F4872"/>
    <w:rsid w:val="001F4F74"/>
    <w:rsid w:val="001F53E6"/>
    <w:rsid w:val="001F7C45"/>
    <w:rsid w:val="00200041"/>
    <w:rsid w:val="0020059B"/>
    <w:rsid w:val="00200EA8"/>
    <w:rsid w:val="00202A03"/>
    <w:rsid w:val="00203051"/>
    <w:rsid w:val="00203696"/>
    <w:rsid w:val="002036BB"/>
    <w:rsid w:val="00203BA2"/>
    <w:rsid w:val="002041F1"/>
    <w:rsid w:val="002057A1"/>
    <w:rsid w:val="002060D4"/>
    <w:rsid w:val="0020706D"/>
    <w:rsid w:val="00207ABF"/>
    <w:rsid w:val="002127F1"/>
    <w:rsid w:val="00212AA0"/>
    <w:rsid w:val="00216ACA"/>
    <w:rsid w:val="00217FC1"/>
    <w:rsid w:val="00220866"/>
    <w:rsid w:val="0022164A"/>
    <w:rsid w:val="00222348"/>
    <w:rsid w:val="00225449"/>
    <w:rsid w:val="0022585E"/>
    <w:rsid w:val="002272D6"/>
    <w:rsid w:val="00227EF5"/>
    <w:rsid w:val="00230D17"/>
    <w:rsid w:val="002324C4"/>
    <w:rsid w:val="002325D2"/>
    <w:rsid w:val="0023530C"/>
    <w:rsid w:val="002353C5"/>
    <w:rsid w:val="00235A3E"/>
    <w:rsid w:val="00237E4B"/>
    <w:rsid w:val="00240214"/>
    <w:rsid w:val="00242709"/>
    <w:rsid w:val="00242923"/>
    <w:rsid w:val="00246807"/>
    <w:rsid w:val="002470DB"/>
    <w:rsid w:val="00251AF9"/>
    <w:rsid w:val="00252902"/>
    <w:rsid w:val="0025333E"/>
    <w:rsid w:val="00254671"/>
    <w:rsid w:val="00256952"/>
    <w:rsid w:val="002572C2"/>
    <w:rsid w:val="00257441"/>
    <w:rsid w:val="00260C3A"/>
    <w:rsid w:val="00261157"/>
    <w:rsid w:val="00265115"/>
    <w:rsid w:val="002666DA"/>
    <w:rsid w:val="002701D1"/>
    <w:rsid w:val="00271CBE"/>
    <w:rsid w:val="00276C31"/>
    <w:rsid w:val="00277308"/>
    <w:rsid w:val="0027735B"/>
    <w:rsid w:val="00281064"/>
    <w:rsid w:val="00281F27"/>
    <w:rsid w:val="0028284D"/>
    <w:rsid w:val="00282DBF"/>
    <w:rsid w:val="00282F10"/>
    <w:rsid w:val="0028367F"/>
    <w:rsid w:val="002851D1"/>
    <w:rsid w:val="002902C7"/>
    <w:rsid w:val="00290D91"/>
    <w:rsid w:val="002916B2"/>
    <w:rsid w:val="00291859"/>
    <w:rsid w:val="002938A0"/>
    <w:rsid w:val="00296AEA"/>
    <w:rsid w:val="0029729F"/>
    <w:rsid w:val="00297E8B"/>
    <w:rsid w:val="002A2465"/>
    <w:rsid w:val="002A357A"/>
    <w:rsid w:val="002A4E41"/>
    <w:rsid w:val="002A5D60"/>
    <w:rsid w:val="002A70E0"/>
    <w:rsid w:val="002B69B1"/>
    <w:rsid w:val="002C09BE"/>
    <w:rsid w:val="002C3305"/>
    <w:rsid w:val="002C3696"/>
    <w:rsid w:val="002C3F34"/>
    <w:rsid w:val="002C5631"/>
    <w:rsid w:val="002C5B05"/>
    <w:rsid w:val="002C6EE8"/>
    <w:rsid w:val="002D2CCB"/>
    <w:rsid w:val="002D6393"/>
    <w:rsid w:val="002D6D69"/>
    <w:rsid w:val="002E20B8"/>
    <w:rsid w:val="002E2EDA"/>
    <w:rsid w:val="002E3AD7"/>
    <w:rsid w:val="002E3BB4"/>
    <w:rsid w:val="002E4ABA"/>
    <w:rsid w:val="002F1E6F"/>
    <w:rsid w:val="002F5202"/>
    <w:rsid w:val="002F6803"/>
    <w:rsid w:val="00302BB8"/>
    <w:rsid w:val="003120B7"/>
    <w:rsid w:val="0031267E"/>
    <w:rsid w:val="003134E5"/>
    <w:rsid w:val="00316192"/>
    <w:rsid w:val="00321B73"/>
    <w:rsid w:val="0032285F"/>
    <w:rsid w:val="00323137"/>
    <w:rsid w:val="003240D5"/>
    <w:rsid w:val="00324E3F"/>
    <w:rsid w:val="00327735"/>
    <w:rsid w:val="00327BC1"/>
    <w:rsid w:val="00331ACA"/>
    <w:rsid w:val="00331D26"/>
    <w:rsid w:val="00332D45"/>
    <w:rsid w:val="00335BA9"/>
    <w:rsid w:val="0033675B"/>
    <w:rsid w:val="003404D7"/>
    <w:rsid w:val="00345252"/>
    <w:rsid w:val="00345A91"/>
    <w:rsid w:val="003476ED"/>
    <w:rsid w:val="00353E45"/>
    <w:rsid w:val="00354651"/>
    <w:rsid w:val="00355B35"/>
    <w:rsid w:val="0035658E"/>
    <w:rsid w:val="0036003B"/>
    <w:rsid w:val="00361C47"/>
    <w:rsid w:val="00362D47"/>
    <w:rsid w:val="003637C4"/>
    <w:rsid w:val="00365846"/>
    <w:rsid w:val="00366785"/>
    <w:rsid w:val="00366B64"/>
    <w:rsid w:val="00367059"/>
    <w:rsid w:val="0036787A"/>
    <w:rsid w:val="00370F44"/>
    <w:rsid w:val="00371056"/>
    <w:rsid w:val="003725F3"/>
    <w:rsid w:val="00374882"/>
    <w:rsid w:val="0037738C"/>
    <w:rsid w:val="00377674"/>
    <w:rsid w:val="00377BDF"/>
    <w:rsid w:val="003837DC"/>
    <w:rsid w:val="0038676C"/>
    <w:rsid w:val="0039076D"/>
    <w:rsid w:val="00394453"/>
    <w:rsid w:val="003A24CE"/>
    <w:rsid w:val="003A50BF"/>
    <w:rsid w:val="003A744B"/>
    <w:rsid w:val="003A7C04"/>
    <w:rsid w:val="003B07BA"/>
    <w:rsid w:val="003B11E4"/>
    <w:rsid w:val="003B33D0"/>
    <w:rsid w:val="003B6D22"/>
    <w:rsid w:val="003C2339"/>
    <w:rsid w:val="003C2DFF"/>
    <w:rsid w:val="003C2E7D"/>
    <w:rsid w:val="003C3DC0"/>
    <w:rsid w:val="003C6A7E"/>
    <w:rsid w:val="003C71E2"/>
    <w:rsid w:val="003D0E2A"/>
    <w:rsid w:val="003D10B3"/>
    <w:rsid w:val="003D2C83"/>
    <w:rsid w:val="003D4F84"/>
    <w:rsid w:val="003E69B5"/>
    <w:rsid w:val="003F02FF"/>
    <w:rsid w:val="003F32FB"/>
    <w:rsid w:val="003F6BE9"/>
    <w:rsid w:val="003F6BF2"/>
    <w:rsid w:val="00400766"/>
    <w:rsid w:val="00402324"/>
    <w:rsid w:val="00405538"/>
    <w:rsid w:val="004059D6"/>
    <w:rsid w:val="00407060"/>
    <w:rsid w:val="0040734A"/>
    <w:rsid w:val="00410492"/>
    <w:rsid w:val="00410747"/>
    <w:rsid w:val="00411278"/>
    <w:rsid w:val="00412227"/>
    <w:rsid w:val="004153DF"/>
    <w:rsid w:val="00416545"/>
    <w:rsid w:val="004172BD"/>
    <w:rsid w:val="00417A83"/>
    <w:rsid w:val="004232CD"/>
    <w:rsid w:val="00424304"/>
    <w:rsid w:val="00424EE0"/>
    <w:rsid w:val="0042530D"/>
    <w:rsid w:val="00432798"/>
    <w:rsid w:val="0043351B"/>
    <w:rsid w:val="00433958"/>
    <w:rsid w:val="00435295"/>
    <w:rsid w:val="004361D5"/>
    <w:rsid w:val="00437242"/>
    <w:rsid w:val="0044000B"/>
    <w:rsid w:val="004414C8"/>
    <w:rsid w:val="00444A5C"/>
    <w:rsid w:val="00445A29"/>
    <w:rsid w:val="00445AEB"/>
    <w:rsid w:val="00450202"/>
    <w:rsid w:val="00452C1D"/>
    <w:rsid w:val="00456CE4"/>
    <w:rsid w:val="0046031D"/>
    <w:rsid w:val="004605E3"/>
    <w:rsid w:val="00462752"/>
    <w:rsid w:val="00462F7C"/>
    <w:rsid w:val="00463A5A"/>
    <w:rsid w:val="004661CE"/>
    <w:rsid w:val="00466ACD"/>
    <w:rsid w:val="00470E61"/>
    <w:rsid w:val="00474C53"/>
    <w:rsid w:val="00476A8A"/>
    <w:rsid w:val="00480ADD"/>
    <w:rsid w:val="004814CE"/>
    <w:rsid w:val="004823DF"/>
    <w:rsid w:val="00483CD5"/>
    <w:rsid w:val="00483E6E"/>
    <w:rsid w:val="00484BC2"/>
    <w:rsid w:val="004851AB"/>
    <w:rsid w:val="00486332"/>
    <w:rsid w:val="00487ED4"/>
    <w:rsid w:val="004902BF"/>
    <w:rsid w:val="00490427"/>
    <w:rsid w:val="00491F88"/>
    <w:rsid w:val="0049401B"/>
    <w:rsid w:val="004A3E33"/>
    <w:rsid w:val="004A41C3"/>
    <w:rsid w:val="004A4F38"/>
    <w:rsid w:val="004A5037"/>
    <w:rsid w:val="004A57B8"/>
    <w:rsid w:val="004A656D"/>
    <w:rsid w:val="004A7619"/>
    <w:rsid w:val="004B0AA9"/>
    <w:rsid w:val="004B57D2"/>
    <w:rsid w:val="004B5BBE"/>
    <w:rsid w:val="004B6D09"/>
    <w:rsid w:val="004B798D"/>
    <w:rsid w:val="004C10A5"/>
    <w:rsid w:val="004C1E96"/>
    <w:rsid w:val="004C22D9"/>
    <w:rsid w:val="004C2F2E"/>
    <w:rsid w:val="004C3550"/>
    <w:rsid w:val="004C3DAE"/>
    <w:rsid w:val="004D328D"/>
    <w:rsid w:val="004D6A80"/>
    <w:rsid w:val="004D786B"/>
    <w:rsid w:val="004E14C2"/>
    <w:rsid w:val="004E1618"/>
    <w:rsid w:val="004E2BAF"/>
    <w:rsid w:val="004E3E59"/>
    <w:rsid w:val="004E467B"/>
    <w:rsid w:val="004E639E"/>
    <w:rsid w:val="004F0AE3"/>
    <w:rsid w:val="004F3B20"/>
    <w:rsid w:val="004F3F2E"/>
    <w:rsid w:val="004F536C"/>
    <w:rsid w:val="004F5BE4"/>
    <w:rsid w:val="004F5F00"/>
    <w:rsid w:val="004F6056"/>
    <w:rsid w:val="004F63E5"/>
    <w:rsid w:val="00500ED7"/>
    <w:rsid w:val="00501C33"/>
    <w:rsid w:val="00503A49"/>
    <w:rsid w:val="00503F06"/>
    <w:rsid w:val="00506C0E"/>
    <w:rsid w:val="005070C9"/>
    <w:rsid w:val="00510C29"/>
    <w:rsid w:val="00510D90"/>
    <w:rsid w:val="005148DD"/>
    <w:rsid w:val="00515F0F"/>
    <w:rsid w:val="00517C7F"/>
    <w:rsid w:val="0052123B"/>
    <w:rsid w:val="00523F4C"/>
    <w:rsid w:val="005241E9"/>
    <w:rsid w:val="0052445F"/>
    <w:rsid w:val="00527823"/>
    <w:rsid w:val="00532B19"/>
    <w:rsid w:val="00535D97"/>
    <w:rsid w:val="005360BE"/>
    <w:rsid w:val="005422A4"/>
    <w:rsid w:val="00542846"/>
    <w:rsid w:val="00542BA7"/>
    <w:rsid w:val="0054462A"/>
    <w:rsid w:val="00545DA2"/>
    <w:rsid w:val="00551668"/>
    <w:rsid w:val="00552251"/>
    <w:rsid w:val="00560BD3"/>
    <w:rsid w:val="00561039"/>
    <w:rsid w:val="00562964"/>
    <w:rsid w:val="0056345A"/>
    <w:rsid w:val="005640B3"/>
    <w:rsid w:val="00564810"/>
    <w:rsid w:val="00566387"/>
    <w:rsid w:val="00570602"/>
    <w:rsid w:val="00573C4C"/>
    <w:rsid w:val="005868B4"/>
    <w:rsid w:val="005901CF"/>
    <w:rsid w:val="005905E8"/>
    <w:rsid w:val="0059195F"/>
    <w:rsid w:val="005922FA"/>
    <w:rsid w:val="005929CC"/>
    <w:rsid w:val="00593399"/>
    <w:rsid w:val="0059382F"/>
    <w:rsid w:val="00597983"/>
    <w:rsid w:val="005A17A8"/>
    <w:rsid w:val="005A32AB"/>
    <w:rsid w:val="005A762F"/>
    <w:rsid w:val="005B003A"/>
    <w:rsid w:val="005B3E0A"/>
    <w:rsid w:val="005B4E83"/>
    <w:rsid w:val="005B77FF"/>
    <w:rsid w:val="005C1251"/>
    <w:rsid w:val="005D072F"/>
    <w:rsid w:val="005D22BD"/>
    <w:rsid w:val="005D2FA0"/>
    <w:rsid w:val="005D302C"/>
    <w:rsid w:val="005D516D"/>
    <w:rsid w:val="005E0B03"/>
    <w:rsid w:val="005E10DD"/>
    <w:rsid w:val="005E40B8"/>
    <w:rsid w:val="005E6356"/>
    <w:rsid w:val="005E6997"/>
    <w:rsid w:val="005E7CA4"/>
    <w:rsid w:val="005F31BE"/>
    <w:rsid w:val="005F64FA"/>
    <w:rsid w:val="005F6FEF"/>
    <w:rsid w:val="005F7C49"/>
    <w:rsid w:val="006019A1"/>
    <w:rsid w:val="00606532"/>
    <w:rsid w:val="00606B98"/>
    <w:rsid w:val="00606F33"/>
    <w:rsid w:val="0061239D"/>
    <w:rsid w:val="006141DF"/>
    <w:rsid w:val="0062143E"/>
    <w:rsid w:val="00622612"/>
    <w:rsid w:val="0062372E"/>
    <w:rsid w:val="006238E7"/>
    <w:rsid w:val="00624001"/>
    <w:rsid w:val="00625FDE"/>
    <w:rsid w:val="00626317"/>
    <w:rsid w:val="00631DC6"/>
    <w:rsid w:val="0063222D"/>
    <w:rsid w:val="00636A72"/>
    <w:rsid w:val="006443F6"/>
    <w:rsid w:val="00644DA0"/>
    <w:rsid w:val="00645A56"/>
    <w:rsid w:val="00646C95"/>
    <w:rsid w:val="0064733A"/>
    <w:rsid w:val="00651CB3"/>
    <w:rsid w:val="00654388"/>
    <w:rsid w:val="00655AE1"/>
    <w:rsid w:val="00661BDA"/>
    <w:rsid w:val="00664F33"/>
    <w:rsid w:val="00665A21"/>
    <w:rsid w:val="006673D9"/>
    <w:rsid w:val="006712A2"/>
    <w:rsid w:val="0067771B"/>
    <w:rsid w:val="00680C86"/>
    <w:rsid w:val="0068139C"/>
    <w:rsid w:val="006826F7"/>
    <w:rsid w:val="00682881"/>
    <w:rsid w:val="00682B53"/>
    <w:rsid w:val="00682D0D"/>
    <w:rsid w:val="006837C3"/>
    <w:rsid w:val="00686BFA"/>
    <w:rsid w:val="00693A47"/>
    <w:rsid w:val="00694F09"/>
    <w:rsid w:val="00696D54"/>
    <w:rsid w:val="0069720D"/>
    <w:rsid w:val="006A05B6"/>
    <w:rsid w:val="006A2E1B"/>
    <w:rsid w:val="006B3D11"/>
    <w:rsid w:val="006B3E72"/>
    <w:rsid w:val="006B5E3B"/>
    <w:rsid w:val="006B7BF3"/>
    <w:rsid w:val="006C07C8"/>
    <w:rsid w:val="006C09C3"/>
    <w:rsid w:val="006C1ECD"/>
    <w:rsid w:val="006C1F6A"/>
    <w:rsid w:val="006C2ABF"/>
    <w:rsid w:val="006C32E8"/>
    <w:rsid w:val="006C4317"/>
    <w:rsid w:val="006C4CAC"/>
    <w:rsid w:val="006D035D"/>
    <w:rsid w:val="006D6981"/>
    <w:rsid w:val="006E1E97"/>
    <w:rsid w:val="006E36D7"/>
    <w:rsid w:val="006E54E4"/>
    <w:rsid w:val="006E6288"/>
    <w:rsid w:val="006E68F8"/>
    <w:rsid w:val="006E6911"/>
    <w:rsid w:val="006F0F6B"/>
    <w:rsid w:val="006F393E"/>
    <w:rsid w:val="006F3A2E"/>
    <w:rsid w:val="006F5A9E"/>
    <w:rsid w:val="00701A32"/>
    <w:rsid w:val="00705B51"/>
    <w:rsid w:val="007105C4"/>
    <w:rsid w:val="00711EAF"/>
    <w:rsid w:val="00713089"/>
    <w:rsid w:val="00714076"/>
    <w:rsid w:val="00714A47"/>
    <w:rsid w:val="007151E9"/>
    <w:rsid w:val="0071547C"/>
    <w:rsid w:val="00715BA2"/>
    <w:rsid w:val="00715EA4"/>
    <w:rsid w:val="00716E1D"/>
    <w:rsid w:val="007178F6"/>
    <w:rsid w:val="0072310E"/>
    <w:rsid w:val="00724EE7"/>
    <w:rsid w:val="0072558A"/>
    <w:rsid w:val="00730F44"/>
    <w:rsid w:val="00731914"/>
    <w:rsid w:val="00733B2B"/>
    <w:rsid w:val="0073436A"/>
    <w:rsid w:val="00734F85"/>
    <w:rsid w:val="0073710B"/>
    <w:rsid w:val="00737D9A"/>
    <w:rsid w:val="00740607"/>
    <w:rsid w:val="0074195F"/>
    <w:rsid w:val="007432B6"/>
    <w:rsid w:val="007439B3"/>
    <w:rsid w:val="00744206"/>
    <w:rsid w:val="007444DC"/>
    <w:rsid w:val="007506B6"/>
    <w:rsid w:val="00750999"/>
    <w:rsid w:val="00750F98"/>
    <w:rsid w:val="00754252"/>
    <w:rsid w:val="00754BC2"/>
    <w:rsid w:val="00754FB8"/>
    <w:rsid w:val="007559D2"/>
    <w:rsid w:val="00760B68"/>
    <w:rsid w:val="007642AF"/>
    <w:rsid w:val="007663F9"/>
    <w:rsid w:val="0076696D"/>
    <w:rsid w:val="00766AAC"/>
    <w:rsid w:val="00767EC5"/>
    <w:rsid w:val="00770433"/>
    <w:rsid w:val="00772995"/>
    <w:rsid w:val="00773393"/>
    <w:rsid w:val="00773435"/>
    <w:rsid w:val="007738F8"/>
    <w:rsid w:val="00774406"/>
    <w:rsid w:val="007772B6"/>
    <w:rsid w:val="007813DA"/>
    <w:rsid w:val="00784D52"/>
    <w:rsid w:val="00785380"/>
    <w:rsid w:val="00786828"/>
    <w:rsid w:val="00786AFE"/>
    <w:rsid w:val="0078702E"/>
    <w:rsid w:val="00790039"/>
    <w:rsid w:val="00790D4B"/>
    <w:rsid w:val="00791040"/>
    <w:rsid w:val="00791852"/>
    <w:rsid w:val="00792B31"/>
    <w:rsid w:val="007A0705"/>
    <w:rsid w:val="007A335A"/>
    <w:rsid w:val="007A6BF4"/>
    <w:rsid w:val="007A75D2"/>
    <w:rsid w:val="007B1865"/>
    <w:rsid w:val="007B19AA"/>
    <w:rsid w:val="007B3D55"/>
    <w:rsid w:val="007B5C06"/>
    <w:rsid w:val="007C2F59"/>
    <w:rsid w:val="007C3E15"/>
    <w:rsid w:val="007C5F1A"/>
    <w:rsid w:val="007D2915"/>
    <w:rsid w:val="007D5989"/>
    <w:rsid w:val="007D5E7A"/>
    <w:rsid w:val="007D62C6"/>
    <w:rsid w:val="007D7F63"/>
    <w:rsid w:val="007E03AA"/>
    <w:rsid w:val="007E078E"/>
    <w:rsid w:val="007E1EFE"/>
    <w:rsid w:val="007E4466"/>
    <w:rsid w:val="007E67A5"/>
    <w:rsid w:val="007E6F4E"/>
    <w:rsid w:val="007F04CB"/>
    <w:rsid w:val="007F20D5"/>
    <w:rsid w:val="00803557"/>
    <w:rsid w:val="00804708"/>
    <w:rsid w:val="0080512A"/>
    <w:rsid w:val="00806A40"/>
    <w:rsid w:val="00810B10"/>
    <w:rsid w:val="0081134B"/>
    <w:rsid w:val="0081299B"/>
    <w:rsid w:val="00814EBB"/>
    <w:rsid w:val="00816862"/>
    <w:rsid w:val="0081704F"/>
    <w:rsid w:val="008211D7"/>
    <w:rsid w:val="008216B4"/>
    <w:rsid w:val="00823A44"/>
    <w:rsid w:val="00824D19"/>
    <w:rsid w:val="008319A3"/>
    <w:rsid w:val="00831D9B"/>
    <w:rsid w:val="008330FE"/>
    <w:rsid w:val="00833393"/>
    <w:rsid w:val="00833CB4"/>
    <w:rsid w:val="008425F3"/>
    <w:rsid w:val="00842C48"/>
    <w:rsid w:val="00842F13"/>
    <w:rsid w:val="00843B73"/>
    <w:rsid w:val="008454E0"/>
    <w:rsid w:val="00845963"/>
    <w:rsid w:val="008468D6"/>
    <w:rsid w:val="008471E1"/>
    <w:rsid w:val="00850363"/>
    <w:rsid w:val="00850451"/>
    <w:rsid w:val="0085309B"/>
    <w:rsid w:val="00854678"/>
    <w:rsid w:val="00860621"/>
    <w:rsid w:val="0086222F"/>
    <w:rsid w:val="00863292"/>
    <w:rsid w:val="00864533"/>
    <w:rsid w:val="00864645"/>
    <w:rsid w:val="00865E14"/>
    <w:rsid w:val="008663FD"/>
    <w:rsid w:val="00872AF1"/>
    <w:rsid w:val="008734A9"/>
    <w:rsid w:val="00873A2B"/>
    <w:rsid w:val="0087460C"/>
    <w:rsid w:val="00876078"/>
    <w:rsid w:val="008856A3"/>
    <w:rsid w:val="008866ED"/>
    <w:rsid w:val="00886ECA"/>
    <w:rsid w:val="00890D6E"/>
    <w:rsid w:val="00891ACF"/>
    <w:rsid w:val="00892EB1"/>
    <w:rsid w:val="00893A39"/>
    <w:rsid w:val="008945C6"/>
    <w:rsid w:val="008A0401"/>
    <w:rsid w:val="008A09AE"/>
    <w:rsid w:val="008A12B7"/>
    <w:rsid w:val="008A5C6C"/>
    <w:rsid w:val="008A615A"/>
    <w:rsid w:val="008C069A"/>
    <w:rsid w:val="008C1BF1"/>
    <w:rsid w:val="008C353E"/>
    <w:rsid w:val="008C37E1"/>
    <w:rsid w:val="008C61A8"/>
    <w:rsid w:val="008C7B22"/>
    <w:rsid w:val="008D17B2"/>
    <w:rsid w:val="008D394F"/>
    <w:rsid w:val="008D4C10"/>
    <w:rsid w:val="008D5510"/>
    <w:rsid w:val="008D755F"/>
    <w:rsid w:val="008D7CFE"/>
    <w:rsid w:val="008E1558"/>
    <w:rsid w:val="008E16EC"/>
    <w:rsid w:val="008E1CB2"/>
    <w:rsid w:val="008E41B0"/>
    <w:rsid w:val="008E70D6"/>
    <w:rsid w:val="008F0C02"/>
    <w:rsid w:val="008F14BA"/>
    <w:rsid w:val="008F6F23"/>
    <w:rsid w:val="0090049F"/>
    <w:rsid w:val="009004A6"/>
    <w:rsid w:val="00903F90"/>
    <w:rsid w:val="00905314"/>
    <w:rsid w:val="00906C1F"/>
    <w:rsid w:val="009121B5"/>
    <w:rsid w:val="00913DD6"/>
    <w:rsid w:val="00914703"/>
    <w:rsid w:val="00915814"/>
    <w:rsid w:val="0091645D"/>
    <w:rsid w:val="0091656C"/>
    <w:rsid w:val="00916C48"/>
    <w:rsid w:val="00920037"/>
    <w:rsid w:val="0092104C"/>
    <w:rsid w:val="00922673"/>
    <w:rsid w:val="00924799"/>
    <w:rsid w:val="00924BBD"/>
    <w:rsid w:val="00925219"/>
    <w:rsid w:val="0092596C"/>
    <w:rsid w:val="00927D40"/>
    <w:rsid w:val="00930C74"/>
    <w:rsid w:val="00931C4B"/>
    <w:rsid w:val="00931F0C"/>
    <w:rsid w:val="0093364E"/>
    <w:rsid w:val="0094222C"/>
    <w:rsid w:val="0094366C"/>
    <w:rsid w:val="00943ACD"/>
    <w:rsid w:val="00944D11"/>
    <w:rsid w:val="00944E4D"/>
    <w:rsid w:val="00945290"/>
    <w:rsid w:val="0094546F"/>
    <w:rsid w:val="0094760D"/>
    <w:rsid w:val="00947F46"/>
    <w:rsid w:val="009504E7"/>
    <w:rsid w:val="009533BB"/>
    <w:rsid w:val="00955BB2"/>
    <w:rsid w:val="00955E6A"/>
    <w:rsid w:val="009571CE"/>
    <w:rsid w:val="009575CB"/>
    <w:rsid w:val="0095764A"/>
    <w:rsid w:val="009577B6"/>
    <w:rsid w:val="00957E46"/>
    <w:rsid w:val="00960438"/>
    <w:rsid w:val="00960B78"/>
    <w:rsid w:val="00961E1C"/>
    <w:rsid w:val="00965484"/>
    <w:rsid w:val="009658EA"/>
    <w:rsid w:val="0096630C"/>
    <w:rsid w:val="009673A7"/>
    <w:rsid w:val="009673C4"/>
    <w:rsid w:val="00971A9B"/>
    <w:rsid w:val="009756E9"/>
    <w:rsid w:val="00975772"/>
    <w:rsid w:val="00981BEB"/>
    <w:rsid w:val="00983770"/>
    <w:rsid w:val="00987147"/>
    <w:rsid w:val="0099126D"/>
    <w:rsid w:val="00994113"/>
    <w:rsid w:val="00997CCB"/>
    <w:rsid w:val="009A13FA"/>
    <w:rsid w:val="009A38C3"/>
    <w:rsid w:val="009A7016"/>
    <w:rsid w:val="009B4009"/>
    <w:rsid w:val="009C2631"/>
    <w:rsid w:val="009C63D4"/>
    <w:rsid w:val="009D1084"/>
    <w:rsid w:val="009D4DBD"/>
    <w:rsid w:val="009D5960"/>
    <w:rsid w:val="009D5E06"/>
    <w:rsid w:val="009D7DAD"/>
    <w:rsid w:val="009E236A"/>
    <w:rsid w:val="009E2626"/>
    <w:rsid w:val="009E3D2A"/>
    <w:rsid w:val="009E44A2"/>
    <w:rsid w:val="009E55D4"/>
    <w:rsid w:val="009F1ED3"/>
    <w:rsid w:val="009F2608"/>
    <w:rsid w:val="009F74F3"/>
    <w:rsid w:val="00A02E7C"/>
    <w:rsid w:val="00A057E6"/>
    <w:rsid w:val="00A10340"/>
    <w:rsid w:val="00A10BF1"/>
    <w:rsid w:val="00A11881"/>
    <w:rsid w:val="00A11A51"/>
    <w:rsid w:val="00A13249"/>
    <w:rsid w:val="00A14A80"/>
    <w:rsid w:val="00A15FEC"/>
    <w:rsid w:val="00A1615B"/>
    <w:rsid w:val="00A16FB5"/>
    <w:rsid w:val="00A17BD8"/>
    <w:rsid w:val="00A205FC"/>
    <w:rsid w:val="00A22117"/>
    <w:rsid w:val="00A244CE"/>
    <w:rsid w:val="00A254FE"/>
    <w:rsid w:val="00A25E3C"/>
    <w:rsid w:val="00A267A1"/>
    <w:rsid w:val="00A3185D"/>
    <w:rsid w:val="00A34191"/>
    <w:rsid w:val="00A3525E"/>
    <w:rsid w:val="00A35642"/>
    <w:rsid w:val="00A36D79"/>
    <w:rsid w:val="00A41CC3"/>
    <w:rsid w:val="00A42992"/>
    <w:rsid w:val="00A43EBE"/>
    <w:rsid w:val="00A44ED9"/>
    <w:rsid w:val="00A450B7"/>
    <w:rsid w:val="00A45356"/>
    <w:rsid w:val="00A45544"/>
    <w:rsid w:val="00A45A6C"/>
    <w:rsid w:val="00A50DCB"/>
    <w:rsid w:val="00A53CDF"/>
    <w:rsid w:val="00A5745C"/>
    <w:rsid w:val="00A61A89"/>
    <w:rsid w:val="00A65182"/>
    <w:rsid w:val="00A65468"/>
    <w:rsid w:val="00A674A1"/>
    <w:rsid w:val="00A7006F"/>
    <w:rsid w:val="00A702B1"/>
    <w:rsid w:val="00A70467"/>
    <w:rsid w:val="00A73797"/>
    <w:rsid w:val="00A73B07"/>
    <w:rsid w:val="00A748A8"/>
    <w:rsid w:val="00A802DD"/>
    <w:rsid w:val="00A81B80"/>
    <w:rsid w:val="00A855B2"/>
    <w:rsid w:val="00A9000C"/>
    <w:rsid w:val="00A90939"/>
    <w:rsid w:val="00A96460"/>
    <w:rsid w:val="00A970A4"/>
    <w:rsid w:val="00A97519"/>
    <w:rsid w:val="00AA2AAE"/>
    <w:rsid w:val="00AA67B0"/>
    <w:rsid w:val="00AA67BD"/>
    <w:rsid w:val="00AB0306"/>
    <w:rsid w:val="00AB3C4E"/>
    <w:rsid w:val="00AB3D77"/>
    <w:rsid w:val="00AB4133"/>
    <w:rsid w:val="00AB4BCB"/>
    <w:rsid w:val="00AB70C3"/>
    <w:rsid w:val="00AB7651"/>
    <w:rsid w:val="00AC0972"/>
    <w:rsid w:val="00AC1674"/>
    <w:rsid w:val="00AC1ACB"/>
    <w:rsid w:val="00AC477F"/>
    <w:rsid w:val="00AC73BD"/>
    <w:rsid w:val="00AC7F25"/>
    <w:rsid w:val="00AD0665"/>
    <w:rsid w:val="00AD0773"/>
    <w:rsid w:val="00AD1050"/>
    <w:rsid w:val="00AD10F2"/>
    <w:rsid w:val="00AD2DF7"/>
    <w:rsid w:val="00AD6AF1"/>
    <w:rsid w:val="00AE3AF1"/>
    <w:rsid w:val="00AE42EF"/>
    <w:rsid w:val="00AE4CB7"/>
    <w:rsid w:val="00AE6153"/>
    <w:rsid w:val="00AE69FC"/>
    <w:rsid w:val="00AF2674"/>
    <w:rsid w:val="00AF4C01"/>
    <w:rsid w:val="00AF6930"/>
    <w:rsid w:val="00B00690"/>
    <w:rsid w:val="00B010DC"/>
    <w:rsid w:val="00B03053"/>
    <w:rsid w:val="00B05E3F"/>
    <w:rsid w:val="00B0682A"/>
    <w:rsid w:val="00B079C8"/>
    <w:rsid w:val="00B11CD3"/>
    <w:rsid w:val="00B11E7F"/>
    <w:rsid w:val="00B134BB"/>
    <w:rsid w:val="00B14176"/>
    <w:rsid w:val="00B160DD"/>
    <w:rsid w:val="00B17565"/>
    <w:rsid w:val="00B17E70"/>
    <w:rsid w:val="00B216F4"/>
    <w:rsid w:val="00B22FCB"/>
    <w:rsid w:val="00B25C57"/>
    <w:rsid w:val="00B27F21"/>
    <w:rsid w:val="00B3358E"/>
    <w:rsid w:val="00B3480E"/>
    <w:rsid w:val="00B349EA"/>
    <w:rsid w:val="00B3510E"/>
    <w:rsid w:val="00B36CE4"/>
    <w:rsid w:val="00B376C1"/>
    <w:rsid w:val="00B37F1B"/>
    <w:rsid w:val="00B42D46"/>
    <w:rsid w:val="00B4530C"/>
    <w:rsid w:val="00B45A96"/>
    <w:rsid w:val="00B46FA5"/>
    <w:rsid w:val="00B47C98"/>
    <w:rsid w:val="00B511FA"/>
    <w:rsid w:val="00B52E9F"/>
    <w:rsid w:val="00B541FB"/>
    <w:rsid w:val="00B553C7"/>
    <w:rsid w:val="00B57491"/>
    <w:rsid w:val="00B57AA4"/>
    <w:rsid w:val="00B6020D"/>
    <w:rsid w:val="00B607D0"/>
    <w:rsid w:val="00B6586A"/>
    <w:rsid w:val="00B66C68"/>
    <w:rsid w:val="00B6788A"/>
    <w:rsid w:val="00B70D6E"/>
    <w:rsid w:val="00B71863"/>
    <w:rsid w:val="00B722D3"/>
    <w:rsid w:val="00B73EF0"/>
    <w:rsid w:val="00B74B26"/>
    <w:rsid w:val="00B74D71"/>
    <w:rsid w:val="00B776DC"/>
    <w:rsid w:val="00B779B3"/>
    <w:rsid w:val="00B80785"/>
    <w:rsid w:val="00B839B4"/>
    <w:rsid w:val="00B8450F"/>
    <w:rsid w:val="00B863D0"/>
    <w:rsid w:val="00B8685B"/>
    <w:rsid w:val="00B871D6"/>
    <w:rsid w:val="00B908D4"/>
    <w:rsid w:val="00B90E64"/>
    <w:rsid w:val="00B91334"/>
    <w:rsid w:val="00B964AC"/>
    <w:rsid w:val="00B97C47"/>
    <w:rsid w:val="00BA3810"/>
    <w:rsid w:val="00BA3829"/>
    <w:rsid w:val="00BB06DD"/>
    <w:rsid w:val="00BB0A2A"/>
    <w:rsid w:val="00BB0AB5"/>
    <w:rsid w:val="00BB27BC"/>
    <w:rsid w:val="00BB53B2"/>
    <w:rsid w:val="00BB553D"/>
    <w:rsid w:val="00BB68E1"/>
    <w:rsid w:val="00BB730D"/>
    <w:rsid w:val="00BB73F0"/>
    <w:rsid w:val="00BC2FD6"/>
    <w:rsid w:val="00BC480B"/>
    <w:rsid w:val="00BC52EC"/>
    <w:rsid w:val="00BC557A"/>
    <w:rsid w:val="00BC6643"/>
    <w:rsid w:val="00BC7710"/>
    <w:rsid w:val="00BD42AE"/>
    <w:rsid w:val="00BD43B1"/>
    <w:rsid w:val="00BD4761"/>
    <w:rsid w:val="00BD5E28"/>
    <w:rsid w:val="00BD6216"/>
    <w:rsid w:val="00BD6F05"/>
    <w:rsid w:val="00BD7C1D"/>
    <w:rsid w:val="00BD7EF7"/>
    <w:rsid w:val="00BE003D"/>
    <w:rsid w:val="00BE0A16"/>
    <w:rsid w:val="00BE2908"/>
    <w:rsid w:val="00BE3A9D"/>
    <w:rsid w:val="00BE455D"/>
    <w:rsid w:val="00BE554D"/>
    <w:rsid w:val="00BE7169"/>
    <w:rsid w:val="00BF0505"/>
    <w:rsid w:val="00BF07C9"/>
    <w:rsid w:val="00BF121D"/>
    <w:rsid w:val="00BF19EB"/>
    <w:rsid w:val="00BF3188"/>
    <w:rsid w:val="00BF4620"/>
    <w:rsid w:val="00C018E2"/>
    <w:rsid w:val="00C0463A"/>
    <w:rsid w:val="00C1068C"/>
    <w:rsid w:val="00C10BF9"/>
    <w:rsid w:val="00C15123"/>
    <w:rsid w:val="00C15AE1"/>
    <w:rsid w:val="00C16657"/>
    <w:rsid w:val="00C21AE5"/>
    <w:rsid w:val="00C25CA9"/>
    <w:rsid w:val="00C25E20"/>
    <w:rsid w:val="00C30C36"/>
    <w:rsid w:val="00C31C74"/>
    <w:rsid w:val="00C32E79"/>
    <w:rsid w:val="00C42B85"/>
    <w:rsid w:val="00C45378"/>
    <w:rsid w:val="00C46700"/>
    <w:rsid w:val="00C474C8"/>
    <w:rsid w:val="00C54586"/>
    <w:rsid w:val="00C547E6"/>
    <w:rsid w:val="00C56019"/>
    <w:rsid w:val="00C66F1F"/>
    <w:rsid w:val="00C713F7"/>
    <w:rsid w:val="00C715CA"/>
    <w:rsid w:val="00C72989"/>
    <w:rsid w:val="00C73014"/>
    <w:rsid w:val="00C74DF8"/>
    <w:rsid w:val="00C755F4"/>
    <w:rsid w:val="00C76351"/>
    <w:rsid w:val="00C76832"/>
    <w:rsid w:val="00C76F93"/>
    <w:rsid w:val="00C83779"/>
    <w:rsid w:val="00C867C4"/>
    <w:rsid w:val="00C87B84"/>
    <w:rsid w:val="00C90286"/>
    <w:rsid w:val="00C903FE"/>
    <w:rsid w:val="00C919AC"/>
    <w:rsid w:val="00C92756"/>
    <w:rsid w:val="00C94DB9"/>
    <w:rsid w:val="00C96A99"/>
    <w:rsid w:val="00C97E03"/>
    <w:rsid w:val="00CA1DEC"/>
    <w:rsid w:val="00CA33B1"/>
    <w:rsid w:val="00CA345B"/>
    <w:rsid w:val="00CA429E"/>
    <w:rsid w:val="00CA53A3"/>
    <w:rsid w:val="00CA5C8E"/>
    <w:rsid w:val="00CA6BF8"/>
    <w:rsid w:val="00CB0435"/>
    <w:rsid w:val="00CB3186"/>
    <w:rsid w:val="00CB5E5E"/>
    <w:rsid w:val="00CB68AB"/>
    <w:rsid w:val="00CB6C5F"/>
    <w:rsid w:val="00CC03A8"/>
    <w:rsid w:val="00CC1C47"/>
    <w:rsid w:val="00CC213C"/>
    <w:rsid w:val="00CC65DB"/>
    <w:rsid w:val="00CC785F"/>
    <w:rsid w:val="00CD0296"/>
    <w:rsid w:val="00CD19BE"/>
    <w:rsid w:val="00CE1F8E"/>
    <w:rsid w:val="00CE4A6A"/>
    <w:rsid w:val="00CE5E84"/>
    <w:rsid w:val="00CE7C0B"/>
    <w:rsid w:val="00CF073F"/>
    <w:rsid w:val="00CF3A81"/>
    <w:rsid w:val="00D005A6"/>
    <w:rsid w:val="00D00F53"/>
    <w:rsid w:val="00D02CA0"/>
    <w:rsid w:val="00D0530E"/>
    <w:rsid w:val="00D05F43"/>
    <w:rsid w:val="00D0704A"/>
    <w:rsid w:val="00D07775"/>
    <w:rsid w:val="00D11159"/>
    <w:rsid w:val="00D11E20"/>
    <w:rsid w:val="00D125E5"/>
    <w:rsid w:val="00D1372B"/>
    <w:rsid w:val="00D1452C"/>
    <w:rsid w:val="00D17F03"/>
    <w:rsid w:val="00D227AA"/>
    <w:rsid w:val="00D25048"/>
    <w:rsid w:val="00D25AC8"/>
    <w:rsid w:val="00D273F5"/>
    <w:rsid w:val="00D31B09"/>
    <w:rsid w:val="00D417F8"/>
    <w:rsid w:val="00D418B9"/>
    <w:rsid w:val="00D44E55"/>
    <w:rsid w:val="00D45158"/>
    <w:rsid w:val="00D46BB1"/>
    <w:rsid w:val="00D47FE3"/>
    <w:rsid w:val="00D51B4A"/>
    <w:rsid w:val="00D51FE8"/>
    <w:rsid w:val="00D54393"/>
    <w:rsid w:val="00D55066"/>
    <w:rsid w:val="00D569AB"/>
    <w:rsid w:val="00D56EC0"/>
    <w:rsid w:val="00D56FE0"/>
    <w:rsid w:val="00D6264F"/>
    <w:rsid w:val="00D631D5"/>
    <w:rsid w:val="00D65D7E"/>
    <w:rsid w:val="00D66B35"/>
    <w:rsid w:val="00D671B8"/>
    <w:rsid w:val="00D67434"/>
    <w:rsid w:val="00D701D3"/>
    <w:rsid w:val="00D719E2"/>
    <w:rsid w:val="00D730B8"/>
    <w:rsid w:val="00D768A6"/>
    <w:rsid w:val="00D81987"/>
    <w:rsid w:val="00D82AED"/>
    <w:rsid w:val="00D82F64"/>
    <w:rsid w:val="00D84CB7"/>
    <w:rsid w:val="00D85721"/>
    <w:rsid w:val="00D91B37"/>
    <w:rsid w:val="00D938BC"/>
    <w:rsid w:val="00D97A69"/>
    <w:rsid w:val="00DA0CCD"/>
    <w:rsid w:val="00DA0E4D"/>
    <w:rsid w:val="00DA189F"/>
    <w:rsid w:val="00DA18BD"/>
    <w:rsid w:val="00DA1D74"/>
    <w:rsid w:val="00DA7F8B"/>
    <w:rsid w:val="00DB053E"/>
    <w:rsid w:val="00DB0B35"/>
    <w:rsid w:val="00DB37B8"/>
    <w:rsid w:val="00DB655F"/>
    <w:rsid w:val="00DB709B"/>
    <w:rsid w:val="00DC1CE2"/>
    <w:rsid w:val="00DC222A"/>
    <w:rsid w:val="00DC24AE"/>
    <w:rsid w:val="00DC313D"/>
    <w:rsid w:val="00DC464F"/>
    <w:rsid w:val="00DC697D"/>
    <w:rsid w:val="00DC6DC1"/>
    <w:rsid w:val="00DC78E9"/>
    <w:rsid w:val="00DD30D8"/>
    <w:rsid w:val="00DD3462"/>
    <w:rsid w:val="00DD3E20"/>
    <w:rsid w:val="00DD50FF"/>
    <w:rsid w:val="00DD5E78"/>
    <w:rsid w:val="00DE1D12"/>
    <w:rsid w:val="00DE2AA6"/>
    <w:rsid w:val="00DE2BBD"/>
    <w:rsid w:val="00DE2BC1"/>
    <w:rsid w:val="00DE473C"/>
    <w:rsid w:val="00DE5B36"/>
    <w:rsid w:val="00DE5C74"/>
    <w:rsid w:val="00DE655B"/>
    <w:rsid w:val="00DE65A5"/>
    <w:rsid w:val="00DF0099"/>
    <w:rsid w:val="00DF2AA7"/>
    <w:rsid w:val="00DF3154"/>
    <w:rsid w:val="00DF3708"/>
    <w:rsid w:val="00DF677D"/>
    <w:rsid w:val="00E012D3"/>
    <w:rsid w:val="00E0271E"/>
    <w:rsid w:val="00E0442A"/>
    <w:rsid w:val="00E0610D"/>
    <w:rsid w:val="00E07F21"/>
    <w:rsid w:val="00E112D1"/>
    <w:rsid w:val="00E12D2D"/>
    <w:rsid w:val="00E1403B"/>
    <w:rsid w:val="00E14DFB"/>
    <w:rsid w:val="00E154BA"/>
    <w:rsid w:val="00E15F33"/>
    <w:rsid w:val="00E20A06"/>
    <w:rsid w:val="00E21DA4"/>
    <w:rsid w:val="00E26D5A"/>
    <w:rsid w:val="00E27D3A"/>
    <w:rsid w:val="00E307EF"/>
    <w:rsid w:val="00E30BF8"/>
    <w:rsid w:val="00E3140D"/>
    <w:rsid w:val="00E33F14"/>
    <w:rsid w:val="00E34971"/>
    <w:rsid w:val="00E34EDF"/>
    <w:rsid w:val="00E359DC"/>
    <w:rsid w:val="00E36562"/>
    <w:rsid w:val="00E403F8"/>
    <w:rsid w:val="00E41748"/>
    <w:rsid w:val="00E41D6E"/>
    <w:rsid w:val="00E43AA0"/>
    <w:rsid w:val="00E4431F"/>
    <w:rsid w:val="00E45B04"/>
    <w:rsid w:val="00E4775E"/>
    <w:rsid w:val="00E5008C"/>
    <w:rsid w:val="00E505E7"/>
    <w:rsid w:val="00E50BF3"/>
    <w:rsid w:val="00E538B0"/>
    <w:rsid w:val="00E5529E"/>
    <w:rsid w:val="00E60870"/>
    <w:rsid w:val="00E608F8"/>
    <w:rsid w:val="00E60A58"/>
    <w:rsid w:val="00E61032"/>
    <w:rsid w:val="00E62D02"/>
    <w:rsid w:val="00E640BB"/>
    <w:rsid w:val="00E6512E"/>
    <w:rsid w:val="00E651AF"/>
    <w:rsid w:val="00E6599B"/>
    <w:rsid w:val="00E65F73"/>
    <w:rsid w:val="00E661F1"/>
    <w:rsid w:val="00E7551D"/>
    <w:rsid w:val="00E76167"/>
    <w:rsid w:val="00E76F36"/>
    <w:rsid w:val="00E76FD3"/>
    <w:rsid w:val="00E77791"/>
    <w:rsid w:val="00E86AF6"/>
    <w:rsid w:val="00E90D7B"/>
    <w:rsid w:val="00E90EE5"/>
    <w:rsid w:val="00E91FEF"/>
    <w:rsid w:val="00E93238"/>
    <w:rsid w:val="00E935B4"/>
    <w:rsid w:val="00E9631E"/>
    <w:rsid w:val="00E97292"/>
    <w:rsid w:val="00EA09F8"/>
    <w:rsid w:val="00EA525F"/>
    <w:rsid w:val="00EA59CA"/>
    <w:rsid w:val="00EA66E9"/>
    <w:rsid w:val="00EA67C7"/>
    <w:rsid w:val="00EB30FE"/>
    <w:rsid w:val="00EB5CA5"/>
    <w:rsid w:val="00EB6041"/>
    <w:rsid w:val="00EB6AE2"/>
    <w:rsid w:val="00EC2483"/>
    <w:rsid w:val="00EC575C"/>
    <w:rsid w:val="00ED1611"/>
    <w:rsid w:val="00ED3083"/>
    <w:rsid w:val="00ED42B2"/>
    <w:rsid w:val="00ED47D0"/>
    <w:rsid w:val="00ED6DB3"/>
    <w:rsid w:val="00ED6E44"/>
    <w:rsid w:val="00EE3D39"/>
    <w:rsid w:val="00EE6D76"/>
    <w:rsid w:val="00EE7C63"/>
    <w:rsid w:val="00EF2474"/>
    <w:rsid w:val="00EF4DA6"/>
    <w:rsid w:val="00EF6522"/>
    <w:rsid w:val="00F02B58"/>
    <w:rsid w:val="00F06DF5"/>
    <w:rsid w:val="00F10119"/>
    <w:rsid w:val="00F113FF"/>
    <w:rsid w:val="00F11B98"/>
    <w:rsid w:val="00F130B5"/>
    <w:rsid w:val="00F17D2E"/>
    <w:rsid w:val="00F17EC8"/>
    <w:rsid w:val="00F20B92"/>
    <w:rsid w:val="00F210C7"/>
    <w:rsid w:val="00F21ABB"/>
    <w:rsid w:val="00F251F4"/>
    <w:rsid w:val="00F27359"/>
    <w:rsid w:val="00F2747B"/>
    <w:rsid w:val="00F27CF0"/>
    <w:rsid w:val="00F301B9"/>
    <w:rsid w:val="00F30A9E"/>
    <w:rsid w:val="00F31074"/>
    <w:rsid w:val="00F31EC4"/>
    <w:rsid w:val="00F36087"/>
    <w:rsid w:val="00F36D62"/>
    <w:rsid w:val="00F40E05"/>
    <w:rsid w:val="00F4119C"/>
    <w:rsid w:val="00F41B6C"/>
    <w:rsid w:val="00F47276"/>
    <w:rsid w:val="00F534D6"/>
    <w:rsid w:val="00F53DFA"/>
    <w:rsid w:val="00F541FD"/>
    <w:rsid w:val="00F54F6C"/>
    <w:rsid w:val="00F553FC"/>
    <w:rsid w:val="00F5626A"/>
    <w:rsid w:val="00F5657F"/>
    <w:rsid w:val="00F56846"/>
    <w:rsid w:val="00F60058"/>
    <w:rsid w:val="00F60D22"/>
    <w:rsid w:val="00F62F40"/>
    <w:rsid w:val="00F748AD"/>
    <w:rsid w:val="00F805BD"/>
    <w:rsid w:val="00F80DF9"/>
    <w:rsid w:val="00F81420"/>
    <w:rsid w:val="00F83538"/>
    <w:rsid w:val="00F85985"/>
    <w:rsid w:val="00F85DE7"/>
    <w:rsid w:val="00F864CD"/>
    <w:rsid w:val="00F90857"/>
    <w:rsid w:val="00F9284B"/>
    <w:rsid w:val="00F93B60"/>
    <w:rsid w:val="00F93B96"/>
    <w:rsid w:val="00F94937"/>
    <w:rsid w:val="00F94B69"/>
    <w:rsid w:val="00F96E88"/>
    <w:rsid w:val="00FA19D3"/>
    <w:rsid w:val="00FA1B26"/>
    <w:rsid w:val="00FA2A7D"/>
    <w:rsid w:val="00FA3B3A"/>
    <w:rsid w:val="00FA44F7"/>
    <w:rsid w:val="00FA73A3"/>
    <w:rsid w:val="00FA7BA9"/>
    <w:rsid w:val="00FA7BB0"/>
    <w:rsid w:val="00FB345C"/>
    <w:rsid w:val="00FB4E57"/>
    <w:rsid w:val="00FB5325"/>
    <w:rsid w:val="00FC26BB"/>
    <w:rsid w:val="00FC3D57"/>
    <w:rsid w:val="00FC3E4C"/>
    <w:rsid w:val="00FC448D"/>
    <w:rsid w:val="00FC5D5C"/>
    <w:rsid w:val="00FD0344"/>
    <w:rsid w:val="00FD0DD0"/>
    <w:rsid w:val="00FD26E2"/>
    <w:rsid w:val="00FD4225"/>
    <w:rsid w:val="00FD471F"/>
    <w:rsid w:val="00FD4861"/>
    <w:rsid w:val="00FE4B5B"/>
    <w:rsid w:val="00FE74BC"/>
    <w:rsid w:val="00FF02FA"/>
    <w:rsid w:val="00FF191C"/>
    <w:rsid w:val="00FF23FB"/>
    <w:rsid w:val="00FF490E"/>
    <w:rsid w:val="00FF52C0"/>
    <w:rsid w:val="00FF5D73"/>
    <w:rsid w:val="00FF6B1E"/>
    <w:rsid w:val="00FF6E92"/>
    <w:rsid w:val="576DA46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BC0AD"/>
  <w15:docId w15:val="{132C09C0-A233-4ECC-9313-DBBB145FA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A70E0"/>
    <w:rPr>
      <w:rFonts w:ascii="Times New Roman" w:hAnsi="Times New Roman"/>
      <w:kern w:val="0"/>
      <w:sz w:val="24"/>
      <w14:ligatures w14:val="none"/>
    </w:rPr>
  </w:style>
  <w:style w:type="paragraph" w:styleId="Pealkiri1">
    <w:name w:val="heading 1"/>
    <w:basedOn w:val="Normaallaad"/>
    <w:next w:val="Normaallaad"/>
    <w:link w:val="Pealkiri1Mrk"/>
    <w:uiPriority w:val="9"/>
    <w:qFormat/>
    <w:rsid w:val="002A70E0"/>
    <w:pPr>
      <w:keepNext/>
      <w:keepLines/>
      <w:spacing w:before="120" w:after="0"/>
      <w:jc w:val="center"/>
      <w:outlineLvl w:val="0"/>
    </w:pPr>
    <w:rPr>
      <w:rFonts w:eastAsiaTheme="majorEastAsia" w:cstheme="majorBidi"/>
      <w:b/>
      <w:sz w:val="28"/>
      <w:szCs w:val="32"/>
    </w:rPr>
  </w:style>
  <w:style w:type="paragraph" w:styleId="Pealkiri2">
    <w:name w:val="heading 2"/>
    <w:basedOn w:val="Normaallaad"/>
    <w:next w:val="Normaallaad"/>
    <w:link w:val="Pealkiri2Mrk"/>
    <w:uiPriority w:val="9"/>
    <w:unhideWhenUsed/>
    <w:qFormat/>
    <w:rsid w:val="002A70E0"/>
    <w:pPr>
      <w:keepNext/>
      <w:keepLines/>
      <w:spacing w:before="40" w:after="0"/>
      <w:outlineLvl w:val="1"/>
    </w:pPr>
    <w:rPr>
      <w:rFonts w:eastAsiaTheme="majorEastAsia" w:cstheme="majorBidi"/>
      <w:b/>
      <w:szCs w:val="26"/>
    </w:rPr>
  </w:style>
  <w:style w:type="paragraph" w:styleId="Pealkiri3">
    <w:name w:val="heading 3"/>
    <w:basedOn w:val="Normaallaad"/>
    <w:next w:val="Normaallaad"/>
    <w:link w:val="Pealkiri3Mrk"/>
    <w:uiPriority w:val="9"/>
    <w:unhideWhenUsed/>
    <w:qFormat/>
    <w:rsid w:val="002A70E0"/>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Pealkiri5">
    <w:name w:val="heading 5"/>
    <w:basedOn w:val="Normaallaad"/>
    <w:next w:val="Normaallaad"/>
    <w:link w:val="Pealkiri5Mrk"/>
    <w:rsid w:val="001B2399"/>
    <w:pPr>
      <w:numPr>
        <w:ilvl w:val="4"/>
        <w:numId w:val="9"/>
      </w:numPr>
      <w:spacing w:before="240" w:after="60" w:line="240" w:lineRule="auto"/>
      <w:outlineLvl w:val="4"/>
    </w:pPr>
    <w:rPr>
      <w:rFonts w:eastAsia="Times New Roman" w:cs="Times New Roman"/>
      <w:b/>
      <w:bCs/>
      <w:i/>
      <w:iCs/>
      <w:sz w:val="26"/>
      <w:szCs w:val="26"/>
      <w:lang w:eastAsia="et-EE"/>
    </w:rPr>
  </w:style>
  <w:style w:type="paragraph" w:styleId="Pealkiri6">
    <w:name w:val="heading 6"/>
    <w:basedOn w:val="Normaallaad"/>
    <w:next w:val="Normaallaad"/>
    <w:link w:val="Pealkiri6Mrk"/>
    <w:uiPriority w:val="9"/>
    <w:qFormat/>
    <w:rsid w:val="001B2399"/>
    <w:pPr>
      <w:numPr>
        <w:ilvl w:val="5"/>
        <w:numId w:val="5"/>
      </w:numPr>
      <w:spacing w:before="240" w:after="60" w:line="240" w:lineRule="auto"/>
      <w:ind w:left="3960" w:hanging="180"/>
      <w:outlineLvl w:val="5"/>
    </w:pPr>
    <w:rPr>
      <w:rFonts w:eastAsia="Times New Roman" w:cs="Times New Roman"/>
      <w:b/>
      <w:bCs/>
      <w:szCs w:val="24"/>
      <w:lang w:eastAsia="et-EE"/>
    </w:rPr>
  </w:style>
  <w:style w:type="paragraph" w:styleId="Pealkiri7">
    <w:name w:val="heading 7"/>
    <w:basedOn w:val="Normaallaad"/>
    <w:next w:val="Normaallaad"/>
    <w:link w:val="Pealkiri7Mrk"/>
    <w:rsid w:val="001B2399"/>
    <w:pPr>
      <w:numPr>
        <w:ilvl w:val="6"/>
        <w:numId w:val="5"/>
      </w:numPr>
      <w:spacing w:before="240" w:after="60" w:line="240" w:lineRule="auto"/>
      <w:outlineLvl w:val="6"/>
    </w:pPr>
    <w:rPr>
      <w:rFonts w:eastAsia="Times New Roman" w:cs="Times New Roman"/>
      <w:szCs w:val="24"/>
      <w:lang w:eastAsia="et-EE"/>
    </w:rPr>
  </w:style>
  <w:style w:type="paragraph" w:styleId="Pealkiri8">
    <w:name w:val="heading 8"/>
    <w:basedOn w:val="Normaallaad"/>
    <w:next w:val="Normaallaad"/>
    <w:link w:val="Pealkiri8Mrk"/>
    <w:rsid w:val="001B2399"/>
    <w:pPr>
      <w:numPr>
        <w:ilvl w:val="7"/>
        <w:numId w:val="5"/>
      </w:numPr>
      <w:spacing w:before="240" w:after="60" w:line="240" w:lineRule="auto"/>
      <w:outlineLvl w:val="7"/>
    </w:pPr>
    <w:rPr>
      <w:rFonts w:eastAsia="Times New Roman" w:cs="Times New Roman"/>
      <w:i/>
      <w:iCs/>
      <w:szCs w:val="24"/>
      <w:lang w:eastAsia="et-EE"/>
    </w:rPr>
  </w:style>
  <w:style w:type="paragraph" w:styleId="Pealkiri9">
    <w:name w:val="heading 9"/>
    <w:basedOn w:val="Normaallaad"/>
    <w:next w:val="Normaallaad"/>
    <w:link w:val="Pealkiri9Mrk"/>
    <w:rsid w:val="001B2399"/>
    <w:pPr>
      <w:numPr>
        <w:ilvl w:val="8"/>
        <w:numId w:val="5"/>
      </w:numPr>
      <w:spacing w:before="240" w:after="60" w:line="240" w:lineRule="auto"/>
      <w:outlineLvl w:val="8"/>
    </w:pPr>
    <w:rPr>
      <w:rFonts w:ascii="Arial" w:eastAsia="Times New Roman" w:hAnsi="Arial" w:cs="Arial"/>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A70E0"/>
    <w:rPr>
      <w:rFonts w:ascii="Times New Roman" w:eastAsiaTheme="majorEastAsia" w:hAnsi="Times New Roman" w:cstheme="majorBidi"/>
      <w:b/>
      <w:kern w:val="0"/>
      <w:sz w:val="28"/>
      <w:szCs w:val="32"/>
      <w14:ligatures w14:val="none"/>
    </w:rPr>
  </w:style>
  <w:style w:type="character" w:customStyle="1" w:styleId="Pealkiri2Mrk">
    <w:name w:val="Pealkiri 2 Märk"/>
    <w:basedOn w:val="Liguvaikefont"/>
    <w:link w:val="Pealkiri2"/>
    <w:uiPriority w:val="9"/>
    <w:rsid w:val="002A70E0"/>
    <w:rPr>
      <w:rFonts w:ascii="Times New Roman" w:eastAsiaTheme="majorEastAsia" w:hAnsi="Times New Roman" w:cstheme="majorBidi"/>
      <w:b/>
      <w:kern w:val="0"/>
      <w:sz w:val="24"/>
      <w:szCs w:val="26"/>
      <w14:ligatures w14:val="none"/>
    </w:rPr>
  </w:style>
  <w:style w:type="character" w:customStyle="1" w:styleId="Pealkiri3Mrk">
    <w:name w:val="Pealkiri 3 Märk"/>
    <w:basedOn w:val="Liguvaikefont"/>
    <w:link w:val="Pealkiri3"/>
    <w:uiPriority w:val="9"/>
    <w:rsid w:val="002A70E0"/>
    <w:rPr>
      <w:rFonts w:asciiTheme="majorHAnsi" w:eastAsiaTheme="majorEastAsia" w:hAnsiTheme="majorHAnsi" w:cstheme="majorBidi"/>
      <w:color w:val="1F3763" w:themeColor="accent1" w:themeShade="7F"/>
      <w:kern w:val="0"/>
      <w:sz w:val="24"/>
      <w:szCs w:val="24"/>
      <w14:ligatures w14:val="none"/>
    </w:rPr>
  </w:style>
  <w:style w:type="paragraph" w:styleId="Normaallaadveeb">
    <w:name w:val="Normal (Web)"/>
    <w:basedOn w:val="Normaallaad"/>
    <w:link w:val="NormaallaadveebMrk"/>
    <w:uiPriority w:val="99"/>
    <w:unhideWhenUsed/>
    <w:rsid w:val="002A70E0"/>
    <w:pPr>
      <w:spacing w:before="100" w:beforeAutospacing="1" w:after="100" w:afterAutospacing="1" w:line="240" w:lineRule="auto"/>
    </w:pPr>
    <w:rPr>
      <w:rFonts w:eastAsia="Times New Roman" w:cs="Times New Roman"/>
      <w:szCs w:val="24"/>
      <w:lang w:eastAsia="et-EE"/>
    </w:rPr>
  </w:style>
  <w:style w:type="character" w:styleId="Tugev">
    <w:name w:val="Strong"/>
    <w:basedOn w:val="Liguvaikefont"/>
    <w:uiPriority w:val="22"/>
    <w:qFormat/>
    <w:rsid w:val="002A70E0"/>
    <w:rPr>
      <w:b/>
      <w:bCs/>
    </w:rPr>
  </w:style>
  <w:style w:type="character" w:customStyle="1" w:styleId="mm">
    <w:name w:val="mm"/>
    <w:basedOn w:val="Liguvaikefont"/>
    <w:rsid w:val="002A70E0"/>
  </w:style>
  <w:style w:type="paragraph" w:styleId="Loendilik">
    <w:name w:val="List Paragraph"/>
    <w:aliases w:val="Puce,Recommendation,List Paragraph1,List Paragraph11,L,Listaszerű bekezdés1,List Paragraph à moi,Kolorowa lista — akcent 11,Numerowanie,Dot pt,F5 List Paragraph,Issue Action POC,3,POCG Table Text,List Paragraph Char Char Char,No Spacing1"/>
    <w:basedOn w:val="Normaallaad"/>
    <w:link w:val="LoendilikMrk"/>
    <w:uiPriority w:val="34"/>
    <w:qFormat/>
    <w:rsid w:val="002A70E0"/>
    <w:pPr>
      <w:ind w:left="720"/>
      <w:contextualSpacing/>
    </w:pPr>
  </w:style>
  <w:style w:type="character" w:styleId="Kommentaariviide">
    <w:name w:val="annotation reference"/>
    <w:aliases w:val="Heading 4 Char1"/>
    <w:basedOn w:val="Liguvaikefont"/>
    <w:uiPriority w:val="99"/>
    <w:unhideWhenUsed/>
    <w:rsid w:val="002A70E0"/>
    <w:rPr>
      <w:sz w:val="16"/>
      <w:szCs w:val="16"/>
    </w:rPr>
  </w:style>
  <w:style w:type="paragraph" w:styleId="Kommentaaritekst">
    <w:name w:val="annotation text"/>
    <w:basedOn w:val="Normaallaad"/>
    <w:link w:val="KommentaaritekstMrk"/>
    <w:uiPriority w:val="99"/>
    <w:unhideWhenUsed/>
    <w:rsid w:val="002A70E0"/>
    <w:pPr>
      <w:spacing w:line="240" w:lineRule="auto"/>
    </w:pPr>
    <w:rPr>
      <w:sz w:val="20"/>
      <w:szCs w:val="20"/>
    </w:rPr>
  </w:style>
  <w:style w:type="character" w:customStyle="1" w:styleId="KommentaaritekstMrk">
    <w:name w:val="Kommentaari tekst Märk"/>
    <w:basedOn w:val="Liguvaikefont"/>
    <w:link w:val="Kommentaaritekst"/>
    <w:uiPriority w:val="99"/>
    <w:rsid w:val="002A70E0"/>
    <w:rPr>
      <w:rFonts w:ascii="Times New Roman" w:hAnsi="Times New Roman"/>
      <w:kern w:val="0"/>
      <w:sz w:val="20"/>
      <w:szCs w:val="20"/>
      <w14:ligatures w14:val="none"/>
    </w:rPr>
  </w:style>
  <w:style w:type="character" w:customStyle="1" w:styleId="LoendilikMrk">
    <w:name w:val="Loendi lõik Märk"/>
    <w:aliases w:val="Puce Märk,Recommendation Märk,List Paragraph1 Märk,List Paragraph11 Märk,L Märk,Listaszerű bekezdés1 Märk,List Paragraph à moi Märk,Kolorowa lista — akcent 11 Märk,Numerowanie Märk,Dot pt Märk,F5 List Paragraph Märk,3 Märk"/>
    <w:basedOn w:val="Liguvaikefont"/>
    <w:link w:val="Loendilik"/>
    <w:uiPriority w:val="34"/>
    <w:qFormat/>
    <w:locked/>
    <w:rsid w:val="002A70E0"/>
    <w:rPr>
      <w:rFonts w:ascii="Times New Roman" w:hAnsi="Times New Roman"/>
      <w:kern w:val="0"/>
      <w:sz w:val="24"/>
      <w14:ligatures w14:val="none"/>
    </w:rPr>
  </w:style>
  <w:style w:type="character" w:customStyle="1" w:styleId="NormaallaadveebMrk">
    <w:name w:val="Normaallaad (veeb) Märk"/>
    <w:basedOn w:val="Liguvaikefont"/>
    <w:link w:val="Normaallaadveeb"/>
    <w:uiPriority w:val="99"/>
    <w:locked/>
    <w:rsid w:val="002A70E0"/>
    <w:rPr>
      <w:rFonts w:ascii="Times New Roman" w:eastAsia="Times New Roman" w:hAnsi="Times New Roman" w:cs="Times New Roman"/>
      <w:kern w:val="0"/>
      <w:sz w:val="24"/>
      <w:szCs w:val="24"/>
      <w:lang w:eastAsia="et-EE"/>
      <w14:ligatures w14:val="none"/>
    </w:rPr>
  </w:style>
  <w:style w:type="paragraph" w:styleId="Pis">
    <w:name w:val="header"/>
    <w:basedOn w:val="Normaallaad"/>
    <w:link w:val="PisMrk"/>
    <w:unhideWhenUsed/>
    <w:rsid w:val="002A70E0"/>
    <w:pPr>
      <w:tabs>
        <w:tab w:val="center" w:pos="4536"/>
        <w:tab w:val="right" w:pos="9072"/>
      </w:tabs>
      <w:spacing w:after="0" w:line="240" w:lineRule="auto"/>
    </w:pPr>
  </w:style>
  <w:style w:type="character" w:customStyle="1" w:styleId="PisMrk">
    <w:name w:val="Päis Märk"/>
    <w:basedOn w:val="Liguvaikefont"/>
    <w:link w:val="Pis"/>
    <w:rsid w:val="002A70E0"/>
    <w:rPr>
      <w:rFonts w:ascii="Times New Roman" w:hAnsi="Times New Roman"/>
      <w:kern w:val="0"/>
      <w:sz w:val="24"/>
      <w14:ligatures w14:val="none"/>
    </w:rPr>
  </w:style>
  <w:style w:type="paragraph" w:styleId="Jalus">
    <w:name w:val="footer"/>
    <w:basedOn w:val="Normaallaad"/>
    <w:link w:val="JalusMrk"/>
    <w:uiPriority w:val="99"/>
    <w:unhideWhenUsed/>
    <w:rsid w:val="002A70E0"/>
    <w:pPr>
      <w:tabs>
        <w:tab w:val="center" w:pos="4536"/>
        <w:tab w:val="right" w:pos="9072"/>
      </w:tabs>
      <w:spacing w:after="0" w:line="240" w:lineRule="auto"/>
    </w:pPr>
  </w:style>
  <w:style w:type="character" w:customStyle="1" w:styleId="JalusMrk">
    <w:name w:val="Jalus Märk"/>
    <w:basedOn w:val="Liguvaikefont"/>
    <w:link w:val="Jalus"/>
    <w:uiPriority w:val="99"/>
    <w:rsid w:val="002A70E0"/>
    <w:rPr>
      <w:rFonts w:ascii="Times New Roman" w:hAnsi="Times New Roman"/>
      <w:kern w:val="0"/>
      <w:sz w:val="24"/>
      <w14:ligatures w14:val="none"/>
    </w:rPr>
  </w:style>
  <w:style w:type="paragraph" w:styleId="Kommentaariteema">
    <w:name w:val="annotation subject"/>
    <w:basedOn w:val="Kommentaaritekst"/>
    <w:next w:val="Kommentaaritekst"/>
    <w:link w:val="KommentaariteemaMrk"/>
    <w:uiPriority w:val="99"/>
    <w:semiHidden/>
    <w:unhideWhenUsed/>
    <w:rsid w:val="002A70E0"/>
    <w:rPr>
      <w:b/>
      <w:bCs/>
    </w:rPr>
  </w:style>
  <w:style w:type="character" w:customStyle="1" w:styleId="KommentaariteemaMrk">
    <w:name w:val="Kommentaari teema Märk"/>
    <w:basedOn w:val="KommentaaritekstMrk"/>
    <w:link w:val="Kommentaariteema"/>
    <w:uiPriority w:val="99"/>
    <w:semiHidden/>
    <w:rsid w:val="002A70E0"/>
    <w:rPr>
      <w:rFonts w:ascii="Times New Roman" w:hAnsi="Times New Roman"/>
      <w:b/>
      <w:bCs/>
      <w:kern w:val="0"/>
      <w:sz w:val="20"/>
      <w:szCs w:val="20"/>
      <w14:ligatures w14:val="none"/>
    </w:rPr>
  </w:style>
  <w:style w:type="paragraph" w:styleId="Kehatekst2">
    <w:name w:val="Body Text 2"/>
    <w:basedOn w:val="Normaallaad"/>
    <w:link w:val="Kehatekst2Mrk"/>
    <w:uiPriority w:val="99"/>
    <w:unhideWhenUsed/>
    <w:rsid w:val="002A70E0"/>
    <w:pPr>
      <w:shd w:val="clear" w:color="auto" w:fill="FFFFFF"/>
      <w:spacing w:before="120" w:after="0" w:line="312" w:lineRule="atLeast"/>
      <w:jc w:val="both"/>
    </w:pPr>
    <w:rPr>
      <w:rFonts w:eastAsia="Times New Roman" w:cs="Times New Roman"/>
      <w:color w:val="FF0000"/>
      <w:sz w:val="27"/>
      <w:szCs w:val="27"/>
      <w:lang w:val="en-GB" w:eastAsia="en-GB"/>
    </w:rPr>
  </w:style>
  <w:style w:type="character" w:customStyle="1" w:styleId="Kehatekst2Mrk">
    <w:name w:val="Kehatekst 2 Märk"/>
    <w:basedOn w:val="Liguvaikefont"/>
    <w:link w:val="Kehatekst2"/>
    <w:uiPriority w:val="99"/>
    <w:rsid w:val="002A70E0"/>
    <w:rPr>
      <w:rFonts w:ascii="Times New Roman" w:eastAsia="Times New Roman" w:hAnsi="Times New Roman" w:cs="Times New Roman"/>
      <w:color w:val="FF0000"/>
      <w:kern w:val="0"/>
      <w:sz w:val="27"/>
      <w:szCs w:val="27"/>
      <w:shd w:val="clear" w:color="auto" w:fill="FFFFFF"/>
      <w:lang w:val="en-GB" w:eastAsia="en-GB"/>
      <w14:ligatures w14:val="none"/>
    </w:rPr>
  </w:style>
  <w:style w:type="paragraph" w:styleId="Kehatekst">
    <w:name w:val="Body Text"/>
    <w:basedOn w:val="Normaallaad"/>
    <w:link w:val="KehatekstMrk"/>
    <w:uiPriority w:val="1"/>
    <w:unhideWhenUsed/>
    <w:qFormat/>
    <w:rsid w:val="002A70E0"/>
    <w:pPr>
      <w:spacing w:after="120"/>
    </w:pPr>
  </w:style>
  <w:style w:type="character" w:customStyle="1" w:styleId="KehatekstMrk">
    <w:name w:val="Kehatekst Märk"/>
    <w:basedOn w:val="Liguvaikefont"/>
    <w:link w:val="Kehatekst"/>
    <w:uiPriority w:val="1"/>
    <w:rsid w:val="002A70E0"/>
    <w:rPr>
      <w:rFonts w:ascii="Times New Roman" w:hAnsi="Times New Roman"/>
      <w:kern w:val="0"/>
      <w:sz w:val="24"/>
      <w14:ligatures w14:val="none"/>
    </w:rPr>
  </w:style>
  <w:style w:type="paragraph" w:customStyle="1" w:styleId="kehatekst0">
    <w:name w:val="kehatekst"/>
    <w:basedOn w:val="Normaallaad"/>
    <w:rsid w:val="002A70E0"/>
    <w:pPr>
      <w:spacing w:after="90" w:line="240" w:lineRule="auto"/>
    </w:pPr>
    <w:rPr>
      <w:rFonts w:eastAsia="Times New Roman" w:cs="Times New Roman"/>
      <w:spacing w:val="-5"/>
      <w:szCs w:val="24"/>
    </w:rPr>
  </w:style>
  <w:style w:type="paragraph" w:styleId="Redaktsioon">
    <w:name w:val="Revision"/>
    <w:hidden/>
    <w:uiPriority w:val="99"/>
    <w:semiHidden/>
    <w:rsid w:val="002A70E0"/>
    <w:pPr>
      <w:spacing w:after="0" w:line="240" w:lineRule="auto"/>
    </w:pPr>
    <w:rPr>
      <w:rFonts w:ascii="Times New Roman" w:hAnsi="Times New Roman"/>
      <w:kern w:val="0"/>
      <w:sz w:val="24"/>
      <w14:ligatures w14:val="none"/>
    </w:rPr>
  </w:style>
  <w:style w:type="character" w:customStyle="1" w:styleId="tyhik">
    <w:name w:val="tyhik"/>
    <w:basedOn w:val="Liguvaikefont"/>
    <w:rsid w:val="002A70E0"/>
  </w:style>
  <w:style w:type="paragraph" w:customStyle="1" w:styleId="Point1letter">
    <w:name w:val="Point 1 (letter)"/>
    <w:basedOn w:val="Normaallaad"/>
    <w:qFormat/>
    <w:rsid w:val="002A70E0"/>
    <w:pPr>
      <w:spacing w:before="120" w:after="120" w:line="360" w:lineRule="auto"/>
      <w:ind w:left="1418" w:hanging="567"/>
      <w:jc w:val="both"/>
    </w:pPr>
    <w:rPr>
      <w:rFonts w:cs="Times New Roman"/>
    </w:rPr>
  </w:style>
  <w:style w:type="character" w:styleId="Hperlink">
    <w:name w:val="Hyperlink"/>
    <w:basedOn w:val="Liguvaikefont"/>
    <w:uiPriority w:val="99"/>
    <w:unhideWhenUsed/>
    <w:rsid w:val="002A70E0"/>
    <w:rPr>
      <w:color w:val="0563C1" w:themeColor="hyperlink"/>
      <w:u w:val="single"/>
    </w:rPr>
  </w:style>
  <w:style w:type="character" w:styleId="Lahendamatamainimine">
    <w:name w:val="Unresolved Mention"/>
    <w:basedOn w:val="Liguvaikefont"/>
    <w:uiPriority w:val="99"/>
    <w:semiHidden/>
    <w:unhideWhenUsed/>
    <w:rsid w:val="002A70E0"/>
    <w:rPr>
      <w:color w:val="605E5C"/>
      <w:shd w:val="clear" w:color="auto" w:fill="E1DFDD"/>
    </w:rPr>
  </w:style>
  <w:style w:type="character" w:styleId="Klastatudhperlink">
    <w:name w:val="FollowedHyperlink"/>
    <w:basedOn w:val="Liguvaikefont"/>
    <w:uiPriority w:val="99"/>
    <w:semiHidden/>
    <w:unhideWhenUsed/>
    <w:rsid w:val="002A70E0"/>
    <w:rPr>
      <w:color w:val="954F72" w:themeColor="followedHyperlink"/>
      <w:u w:val="single"/>
    </w:rPr>
  </w:style>
  <w:style w:type="paragraph" w:customStyle="1" w:styleId="NumPar1">
    <w:name w:val="NumPar 1"/>
    <w:basedOn w:val="Normaallaad"/>
    <w:qFormat/>
    <w:rsid w:val="002A70E0"/>
    <w:pPr>
      <w:spacing w:before="120" w:after="120" w:line="360" w:lineRule="auto"/>
      <w:ind w:left="851" w:hanging="851"/>
      <w:jc w:val="both"/>
    </w:pPr>
    <w:rPr>
      <w:rFonts w:cs="Times New Roman"/>
    </w:rPr>
  </w:style>
  <w:style w:type="character" w:customStyle="1" w:styleId="Italic">
    <w:name w:val="Italic"/>
    <w:uiPriority w:val="1"/>
    <w:qFormat/>
    <w:rsid w:val="002A70E0"/>
    <w:rPr>
      <w:rFonts w:ascii="Times New Roman" w:hAnsi="Times New Roman"/>
      <w:i/>
    </w:rPr>
  </w:style>
  <w:style w:type="paragraph" w:customStyle="1" w:styleId="Default">
    <w:name w:val="Default"/>
    <w:basedOn w:val="Normaallaad"/>
    <w:rsid w:val="002A70E0"/>
    <w:pPr>
      <w:autoSpaceDE w:val="0"/>
      <w:autoSpaceDN w:val="0"/>
      <w:spacing w:after="0" w:line="240" w:lineRule="auto"/>
    </w:pPr>
    <w:rPr>
      <w:rFonts w:ascii="Calibri" w:hAnsi="Calibri" w:cs="Calibri"/>
      <w:color w:val="000000"/>
      <w:szCs w:val="24"/>
    </w:rPr>
  </w:style>
  <w:style w:type="table" w:styleId="Kontuurtabel">
    <w:name w:val="Table Grid"/>
    <w:basedOn w:val="Normaaltabel"/>
    <w:uiPriority w:val="99"/>
    <w:rsid w:val="002A70E0"/>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Footnote Text Char Char,Footnote,Fußnote,FSR footnote,lábléc,Carattere1,Footnote Text Char1 Char,Footnote Text Char2 Char Char Char,Footnote Text Char1 Char Char Char Char,Footnote Text Char Char Char Char Char Char,fn,f,Znak,libléc,lib"/>
    <w:basedOn w:val="Normaallaad"/>
    <w:link w:val="AllmrkusetekstMrk"/>
    <w:uiPriority w:val="99"/>
    <w:unhideWhenUsed/>
    <w:qFormat/>
    <w:rsid w:val="002A70E0"/>
    <w:pPr>
      <w:spacing w:after="0" w:line="240" w:lineRule="auto"/>
    </w:pPr>
    <w:rPr>
      <w:sz w:val="20"/>
      <w:szCs w:val="20"/>
    </w:rPr>
  </w:style>
  <w:style w:type="character" w:customStyle="1" w:styleId="AllmrkusetekstMrk">
    <w:name w:val="Allmärkuse tekst Märk"/>
    <w:aliases w:val="Footnote Text Char Char Märk,Footnote Märk,Fußnote Märk,FSR footnote Märk,lábléc Märk,Carattere1 Märk,Footnote Text Char1 Char Märk,Footnote Text Char2 Char Char Char Märk,Footnote Text Char1 Char Char Char Char Märk,fn Märk,f Märk"/>
    <w:basedOn w:val="Liguvaikefont"/>
    <w:link w:val="Allmrkusetekst"/>
    <w:uiPriority w:val="99"/>
    <w:qFormat/>
    <w:rsid w:val="002A70E0"/>
    <w:rPr>
      <w:rFonts w:ascii="Times New Roman" w:hAnsi="Times New Roman"/>
      <w:kern w:val="0"/>
      <w:sz w:val="20"/>
      <w:szCs w:val="20"/>
      <w14:ligatures w14:val="none"/>
    </w:rPr>
  </w:style>
  <w:style w:type="character" w:styleId="Allmrkuseviide">
    <w:name w:val="footnote reference"/>
    <w:aliases w:val="Footnote Reference Number,Footnote Reference_LVL6,Footnote Reference_LVL61,Footnote Reference_LVL62,Footnote Reference_LVL63,Footnote Reference_LVL64,Fußnotenzeichen3,Footnote symbol,Footnote reference number,Footnote Reference Num,C"/>
    <w:basedOn w:val="Liguvaikefont"/>
    <w:uiPriority w:val="99"/>
    <w:unhideWhenUsed/>
    <w:qFormat/>
    <w:rsid w:val="002A70E0"/>
    <w:rPr>
      <w:vertAlign w:val="superscript"/>
    </w:rPr>
  </w:style>
  <w:style w:type="character" w:styleId="Rhutus">
    <w:name w:val="Emphasis"/>
    <w:basedOn w:val="Liguvaikefont"/>
    <w:uiPriority w:val="20"/>
    <w:qFormat/>
    <w:rsid w:val="002A70E0"/>
    <w:rPr>
      <w:i/>
      <w:iCs/>
    </w:rPr>
  </w:style>
  <w:style w:type="paragraph" w:customStyle="1" w:styleId="oj-normal">
    <w:name w:val="oj-normal"/>
    <w:basedOn w:val="Normaallaad"/>
    <w:rsid w:val="002A70E0"/>
    <w:pPr>
      <w:spacing w:before="100" w:beforeAutospacing="1" w:after="100" w:afterAutospacing="1" w:line="240" w:lineRule="auto"/>
    </w:pPr>
    <w:rPr>
      <w:rFonts w:eastAsia="Times New Roman" w:cs="Times New Roman"/>
      <w:szCs w:val="24"/>
      <w:lang w:eastAsia="et-EE"/>
    </w:rPr>
  </w:style>
  <w:style w:type="character" w:customStyle="1" w:styleId="cf01">
    <w:name w:val="cf01"/>
    <w:basedOn w:val="Liguvaikefont"/>
    <w:rsid w:val="002A70E0"/>
    <w:rPr>
      <w:rFonts w:ascii="Segoe UI" w:hAnsi="Segoe UI" w:cs="Segoe UI" w:hint="default"/>
      <w:i/>
      <w:iCs/>
      <w:sz w:val="18"/>
      <w:szCs w:val="18"/>
    </w:rPr>
  </w:style>
  <w:style w:type="paragraph" w:customStyle="1" w:styleId="pf0">
    <w:name w:val="pf0"/>
    <w:basedOn w:val="Normaallaad"/>
    <w:rsid w:val="002A70E0"/>
    <w:pPr>
      <w:spacing w:before="100" w:beforeAutospacing="1" w:after="100" w:afterAutospacing="1" w:line="240" w:lineRule="auto"/>
    </w:pPr>
    <w:rPr>
      <w:rFonts w:eastAsia="Times New Roman" w:cs="Times New Roman"/>
      <w:szCs w:val="24"/>
      <w:lang w:eastAsia="et-EE"/>
    </w:rPr>
  </w:style>
  <w:style w:type="paragraph" w:styleId="Jutumullitekst">
    <w:name w:val="Balloon Text"/>
    <w:basedOn w:val="Normaallaad"/>
    <w:link w:val="JutumullitekstMrk"/>
    <w:uiPriority w:val="99"/>
    <w:semiHidden/>
    <w:unhideWhenUsed/>
    <w:rsid w:val="002A70E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A70E0"/>
    <w:rPr>
      <w:rFonts w:ascii="Segoe UI" w:hAnsi="Segoe UI" w:cs="Segoe UI"/>
      <w:kern w:val="0"/>
      <w:sz w:val="18"/>
      <w:szCs w:val="18"/>
      <w14:ligatures w14:val="none"/>
    </w:rPr>
  </w:style>
  <w:style w:type="character" w:customStyle="1" w:styleId="cf21">
    <w:name w:val="cf21"/>
    <w:basedOn w:val="Liguvaikefont"/>
    <w:rsid w:val="002A70E0"/>
    <w:rPr>
      <w:rFonts w:ascii="Segoe UI" w:hAnsi="Segoe UI" w:cs="Segoe UI" w:hint="default"/>
      <w:sz w:val="18"/>
      <w:szCs w:val="18"/>
      <w:shd w:val="clear" w:color="auto" w:fill="FFFFFF"/>
    </w:rPr>
  </w:style>
  <w:style w:type="paragraph" w:customStyle="1" w:styleId="title-doc-first">
    <w:name w:val="title-doc-first"/>
    <w:basedOn w:val="Normaallaad"/>
    <w:rsid w:val="002A70E0"/>
    <w:pPr>
      <w:spacing w:before="100" w:beforeAutospacing="1" w:after="100" w:afterAutospacing="1" w:line="240" w:lineRule="auto"/>
    </w:pPr>
    <w:rPr>
      <w:rFonts w:eastAsia="Times New Roman" w:cs="Times New Roman"/>
      <w:szCs w:val="24"/>
      <w:lang w:eastAsia="et-EE"/>
    </w:rPr>
  </w:style>
  <w:style w:type="paragraph" w:customStyle="1" w:styleId="title-doc-last">
    <w:name w:val="title-doc-last"/>
    <w:basedOn w:val="Normaallaad"/>
    <w:rsid w:val="002A70E0"/>
    <w:pPr>
      <w:spacing w:before="100" w:beforeAutospacing="1" w:after="100" w:afterAutospacing="1" w:line="240" w:lineRule="auto"/>
    </w:pPr>
    <w:rPr>
      <w:rFonts w:eastAsia="Times New Roman" w:cs="Times New Roman"/>
      <w:szCs w:val="24"/>
      <w:lang w:eastAsia="et-EE"/>
    </w:rPr>
  </w:style>
  <w:style w:type="character" w:customStyle="1" w:styleId="cf11">
    <w:name w:val="cf11"/>
    <w:basedOn w:val="Liguvaikefont"/>
    <w:rsid w:val="002A70E0"/>
    <w:rPr>
      <w:rFonts w:ascii="Segoe UI" w:hAnsi="Segoe UI" w:cs="Segoe UI" w:hint="default"/>
      <w:sz w:val="18"/>
      <w:szCs w:val="18"/>
      <w:u w:val="single"/>
    </w:rPr>
  </w:style>
  <w:style w:type="character" w:customStyle="1" w:styleId="ui-provider">
    <w:name w:val="ui-provider"/>
    <w:basedOn w:val="Liguvaikefont"/>
    <w:rsid w:val="002A70E0"/>
  </w:style>
  <w:style w:type="paragraph" w:styleId="Vahedeta">
    <w:name w:val="No Spacing"/>
    <w:uiPriority w:val="1"/>
    <w:qFormat/>
    <w:rsid w:val="002A70E0"/>
    <w:pPr>
      <w:spacing w:after="0" w:line="240" w:lineRule="auto"/>
    </w:pPr>
    <w:rPr>
      <w:kern w:val="0"/>
      <w14:ligatures w14:val="none"/>
    </w:rPr>
  </w:style>
  <w:style w:type="character" w:customStyle="1" w:styleId="Pealkiri5Mrk">
    <w:name w:val="Pealkiri 5 Märk"/>
    <w:basedOn w:val="Liguvaikefont"/>
    <w:link w:val="Pealkiri5"/>
    <w:rsid w:val="001B2399"/>
    <w:rPr>
      <w:rFonts w:ascii="Times New Roman" w:eastAsia="Times New Roman" w:hAnsi="Times New Roman" w:cs="Times New Roman"/>
      <w:b/>
      <w:bCs/>
      <w:i/>
      <w:iCs/>
      <w:kern w:val="0"/>
      <w:sz w:val="26"/>
      <w:szCs w:val="26"/>
      <w:lang w:eastAsia="et-EE"/>
      <w14:ligatures w14:val="none"/>
    </w:rPr>
  </w:style>
  <w:style w:type="character" w:customStyle="1" w:styleId="Pealkiri6Mrk">
    <w:name w:val="Pealkiri 6 Märk"/>
    <w:basedOn w:val="Liguvaikefont"/>
    <w:link w:val="Pealkiri6"/>
    <w:uiPriority w:val="9"/>
    <w:rsid w:val="001B2399"/>
    <w:rPr>
      <w:rFonts w:ascii="Times New Roman" w:eastAsia="Times New Roman" w:hAnsi="Times New Roman" w:cs="Times New Roman"/>
      <w:b/>
      <w:bCs/>
      <w:kern w:val="0"/>
      <w:sz w:val="24"/>
      <w:szCs w:val="24"/>
      <w:lang w:eastAsia="et-EE"/>
      <w14:ligatures w14:val="none"/>
    </w:rPr>
  </w:style>
  <w:style w:type="character" w:customStyle="1" w:styleId="Pealkiri7Mrk">
    <w:name w:val="Pealkiri 7 Märk"/>
    <w:basedOn w:val="Liguvaikefont"/>
    <w:link w:val="Pealkiri7"/>
    <w:rsid w:val="001B2399"/>
    <w:rPr>
      <w:rFonts w:ascii="Times New Roman" w:eastAsia="Times New Roman" w:hAnsi="Times New Roman" w:cs="Times New Roman"/>
      <w:kern w:val="0"/>
      <w:sz w:val="24"/>
      <w:szCs w:val="24"/>
      <w:lang w:eastAsia="et-EE"/>
      <w14:ligatures w14:val="none"/>
    </w:rPr>
  </w:style>
  <w:style w:type="character" w:customStyle="1" w:styleId="Pealkiri8Mrk">
    <w:name w:val="Pealkiri 8 Märk"/>
    <w:basedOn w:val="Liguvaikefont"/>
    <w:link w:val="Pealkiri8"/>
    <w:rsid w:val="001B2399"/>
    <w:rPr>
      <w:rFonts w:ascii="Times New Roman" w:eastAsia="Times New Roman" w:hAnsi="Times New Roman" w:cs="Times New Roman"/>
      <w:i/>
      <w:iCs/>
      <w:kern w:val="0"/>
      <w:sz w:val="24"/>
      <w:szCs w:val="24"/>
      <w:lang w:eastAsia="et-EE"/>
      <w14:ligatures w14:val="none"/>
    </w:rPr>
  </w:style>
  <w:style w:type="character" w:customStyle="1" w:styleId="Pealkiri9Mrk">
    <w:name w:val="Pealkiri 9 Märk"/>
    <w:basedOn w:val="Liguvaikefont"/>
    <w:link w:val="Pealkiri9"/>
    <w:rsid w:val="001B2399"/>
    <w:rPr>
      <w:rFonts w:ascii="Arial" w:eastAsia="Times New Roman" w:hAnsi="Arial" w:cs="Arial"/>
      <w:kern w:val="0"/>
      <w:sz w:val="24"/>
      <w:szCs w:val="24"/>
      <w:lang w:eastAsia="et-EE"/>
      <w14:ligatures w14:val="none"/>
    </w:rPr>
  </w:style>
  <w:style w:type="paragraph" w:customStyle="1" w:styleId="SLONormal">
    <w:name w:val="SLO Normal"/>
    <w:link w:val="SLONormalChar"/>
    <w:qFormat/>
    <w:rsid w:val="001B2399"/>
    <w:pPr>
      <w:spacing w:before="120" w:after="120" w:line="240" w:lineRule="auto"/>
      <w:jc w:val="both"/>
    </w:pPr>
    <w:rPr>
      <w:rFonts w:ascii="Times New Roman" w:eastAsia="Times New Roman" w:hAnsi="Times New Roman" w:cs="Times New Roman"/>
      <w:kern w:val="0"/>
      <w:sz w:val="24"/>
      <w:szCs w:val="24"/>
      <w:lang w:val="en-GB"/>
      <w14:ligatures w14:val="none"/>
    </w:rPr>
  </w:style>
  <w:style w:type="character" w:customStyle="1" w:styleId="SLONormalChar">
    <w:name w:val="SLO Normal Char"/>
    <w:link w:val="SLONormal"/>
    <w:rsid w:val="001B2399"/>
    <w:rPr>
      <w:rFonts w:ascii="Times New Roman" w:eastAsia="Times New Roman" w:hAnsi="Times New Roman" w:cs="Times New Roman"/>
      <w:kern w:val="0"/>
      <w:sz w:val="24"/>
      <w:szCs w:val="24"/>
      <w:lang w:val="en-GB"/>
      <w14:ligatures w14:val="none"/>
    </w:rPr>
  </w:style>
  <w:style w:type="paragraph" w:customStyle="1" w:styleId="muudetavtekst">
    <w:name w:val="muudetav tekst"/>
    <w:basedOn w:val="Normaallaad"/>
    <w:qFormat/>
    <w:rsid w:val="001B2399"/>
    <w:pPr>
      <w:suppressAutoHyphens/>
      <w:autoSpaceDN w:val="0"/>
      <w:adjustRightInd w:val="0"/>
      <w:spacing w:after="0" w:line="240" w:lineRule="auto"/>
      <w:jc w:val="both"/>
    </w:pPr>
    <w:rPr>
      <w:rFonts w:eastAsia="Times New Roman" w:cs="Times New Roman"/>
      <w:szCs w:val="24"/>
      <w:lang w:eastAsia="et-EE"/>
    </w:rPr>
  </w:style>
  <w:style w:type="paragraph" w:customStyle="1" w:styleId="1stlevelheading">
    <w:name w:val="1st level (heading)"/>
    <w:next w:val="SLONormal"/>
    <w:uiPriority w:val="1"/>
    <w:qFormat/>
    <w:rsid w:val="001B2399"/>
    <w:pPr>
      <w:keepNext/>
      <w:numPr>
        <w:numId w:val="1"/>
      </w:numPr>
      <w:spacing w:before="360" w:after="240" w:line="240" w:lineRule="auto"/>
      <w:jc w:val="both"/>
      <w:outlineLvl w:val="0"/>
    </w:pPr>
    <w:rPr>
      <w:rFonts w:ascii="Times New Roman" w:eastAsia="Times New Roman" w:hAnsi="Times New Roman" w:cs="Times New Roman"/>
      <w:b/>
      <w:caps/>
      <w:spacing w:val="20"/>
      <w:kern w:val="0"/>
      <w:sz w:val="24"/>
      <w:szCs w:val="24"/>
      <w:lang w:val="en-GB"/>
      <w14:ligatures w14:val="none"/>
    </w:rPr>
  </w:style>
  <w:style w:type="paragraph" w:customStyle="1" w:styleId="2ndlevelheading">
    <w:name w:val="2nd level (heading)"/>
    <w:basedOn w:val="1stlevelheading"/>
    <w:next w:val="SLONormal"/>
    <w:uiPriority w:val="1"/>
    <w:qFormat/>
    <w:rsid w:val="001B2399"/>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1B2399"/>
    <w:pPr>
      <w:numPr>
        <w:ilvl w:val="2"/>
      </w:numPr>
      <w:outlineLvl w:val="2"/>
    </w:pPr>
    <w:rPr>
      <w:i/>
    </w:rPr>
  </w:style>
  <w:style w:type="paragraph" w:customStyle="1" w:styleId="4thlevelheading">
    <w:name w:val="4th level (heading)"/>
    <w:basedOn w:val="3rdlevelheading"/>
    <w:next w:val="SLONormal"/>
    <w:uiPriority w:val="1"/>
    <w:qFormat/>
    <w:rsid w:val="001B2399"/>
    <w:pPr>
      <w:numPr>
        <w:ilvl w:val="3"/>
      </w:numPr>
      <w:spacing w:after="120"/>
      <w:outlineLvl w:val="3"/>
    </w:pPr>
    <w:rPr>
      <w:b w:val="0"/>
    </w:rPr>
  </w:style>
  <w:style w:type="paragraph" w:customStyle="1" w:styleId="5thlevelheading">
    <w:name w:val="5th level (heading)"/>
    <w:basedOn w:val="4thlevelheading"/>
    <w:next w:val="SLONormal"/>
    <w:uiPriority w:val="1"/>
    <w:qFormat/>
    <w:rsid w:val="001B2399"/>
    <w:pPr>
      <w:numPr>
        <w:ilvl w:val="4"/>
      </w:numPr>
      <w:outlineLvl w:val="4"/>
    </w:pPr>
    <w:rPr>
      <w:i w:val="0"/>
      <w:u w:val="single"/>
    </w:rPr>
  </w:style>
  <w:style w:type="paragraph" w:customStyle="1" w:styleId="2ndlevelprovision">
    <w:name w:val="2nd level (provision)"/>
    <w:basedOn w:val="2ndlevelheading"/>
    <w:uiPriority w:val="2"/>
    <w:qFormat/>
    <w:rsid w:val="001B2399"/>
    <w:pPr>
      <w:keepNext w:val="0"/>
      <w:spacing w:before="120" w:after="120"/>
    </w:pPr>
    <w:rPr>
      <w:b w:val="0"/>
    </w:rPr>
  </w:style>
  <w:style w:type="paragraph" w:customStyle="1" w:styleId="3rdlevelsubprovision">
    <w:name w:val="3rd level (subprovision)"/>
    <w:basedOn w:val="3rdlevelheading"/>
    <w:uiPriority w:val="2"/>
    <w:qFormat/>
    <w:rsid w:val="001B2399"/>
    <w:pPr>
      <w:keepNext w:val="0"/>
      <w:spacing w:before="120" w:after="120"/>
    </w:pPr>
    <w:rPr>
      <w:b w:val="0"/>
      <w:i w:val="0"/>
    </w:rPr>
  </w:style>
  <w:style w:type="paragraph" w:customStyle="1" w:styleId="4thlevellist">
    <w:name w:val="4th level (list)"/>
    <w:basedOn w:val="4thlevelheading"/>
    <w:uiPriority w:val="2"/>
    <w:qFormat/>
    <w:rsid w:val="001B2399"/>
    <w:pPr>
      <w:keepNext w:val="0"/>
      <w:spacing w:before="120"/>
      <w:ind w:left="1135"/>
    </w:pPr>
    <w:rPr>
      <w:i w:val="0"/>
    </w:rPr>
  </w:style>
  <w:style w:type="paragraph" w:customStyle="1" w:styleId="5thlevel">
    <w:name w:val="5th level"/>
    <w:basedOn w:val="5thlevelheading"/>
    <w:uiPriority w:val="2"/>
    <w:qFormat/>
    <w:rsid w:val="001B2399"/>
    <w:pPr>
      <w:keepNext w:val="0"/>
      <w:spacing w:before="120"/>
      <w:ind w:left="1418"/>
    </w:pPr>
    <w:rPr>
      <w:u w:val="none"/>
    </w:rPr>
  </w:style>
  <w:style w:type="paragraph" w:customStyle="1" w:styleId="SLOReportTitle">
    <w:name w:val="SLO Report Title"/>
    <w:basedOn w:val="SLONormal"/>
    <w:next w:val="SLONormal"/>
    <w:uiPriority w:val="3"/>
    <w:qFormat/>
    <w:rsid w:val="001B2399"/>
    <w:pPr>
      <w:spacing w:before="360" w:after="360"/>
      <w:jc w:val="left"/>
    </w:pPr>
    <w:rPr>
      <w:b/>
      <w:caps/>
      <w:sz w:val="28"/>
    </w:rPr>
  </w:style>
  <w:style w:type="paragraph" w:customStyle="1" w:styleId="SLOAgreementTitle">
    <w:name w:val="SLO Agreement Title"/>
    <w:basedOn w:val="SLOReportTitle"/>
    <w:next w:val="SLONormal"/>
    <w:uiPriority w:val="3"/>
    <w:qFormat/>
    <w:rsid w:val="001B2399"/>
    <w:pPr>
      <w:jc w:val="center"/>
    </w:pPr>
  </w:style>
  <w:style w:type="paragraph" w:customStyle="1" w:styleId="SLOList">
    <w:name w:val="SLO List"/>
    <w:uiPriority w:val="4"/>
    <w:qFormat/>
    <w:rsid w:val="001B2399"/>
    <w:pPr>
      <w:numPr>
        <w:numId w:val="2"/>
      </w:numPr>
      <w:spacing w:before="60" w:after="60" w:line="240" w:lineRule="auto"/>
      <w:jc w:val="both"/>
    </w:pPr>
    <w:rPr>
      <w:rFonts w:ascii="Times New Roman" w:eastAsia="Times New Roman" w:hAnsi="Times New Roman" w:cs="Times New Roman"/>
      <w:kern w:val="24"/>
      <w:sz w:val="24"/>
      <w:szCs w:val="24"/>
      <w:lang w:val="en-GB"/>
      <w14:ligatures w14:val="none"/>
    </w:rPr>
  </w:style>
  <w:style w:type="paragraph" w:customStyle="1" w:styleId="SLONumberedList">
    <w:name w:val="SLO Numbered List"/>
    <w:uiPriority w:val="4"/>
    <w:qFormat/>
    <w:rsid w:val="001B2399"/>
    <w:pPr>
      <w:numPr>
        <w:numId w:val="8"/>
      </w:numPr>
      <w:spacing w:before="60" w:after="60" w:line="240" w:lineRule="auto"/>
      <w:jc w:val="both"/>
    </w:pPr>
    <w:rPr>
      <w:rFonts w:ascii="Times New Roman" w:eastAsia="Times New Roman" w:hAnsi="Times New Roman" w:cs="Times New Roman"/>
      <w:kern w:val="24"/>
      <w:sz w:val="24"/>
      <w:szCs w:val="24"/>
      <w:lang w:val="en-GB"/>
      <w14:ligatures w14:val="none"/>
    </w:rPr>
  </w:style>
  <w:style w:type="paragraph" w:customStyle="1" w:styleId="NCNumbering">
    <w:name w:val="NC Numbering"/>
    <w:uiPriority w:val="4"/>
    <w:qFormat/>
    <w:rsid w:val="001B2399"/>
    <w:pPr>
      <w:numPr>
        <w:numId w:val="4"/>
      </w:numPr>
      <w:spacing w:before="60" w:after="60" w:line="240" w:lineRule="auto"/>
      <w:jc w:val="both"/>
    </w:pPr>
    <w:rPr>
      <w:rFonts w:ascii="Times New Roman" w:eastAsia="Times New Roman" w:hAnsi="Times New Roman" w:cs="Times New Roman"/>
      <w:kern w:val="24"/>
      <w:sz w:val="24"/>
      <w:szCs w:val="24"/>
      <w:lang w:val="en-GB"/>
      <w14:ligatures w14:val="none"/>
    </w:rPr>
  </w:style>
  <w:style w:type="paragraph" w:customStyle="1" w:styleId="SLONormalnospace">
    <w:name w:val="SLO Normal (no space)"/>
    <w:basedOn w:val="SLONormal"/>
    <w:rsid w:val="001B2399"/>
    <w:pPr>
      <w:spacing w:before="0" w:after="0"/>
    </w:pPr>
  </w:style>
  <w:style w:type="paragraph" w:customStyle="1" w:styleId="SLONormalSmall">
    <w:name w:val="SLO Normal (Small)"/>
    <w:basedOn w:val="SLONormal"/>
    <w:rsid w:val="001B2399"/>
    <w:pPr>
      <w:spacing w:before="60" w:after="60"/>
    </w:pPr>
    <w:rPr>
      <w:sz w:val="20"/>
    </w:rPr>
  </w:style>
  <w:style w:type="paragraph" w:customStyle="1" w:styleId="SLONormalWhite">
    <w:name w:val="SLO Normal White"/>
    <w:basedOn w:val="SLONormal"/>
    <w:rsid w:val="001B2399"/>
    <w:rPr>
      <w:color w:val="FFFFFF"/>
    </w:rPr>
  </w:style>
  <w:style w:type="character" w:customStyle="1" w:styleId="SC">
    <w:name w:val="SC"/>
    <w:basedOn w:val="Liguvaikefont"/>
    <w:rsid w:val="001B2399"/>
    <w:rPr>
      <w:u w:val="single"/>
    </w:rPr>
  </w:style>
  <w:style w:type="paragraph" w:customStyle="1" w:styleId="SORAINENComment">
    <w:name w:val="SORAINEN Comment"/>
    <w:basedOn w:val="SLONormal"/>
    <w:rsid w:val="001B2399"/>
    <w:pPr>
      <w:pBdr>
        <w:top w:val="single" w:sz="4" w:space="1" w:color="auto"/>
        <w:left w:val="single" w:sz="4" w:space="4" w:color="auto"/>
        <w:bottom w:val="single" w:sz="4" w:space="1" w:color="auto"/>
        <w:right w:val="single" w:sz="4" w:space="4" w:color="auto"/>
      </w:pBdr>
      <w:shd w:val="clear" w:color="auto" w:fill="F3F3F3"/>
    </w:pPr>
    <w:rPr>
      <w:sz w:val="20"/>
    </w:rPr>
  </w:style>
  <w:style w:type="paragraph" w:customStyle="1" w:styleId="HeadingofAppendix">
    <w:name w:val="Heading of Appendix"/>
    <w:next w:val="SLONormal"/>
    <w:rsid w:val="001B2399"/>
    <w:pPr>
      <w:keepNext/>
      <w:pageBreakBefore/>
      <w:numPr>
        <w:numId w:val="5"/>
      </w:numPr>
      <w:spacing w:before="360" w:after="360" w:line="240" w:lineRule="auto"/>
      <w:outlineLvl w:val="0"/>
    </w:pPr>
    <w:rPr>
      <w:rFonts w:ascii="Times New Roman" w:eastAsia="Times New Roman" w:hAnsi="Times New Roman" w:cs="Times New Roman"/>
      <w:b/>
      <w:kern w:val="0"/>
      <w:sz w:val="24"/>
      <w:szCs w:val="24"/>
      <w:lang w:val="en-GB"/>
      <w14:ligatures w14:val="none"/>
    </w:rPr>
  </w:style>
  <w:style w:type="paragraph" w:customStyle="1" w:styleId="TextofAppendixlevel1">
    <w:name w:val="Text of Appendix level 1"/>
    <w:basedOn w:val="HeadingofAppendix"/>
    <w:rsid w:val="001B2399"/>
    <w:pPr>
      <w:keepNext w:val="0"/>
      <w:pageBreakBefore w:val="0"/>
      <w:numPr>
        <w:ilvl w:val="1"/>
      </w:numPr>
      <w:spacing w:before="120" w:after="120"/>
      <w:jc w:val="both"/>
      <w:outlineLvl w:val="1"/>
    </w:pPr>
    <w:rPr>
      <w:b w:val="0"/>
    </w:rPr>
  </w:style>
  <w:style w:type="paragraph" w:customStyle="1" w:styleId="TextofAppendixlevel2">
    <w:name w:val="Text of Appendix level 2"/>
    <w:basedOn w:val="TextofAppendixlevel1"/>
    <w:rsid w:val="001B2399"/>
    <w:pPr>
      <w:numPr>
        <w:ilvl w:val="2"/>
      </w:numPr>
      <w:outlineLvl w:val="2"/>
    </w:pPr>
  </w:style>
  <w:style w:type="paragraph" w:customStyle="1" w:styleId="TextofAppendixlevel3">
    <w:name w:val="Text of Appendix level 3"/>
    <w:basedOn w:val="TextofAppendixlevel2"/>
    <w:rsid w:val="001B2399"/>
    <w:pPr>
      <w:numPr>
        <w:ilvl w:val="3"/>
      </w:numPr>
      <w:outlineLvl w:val="3"/>
    </w:pPr>
  </w:style>
  <w:style w:type="paragraph" w:customStyle="1" w:styleId="TextofAppendixlevel4">
    <w:name w:val="Text of Appendix level 4"/>
    <w:basedOn w:val="TextofAppendixlevel3"/>
    <w:rsid w:val="001B2399"/>
    <w:pPr>
      <w:numPr>
        <w:ilvl w:val="4"/>
      </w:numPr>
      <w:outlineLvl w:val="4"/>
    </w:pPr>
  </w:style>
  <w:style w:type="numbering" w:customStyle="1" w:styleId="SLONumberings">
    <w:name w:val="SLO_Numberings"/>
    <w:uiPriority w:val="99"/>
    <w:rsid w:val="001B2399"/>
    <w:pPr>
      <w:numPr>
        <w:numId w:val="1"/>
      </w:numPr>
    </w:pPr>
  </w:style>
  <w:style w:type="paragraph" w:customStyle="1" w:styleId="Agreement1stlevelheadingnonumber">
    <w:name w:val="Agreement 1st level (heading) no number"/>
    <w:basedOn w:val="1stlevelheading"/>
    <w:next w:val="SLONormal"/>
    <w:rsid w:val="001B2399"/>
    <w:pPr>
      <w:numPr>
        <w:numId w:val="0"/>
      </w:numPr>
      <w:outlineLvl w:val="9"/>
    </w:pPr>
    <w:rPr>
      <w:kern w:val="22"/>
    </w:rPr>
  </w:style>
  <w:style w:type="paragraph" w:customStyle="1" w:styleId="AgreementPartiesandRecitals">
    <w:name w:val="Agreement Parties and Recitals"/>
    <w:basedOn w:val="1stlevelheading"/>
    <w:rsid w:val="001B2399"/>
    <w:pPr>
      <w:keepNext w:val="0"/>
      <w:numPr>
        <w:numId w:val="0"/>
      </w:numPr>
      <w:outlineLvl w:val="9"/>
    </w:pPr>
    <w:rPr>
      <w:kern w:val="22"/>
    </w:rPr>
  </w:style>
  <w:style w:type="paragraph" w:customStyle="1" w:styleId="SLOlistofparties">
    <w:name w:val="SLO list of parties"/>
    <w:rsid w:val="001B2399"/>
    <w:pPr>
      <w:numPr>
        <w:numId w:val="3"/>
      </w:numPr>
      <w:spacing w:before="120" w:after="120" w:line="240" w:lineRule="auto"/>
      <w:jc w:val="both"/>
    </w:pPr>
    <w:rPr>
      <w:rFonts w:ascii="Times New Roman" w:eastAsia="Times New Roman" w:hAnsi="Times New Roman" w:cs="Times New Roman"/>
      <w:kern w:val="0"/>
      <w:sz w:val="24"/>
      <w:szCs w:val="24"/>
      <w:lang w:val="en-GB"/>
      <w14:ligatures w14:val="none"/>
    </w:rPr>
  </w:style>
  <w:style w:type="paragraph" w:customStyle="1" w:styleId="SLOlistofrecitals">
    <w:name w:val="SLO list of recitals"/>
    <w:basedOn w:val="Normaallaad"/>
    <w:rsid w:val="001B2399"/>
    <w:pPr>
      <w:numPr>
        <w:ilvl w:val="1"/>
        <w:numId w:val="3"/>
      </w:numPr>
      <w:spacing w:before="120" w:after="120" w:line="240" w:lineRule="auto"/>
    </w:pPr>
    <w:rPr>
      <w:rFonts w:eastAsia="Times New Roman" w:cs="Times New Roman"/>
      <w:szCs w:val="24"/>
      <w:lang w:val="en-GB"/>
    </w:rPr>
  </w:style>
  <w:style w:type="paragraph" w:customStyle="1" w:styleId="4thlevelheadingnoindent">
    <w:name w:val="4th level (heading) no indent"/>
    <w:basedOn w:val="4thlevelheading"/>
    <w:next w:val="SLONormal"/>
    <w:uiPriority w:val="6"/>
    <w:rsid w:val="001B2399"/>
    <w:pPr>
      <w:numPr>
        <w:ilvl w:val="0"/>
        <w:numId w:val="0"/>
      </w:numPr>
      <w:tabs>
        <w:tab w:val="num" w:pos="1928"/>
      </w:tabs>
      <w:ind w:left="851" w:hanging="851"/>
    </w:pPr>
  </w:style>
  <w:style w:type="paragraph" w:customStyle="1" w:styleId="SLONormalCentered">
    <w:name w:val="SLO Normal (Centered)"/>
    <w:basedOn w:val="SLONormal"/>
    <w:uiPriority w:val="6"/>
    <w:rsid w:val="001B2399"/>
    <w:pPr>
      <w:jc w:val="center"/>
    </w:pPr>
  </w:style>
  <w:style w:type="paragraph" w:customStyle="1" w:styleId="SLONormalLeft">
    <w:name w:val="SLO Normal (Left)"/>
    <w:basedOn w:val="SLONormal"/>
    <w:uiPriority w:val="6"/>
    <w:rsid w:val="001B2399"/>
    <w:pPr>
      <w:jc w:val="left"/>
    </w:pPr>
  </w:style>
  <w:style w:type="paragraph" w:customStyle="1" w:styleId="SLONormalRight">
    <w:name w:val="SLO Normal (Right)"/>
    <w:basedOn w:val="SLONormal"/>
    <w:uiPriority w:val="6"/>
    <w:rsid w:val="001B2399"/>
    <w:pPr>
      <w:jc w:val="right"/>
    </w:pPr>
  </w:style>
  <w:style w:type="paragraph" w:customStyle="1" w:styleId="4thlevellistnoindent">
    <w:name w:val="4th level (list) no indent"/>
    <w:basedOn w:val="4thlevelheading"/>
    <w:uiPriority w:val="6"/>
    <w:rsid w:val="001B2399"/>
    <w:pPr>
      <w:keepNext w:val="0"/>
      <w:numPr>
        <w:ilvl w:val="0"/>
        <w:numId w:val="0"/>
      </w:numPr>
      <w:tabs>
        <w:tab w:val="num" w:pos="1928"/>
      </w:tabs>
      <w:spacing w:before="120"/>
      <w:ind w:left="851" w:hanging="851"/>
    </w:pPr>
    <w:rPr>
      <w:i w:val="0"/>
    </w:rPr>
  </w:style>
  <w:style w:type="paragraph" w:customStyle="1" w:styleId="5thlevelheadingnoindent">
    <w:name w:val="5th level (heading) no indent"/>
    <w:basedOn w:val="5thlevelheading"/>
    <w:next w:val="SLONormal"/>
    <w:uiPriority w:val="6"/>
    <w:rsid w:val="001B2399"/>
    <w:pPr>
      <w:numPr>
        <w:ilvl w:val="0"/>
        <w:numId w:val="0"/>
      </w:numPr>
      <w:tabs>
        <w:tab w:val="num" w:pos="2835"/>
      </w:tabs>
      <w:ind w:left="851" w:hanging="851"/>
    </w:pPr>
  </w:style>
  <w:style w:type="paragraph" w:customStyle="1" w:styleId="5thlevelnoindent">
    <w:name w:val="5th level no indent"/>
    <w:basedOn w:val="5thlevelheading"/>
    <w:uiPriority w:val="6"/>
    <w:rsid w:val="001B2399"/>
    <w:pPr>
      <w:keepNext w:val="0"/>
      <w:numPr>
        <w:ilvl w:val="0"/>
        <w:numId w:val="0"/>
      </w:numPr>
      <w:tabs>
        <w:tab w:val="num" w:pos="2835"/>
      </w:tabs>
      <w:spacing w:before="120"/>
      <w:ind w:left="851" w:hanging="851"/>
    </w:pPr>
    <w:rPr>
      <w:u w:val="none"/>
    </w:rPr>
  </w:style>
  <w:style w:type="paragraph" w:customStyle="1" w:styleId="SLONormalLarge">
    <w:name w:val="SLO Normal (Large)"/>
    <w:basedOn w:val="SLONormal"/>
    <w:rsid w:val="001B2399"/>
  </w:style>
  <w:style w:type="paragraph" w:customStyle="1" w:styleId="LDDCommenttext">
    <w:name w:val="LDD Comment text"/>
    <w:rsid w:val="001B2399"/>
    <w:pPr>
      <w:spacing w:before="120" w:after="0" w:line="240" w:lineRule="auto"/>
      <w:jc w:val="both"/>
    </w:pPr>
    <w:rPr>
      <w:rFonts w:ascii="Times New Roman" w:eastAsia="Times New Roman" w:hAnsi="Times New Roman" w:cs="Times New Roman"/>
      <w:i/>
      <w:kern w:val="24"/>
      <w:sz w:val="18"/>
      <w:szCs w:val="24"/>
      <w:lang w:val="en-GB"/>
      <w14:ligatures w14:val="none"/>
    </w:rPr>
  </w:style>
  <w:style w:type="paragraph" w:customStyle="1" w:styleId="LDDComment1">
    <w:name w:val="LDD Comment 1"/>
    <w:basedOn w:val="LDDCommenttext"/>
    <w:next w:val="LDDCommenttext"/>
    <w:rsid w:val="001B2399"/>
    <w:pPr>
      <w:keepNext/>
      <w:pBdr>
        <w:top w:val="single" w:sz="24" w:space="1" w:color="333399"/>
      </w:pBdr>
      <w:tabs>
        <w:tab w:val="num" w:pos="283"/>
      </w:tabs>
      <w:ind w:left="283" w:hanging="283"/>
    </w:pPr>
    <w:rPr>
      <w:b/>
    </w:rPr>
  </w:style>
  <w:style w:type="paragraph" w:customStyle="1" w:styleId="LDDComment2">
    <w:name w:val="LDD Comment 2"/>
    <w:basedOn w:val="LDDComment1"/>
    <w:next w:val="LDDCommenttext"/>
    <w:rsid w:val="001B2399"/>
  </w:style>
  <w:style w:type="paragraph" w:customStyle="1" w:styleId="LDDComment3">
    <w:name w:val="LDD Comment 3"/>
    <w:basedOn w:val="LDDComment2"/>
    <w:next w:val="LDDCommenttext"/>
    <w:rsid w:val="001B2399"/>
  </w:style>
  <w:style w:type="paragraph" w:customStyle="1" w:styleId="LDDComment4">
    <w:name w:val="LDD Comment 4"/>
    <w:basedOn w:val="LDDComment1"/>
    <w:next w:val="LDDCommenttext"/>
    <w:rsid w:val="001B2399"/>
  </w:style>
  <w:style w:type="paragraph" w:customStyle="1" w:styleId="SLOExhibitListENG">
    <w:name w:val="SLO_Exhibit_List_ENG"/>
    <w:basedOn w:val="SLONormal"/>
    <w:uiPriority w:val="6"/>
    <w:rsid w:val="001B2399"/>
    <w:pPr>
      <w:numPr>
        <w:numId w:val="6"/>
      </w:numPr>
      <w:jc w:val="left"/>
    </w:pPr>
    <w:rPr>
      <w:kern w:val="24"/>
      <w:sz w:val="22"/>
    </w:rPr>
  </w:style>
  <w:style w:type="paragraph" w:customStyle="1" w:styleId="ENG-1stlevelheading">
    <w:name w:val="ENG - 1st level (heading)"/>
    <w:basedOn w:val="SLONormal"/>
    <w:next w:val="Normaallaad"/>
    <w:uiPriority w:val="3"/>
    <w:qFormat/>
    <w:rsid w:val="001B2399"/>
    <w:pPr>
      <w:keepNext/>
      <w:numPr>
        <w:numId w:val="7"/>
      </w:numPr>
      <w:spacing w:before="360" w:after="240"/>
      <w:ind w:left="720" w:hanging="360"/>
    </w:pPr>
    <w:rPr>
      <w:rFonts w:eastAsiaTheme="minorHAnsi" w:cstheme="minorBidi"/>
      <w:b/>
      <w:caps/>
      <w:szCs w:val="22"/>
    </w:rPr>
  </w:style>
  <w:style w:type="paragraph" w:customStyle="1" w:styleId="ENG-2ndlevelheading">
    <w:name w:val="ENG - 2nd level (heading)"/>
    <w:basedOn w:val="SLONormal"/>
    <w:uiPriority w:val="4"/>
    <w:qFormat/>
    <w:rsid w:val="001B2399"/>
    <w:pPr>
      <w:keepNext/>
      <w:numPr>
        <w:ilvl w:val="1"/>
        <w:numId w:val="7"/>
      </w:numPr>
      <w:spacing w:before="0" w:after="240"/>
      <w:ind w:left="1440" w:hanging="360"/>
    </w:pPr>
    <w:rPr>
      <w:rFonts w:eastAsiaTheme="minorHAnsi" w:cstheme="minorBidi"/>
      <w:b/>
      <w:szCs w:val="22"/>
    </w:rPr>
  </w:style>
  <w:style w:type="paragraph" w:customStyle="1" w:styleId="ENG-2ndlevelprovision">
    <w:name w:val="ENG - 2nd level (provision)"/>
    <w:basedOn w:val="ENG-2ndlevelheading"/>
    <w:uiPriority w:val="4"/>
    <w:qFormat/>
    <w:rsid w:val="001B2399"/>
    <w:rPr>
      <w:b w:val="0"/>
    </w:rPr>
  </w:style>
  <w:style w:type="paragraph" w:customStyle="1" w:styleId="ENG-3rdlevelsubprovision">
    <w:name w:val="ENG - 3rd level (subprovision)"/>
    <w:basedOn w:val="SLONormal"/>
    <w:uiPriority w:val="4"/>
    <w:qFormat/>
    <w:rsid w:val="001B2399"/>
    <w:pPr>
      <w:numPr>
        <w:ilvl w:val="2"/>
        <w:numId w:val="7"/>
      </w:numPr>
      <w:spacing w:before="0" w:after="240"/>
      <w:ind w:left="2160" w:hanging="180"/>
    </w:pPr>
    <w:rPr>
      <w:rFonts w:eastAsiaTheme="minorHAnsi" w:cstheme="minorBidi"/>
      <w:szCs w:val="22"/>
    </w:rPr>
  </w:style>
  <w:style w:type="paragraph" w:customStyle="1" w:styleId="ENG-4thlevellist">
    <w:name w:val="ENG - 4th level (list)"/>
    <w:basedOn w:val="SLONormal"/>
    <w:uiPriority w:val="4"/>
    <w:qFormat/>
    <w:rsid w:val="001B2399"/>
    <w:pPr>
      <w:numPr>
        <w:ilvl w:val="4"/>
        <w:numId w:val="7"/>
      </w:numPr>
      <w:spacing w:before="0" w:after="240"/>
      <w:ind w:left="3600" w:hanging="360"/>
    </w:pPr>
    <w:rPr>
      <w:rFonts w:eastAsiaTheme="minorHAnsi" w:cstheme="minorBidi"/>
      <w:szCs w:val="22"/>
    </w:rPr>
  </w:style>
  <w:style w:type="paragraph" w:customStyle="1" w:styleId="ENG-5thlevel">
    <w:name w:val="ENG - 5th level"/>
    <w:basedOn w:val="SLONormal"/>
    <w:uiPriority w:val="4"/>
    <w:qFormat/>
    <w:rsid w:val="001B2399"/>
    <w:pPr>
      <w:numPr>
        <w:ilvl w:val="5"/>
        <w:numId w:val="7"/>
      </w:numPr>
      <w:spacing w:before="0" w:after="240"/>
      <w:ind w:left="4320" w:hanging="180"/>
    </w:pPr>
    <w:rPr>
      <w:rFonts w:eastAsiaTheme="minorHAnsi" w:cstheme="minorBidi"/>
      <w:szCs w:val="22"/>
    </w:rPr>
  </w:style>
  <w:style w:type="paragraph" w:customStyle="1" w:styleId="ENG-AppendixList">
    <w:name w:val="ENG - Appendix List"/>
    <w:basedOn w:val="SLONormal"/>
    <w:uiPriority w:val="4"/>
    <w:qFormat/>
    <w:rsid w:val="001B2399"/>
    <w:pPr>
      <w:numPr>
        <w:ilvl w:val="3"/>
        <w:numId w:val="8"/>
      </w:numPr>
      <w:spacing w:before="0" w:after="240"/>
      <w:ind w:left="2880" w:hanging="360"/>
    </w:pPr>
    <w:rPr>
      <w:rFonts w:eastAsiaTheme="minorHAnsi" w:cstheme="minorBidi"/>
      <w:szCs w:val="22"/>
    </w:rPr>
  </w:style>
  <w:style w:type="paragraph" w:customStyle="1" w:styleId="ENG-Listwith1">
    <w:name w:val="ENG - List with 1"/>
    <w:basedOn w:val="SLONormal"/>
    <w:uiPriority w:val="3"/>
    <w:qFormat/>
    <w:rsid w:val="001B2399"/>
    <w:pPr>
      <w:numPr>
        <w:ilvl w:val="3"/>
        <w:numId w:val="7"/>
      </w:numPr>
      <w:spacing w:before="0" w:after="240"/>
      <w:ind w:left="2880" w:hanging="360"/>
    </w:pPr>
    <w:rPr>
      <w:rFonts w:eastAsiaTheme="minorHAnsi" w:cstheme="minorBidi"/>
      <w:szCs w:val="22"/>
    </w:rPr>
  </w:style>
  <w:style w:type="paragraph" w:customStyle="1" w:styleId="ENG-SLONumberedList">
    <w:name w:val="ENG - SLO Numbered List"/>
    <w:basedOn w:val="SLONormal"/>
    <w:uiPriority w:val="4"/>
    <w:qFormat/>
    <w:rsid w:val="001B2399"/>
    <w:pPr>
      <w:numPr>
        <w:ilvl w:val="2"/>
        <w:numId w:val="8"/>
      </w:numPr>
      <w:spacing w:before="0" w:after="240"/>
      <w:ind w:left="2160" w:hanging="180"/>
    </w:pPr>
    <w:rPr>
      <w:rFonts w:eastAsiaTheme="minorHAnsi" w:cstheme="minorBidi"/>
      <w:szCs w:val="22"/>
    </w:rPr>
  </w:style>
  <w:style w:type="paragraph" w:styleId="Pealkiri">
    <w:name w:val="Title"/>
    <w:basedOn w:val="Normaallaad"/>
    <w:next w:val="Normaallaad"/>
    <w:link w:val="PealkiriMrk"/>
    <w:uiPriority w:val="10"/>
    <w:rsid w:val="001B239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B2399"/>
    <w:rPr>
      <w:rFonts w:asciiTheme="majorHAnsi" w:eastAsiaTheme="majorEastAsia" w:hAnsiTheme="majorHAnsi" w:cstheme="majorBidi"/>
      <w:spacing w:val="-10"/>
      <w:kern w:val="28"/>
      <w:sz w:val="56"/>
      <w:szCs w:val="56"/>
      <w14:ligatures w14:val="none"/>
    </w:rPr>
  </w:style>
  <w:style w:type="paragraph" w:customStyle="1" w:styleId="SORLDDClientInformation">
    <w:name w:val="SOR_LDD_Client Information"/>
    <w:basedOn w:val="SORLDDNormal"/>
    <w:rsid w:val="001B2399"/>
    <w:pPr>
      <w:spacing w:after="0" w:line="305" w:lineRule="auto"/>
      <w:jc w:val="right"/>
    </w:pPr>
    <w:rPr>
      <w:sz w:val="20"/>
    </w:rPr>
  </w:style>
  <w:style w:type="paragraph" w:customStyle="1" w:styleId="SORLDDHeadingSlide">
    <w:name w:val="SOR_LDD_Heading Slide"/>
    <w:basedOn w:val="SORLDDTitle"/>
    <w:rsid w:val="001B2399"/>
    <w:pPr>
      <w:spacing w:before="3840"/>
    </w:pPr>
  </w:style>
  <w:style w:type="paragraph" w:customStyle="1" w:styleId="SORLDDTableHead-B-W-Bold">
    <w:name w:val="SOR_LDD_Table Head - B-W-Bold"/>
    <w:basedOn w:val="SORLDDNormal"/>
    <w:uiPriority w:val="2"/>
    <w:rsid w:val="001B2399"/>
    <w:pPr>
      <w:numPr>
        <w:numId w:val="15"/>
      </w:numPr>
      <w:jc w:val="center"/>
    </w:pPr>
    <w:rPr>
      <w:b/>
      <w:color w:val="FFFFFF" w:themeColor="background1"/>
    </w:rPr>
  </w:style>
  <w:style w:type="paragraph" w:customStyle="1" w:styleId="SORLDDTableBreak">
    <w:name w:val="SOR_LDD_Table Break"/>
    <w:basedOn w:val="SORLDDNormal"/>
    <w:rsid w:val="001B2399"/>
    <w:pPr>
      <w:spacing w:after="0" w:line="240" w:lineRule="auto"/>
    </w:pPr>
    <w:rPr>
      <w:sz w:val="8"/>
      <w:szCs w:val="8"/>
    </w:rPr>
  </w:style>
  <w:style w:type="paragraph" w:customStyle="1" w:styleId="SORLDDHeading2-Table">
    <w:name w:val="SOR_LDD_Heading 2 - Table"/>
    <w:basedOn w:val="SORLDDTableHead-B-W-Bold"/>
    <w:rsid w:val="001B2399"/>
    <w:pPr>
      <w:numPr>
        <w:numId w:val="10"/>
      </w:numPr>
      <w:spacing w:before="120" w:after="120" w:line="240" w:lineRule="auto"/>
      <w:jc w:val="left"/>
    </w:pPr>
  </w:style>
  <w:style w:type="paragraph" w:customStyle="1" w:styleId="SORLDDTableParagraph">
    <w:name w:val="SOR_LDD_Table Paragraph"/>
    <w:basedOn w:val="SORLDDNormal"/>
    <w:uiPriority w:val="2"/>
    <w:rsid w:val="001B2399"/>
    <w:pPr>
      <w:numPr>
        <w:numId w:val="14"/>
      </w:numPr>
      <w:tabs>
        <w:tab w:val="left" w:pos="408"/>
      </w:tabs>
      <w:suppressAutoHyphens/>
      <w:jc w:val="left"/>
    </w:pPr>
  </w:style>
  <w:style w:type="paragraph" w:customStyle="1" w:styleId="SORLDDListParagraph-Bold">
    <w:name w:val="SOR_LDD_List Paragraph - Bold"/>
    <w:basedOn w:val="SORLDDListParagraph"/>
    <w:next w:val="SORLDDQuote"/>
    <w:rsid w:val="001B2399"/>
    <w:pPr>
      <w:ind w:left="0" w:firstLine="0"/>
    </w:pPr>
    <w:rPr>
      <w:b/>
    </w:rPr>
  </w:style>
  <w:style w:type="paragraph" w:customStyle="1" w:styleId="SORLDDNormal">
    <w:name w:val="SOR_LDD_Normal"/>
    <w:rsid w:val="001B2399"/>
    <w:pPr>
      <w:spacing w:after="80" w:line="220" w:lineRule="exact"/>
      <w:jc w:val="both"/>
    </w:pPr>
    <w:rPr>
      <w:rFonts w:ascii="Calibri" w:hAnsi="Calibri"/>
      <w:kern w:val="0"/>
      <w:sz w:val="18"/>
      <w:lang w:val="en-GB"/>
      <w14:ligatures w14:val="none"/>
    </w:rPr>
  </w:style>
  <w:style w:type="paragraph" w:customStyle="1" w:styleId="SORLDDListParagraph">
    <w:name w:val="SOR_LDD_List Paragraph"/>
    <w:basedOn w:val="SORLDDNormal"/>
    <w:link w:val="SORLDDListParagraphChar"/>
    <w:uiPriority w:val="6"/>
    <w:rsid w:val="001B2399"/>
    <w:pPr>
      <w:ind w:left="360" w:hanging="360"/>
      <w:contextualSpacing/>
    </w:pPr>
  </w:style>
  <w:style w:type="paragraph" w:customStyle="1" w:styleId="SORLDDTitle">
    <w:name w:val="SOR_LDD_Title"/>
    <w:link w:val="SORLDDTitleChar"/>
    <w:uiPriority w:val="6"/>
    <w:rsid w:val="001B2399"/>
    <w:pPr>
      <w:spacing w:after="0" w:line="264" w:lineRule="auto"/>
      <w:jc w:val="right"/>
    </w:pPr>
    <w:rPr>
      <w:rFonts w:ascii="Calibri" w:eastAsiaTheme="majorEastAsia" w:hAnsi="Calibri" w:cstheme="majorBidi"/>
      <w:color w:val="005293"/>
      <w:spacing w:val="-10"/>
      <w:kern w:val="28"/>
      <w:sz w:val="56"/>
      <w:szCs w:val="56"/>
      <w:lang w:val="en-GB"/>
      <w14:ligatures w14:val="none"/>
    </w:rPr>
  </w:style>
  <w:style w:type="paragraph" w:customStyle="1" w:styleId="SORLDDNoSpacing">
    <w:name w:val="SOR_LDD_No Spacing"/>
    <w:uiPriority w:val="6"/>
    <w:rsid w:val="001B2399"/>
    <w:pPr>
      <w:spacing w:after="0" w:line="240" w:lineRule="auto"/>
    </w:pPr>
    <w:rPr>
      <w:rFonts w:ascii="Calibri" w:eastAsiaTheme="minorEastAsia" w:hAnsi="Calibri" w:cs="Times New Roman"/>
      <w:kern w:val="0"/>
      <w:sz w:val="18"/>
      <w:lang w:val="en-GB"/>
      <w14:ligatures w14:val="none"/>
    </w:rPr>
  </w:style>
  <w:style w:type="character" w:customStyle="1" w:styleId="SORLDDTitleChar">
    <w:name w:val="SOR_LDD_Title Char"/>
    <w:basedOn w:val="PealkiriMrk"/>
    <w:link w:val="SORLDDTitle"/>
    <w:uiPriority w:val="6"/>
    <w:rsid w:val="001B2399"/>
    <w:rPr>
      <w:rFonts w:ascii="Calibri" w:eastAsiaTheme="majorEastAsia" w:hAnsi="Calibri" w:cstheme="majorBidi"/>
      <w:color w:val="005293"/>
      <w:spacing w:val="-10"/>
      <w:kern w:val="28"/>
      <w:sz w:val="56"/>
      <w:szCs w:val="56"/>
      <w:lang w:val="en-GB"/>
      <w14:ligatures w14:val="none"/>
    </w:rPr>
  </w:style>
  <w:style w:type="character" w:customStyle="1" w:styleId="SORLDDListParagraphChar">
    <w:name w:val="SOR_LDD_List Paragraph Char"/>
    <w:basedOn w:val="Liguvaikefont"/>
    <w:link w:val="SORLDDListParagraph"/>
    <w:uiPriority w:val="6"/>
    <w:rsid w:val="001B2399"/>
    <w:rPr>
      <w:rFonts w:ascii="Calibri" w:hAnsi="Calibri"/>
      <w:kern w:val="0"/>
      <w:sz w:val="18"/>
      <w:lang w:val="en-GB"/>
      <w14:ligatures w14:val="none"/>
    </w:rPr>
  </w:style>
  <w:style w:type="paragraph" w:customStyle="1" w:styleId="SORLDDHeading1">
    <w:name w:val="SOR_LDD_Heading 1"/>
    <w:next w:val="SORLDDNormal"/>
    <w:uiPriority w:val="2"/>
    <w:rsid w:val="001B2399"/>
    <w:pPr>
      <w:keepNext/>
      <w:keepLines/>
      <w:numPr>
        <w:numId w:val="12"/>
      </w:numPr>
      <w:spacing w:before="120" w:after="480" w:line="220" w:lineRule="exact"/>
    </w:pPr>
    <w:rPr>
      <w:rFonts w:ascii="Calibri" w:eastAsiaTheme="majorEastAsia" w:hAnsi="Calibri" w:cstheme="majorBidi"/>
      <w:b/>
      <w:caps/>
      <w:color w:val="005293"/>
      <w:kern w:val="0"/>
      <w:sz w:val="24"/>
      <w:szCs w:val="32"/>
      <w:lang w:val="en-GB"/>
      <w14:ligatures w14:val="none"/>
    </w:rPr>
  </w:style>
  <w:style w:type="paragraph" w:customStyle="1" w:styleId="SORLDDHeading2">
    <w:name w:val="SOR_LDD_Heading 2"/>
    <w:basedOn w:val="SORLDDHeading1"/>
    <w:next w:val="SORLDDNormal"/>
    <w:uiPriority w:val="2"/>
    <w:rsid w:val="001B2399"/>
    <w:pPr>
      <w:numPr>
        <w:ilvl w:val="1"/>
      </w:numPr>
      <w:spacing w:after="240"/>
    </w:pPr>
    <w:rPr>
      <w:caps w:val="0"/>
      <w:sz w:val="20"/>
    </w:rPr>
  </w:style>
  <w:style w:type="paragraph" w:customStyle="1" w:styleId="SORLDDHeading3">
    <w:name w:val="SOR_LDD_Heading 3"/>
    <w:basedOn w:val="SORLDDHeading2"/>
    <w:uiPriority w:val="6"/>
    <w:rsid w:val="001B2399"/>
    <w:pPr>
      <w:numPr>
        <w:ilvl w:val="2"/>
      </w:numPr>
      <w:spacing w:before="200" w:after="0"/>
    </w:pPr>
    <w:rPr>
      <w:rFonts w:asciiTheme="majorHAnsi" w:hAnsiTheme="majorHAnsi"/>
      <w:color w:val="4472C4" w:themeColor="accent1"/>
      <w:sz w:val="18"/>
    </w:rPr>
  </w:style>
  <w:style w:type="paragraph" w:customStyle="1" w:styleId="SORLDDHeading4">
    <w:name w:val="SOR_LDD_Heading 4"/>
    <w:uiPriority w:val="6"/>
    <w:rsid w:val="001B2399"/>
    <w:pPr>
      <w:numPr>
        <w:ilvl w:val="3"/>
        <w:numId w:val="12"/>
      </w:numPr>
      <w:spacing w:before="200"/>
    </w:pPr>
    <w:rPr>
      <w:rFonts w:asciiTheme="majorHAnsi" w:eastAsiaTheme="majorEastAsia" w:hAnsiTheme="majorHAnsi" w:cstheme="majorBidi"/>
      <w:i/>
      <w:iCs/>
      <w:color w:val="2F5496" w:themeColor="accent1" w:themeShade="BF"/>
      <w:kern w:val="0"/>
      <w:sz w:val="18"/>
      <w:lang w:val="en-GB"/>
      <w14:ligatures w14:val="none"/>
    </w:rPr>
  </w:style>
  <w:style w:type="paragraph" w:customStyle="1" w:styleId="SORLDDHeading5">
    <w:name w:val="SOR_LDD_Heading 5"/>
    <w:uiPriority w:val="6"/>
    <w:rsid w:val="001B2399"/>
    <w:pPr>
      <w:keepNext/>
      <w:numPr>
        <w:ilvl w:val="4"/>
        <w:numId w:val="12"/>
      </w:numPr>
      <w:spacing w:before="360" w:after="120" w:line="220" w:lineRule="exact"/>
    </w:pPr>
    <w:rPr>
      <w:rFonts w:asciiTheme="majorHAnsi" w:eastAsiaTheme="majorEastAsia" w:hAnsiTheme="majorHAnsi" w:cstheme="majorBidi"/>
      <w:b/>
      <w:iCs/>
      <w:kern w:val="0"/>
      <w:sz w:val="18"/>
      <w:lang w:val="en-GB"/>
      <w14:ligatures w14:val="none"/>
    </w:rPr>
  </w:style>
  <w:style w:type="paragraph" w:customStyle="1" w:styleId="SORLDDHeading6">
    <w:name w:val="SOR_LDD_Heading 6"/>
    <w:uiPriority w:val="6"/>
    <w:rsid w:val="001B2399"/>
    <w:pPr>
      <w:numPr>
        <w:ilvl w:val="5"/>
        <w:numId w:val="12"/>
      </w:numPr>
    </w:pPr>
    <w:rPr>
      <w:rFonts w:ascii="Calibri" w:eastAsiaTheme="majorEastAsia" w:hAnsi="Calibri" w:cstheme="majorBidi"/>
      <w:iCs/>
      <w:kern w:val="0"/>
      <w:sz w:val="18"/>
      <w:lang w:val="en-GB"/>
      <w14:ligatures w14:val="none"/>
    </w:rPr>
  </w:style>
  <w:style w:type="paragraph" w:customStyle="1" w:styleId="SORLDDHeading7">
    <w:name w:val="SOR_LDD_Heading 7"/>
    <w:uiPriority w:val="6"/>
    <w:rsid w:val="001B2399"/>
    <w:pPr>
      <w:numPr>
        <w:ilvl w:val="6"/>
        <w:numId w:val="12"/>
      </w:numPr>
    </w:pPr>
    <w:rPr>
      <w:rFonts w:asciiTheme="majorHAnsi" w:eastAsiaTheme="majorEastAsia" w:hAnsiTheme="majorHAnsi" w:cstheme="majorBidi"/>
      <w:i/>
      <w:iCs/>
      <w:color w:val="404040" w:themeColor="text1" w:themeTint="BF"/>
      <w:kern w:val="0"/>
      <w:sz w:val="18"/>
      <w:lang w:val="en-GB"/>
      <w14:ligatures w14:val="none"/>
    </w:rPr>
  </w:style>
  <w:style w:type="paragraph" w:customStyle="1" w:styleId="SORLDDHeading8">
    <w:name w:val="SOR_LDD_Heading 8"/>
    <w:uiPriority w:val="6"/>
    <w:rsid w:val="001B2399"/>
    <w:pPr>
      <w:numPr>
        <w:ilvl w:val="7"/>
        <w:numId w:val="12"/>
      </w:numPr>
    </w:pPr>
    <w:rPr>
      <w:rFonts w:asciiTheme="majorHAnsi" w:eastAsiaTheme="majorEastAsia" w:hAnsiTheme="majorHAnsi" w:cstheme="majorBidi"/>
      <w:color w:val="404040" w:themeColor="text1" w:themeTint="BF"/>
      <w:kern w:val="0"/>
      <w:sz w:val="20"/>
      <w:szCs w:val="20"/>
      <w:lang w:val="en-GB"/>
      <w14:ligatures w14:val="none"/>
    </w:rPr>
  </w:style>
  <w:style w:type="paragraph" w:customStyle="1" w:styleId="SORLDDHeading9">
    <w:name w:val="SOR_LDD_Heading 9"/>
    <w:uiPriority w:val="6"/>
    <w:rsid w:val="001B2399"/>
    <w:pPr>
      <w:numPr>
        <w:ilvl w:val="8"/>
        <w:numId w:val="12"/>
      </w:numPr>
    </w:pPr>
    <w:rPr>
      <w:rFonts w:asciiTheme="majorHAnsi" w:eastAsiaTheme="majorEastAsia" w:hAnsiTheme="majorHAnsi" w:cstheme="majorBidi"/>
      <w:i/>
      <w:iCs/>
      <w:color w:val="404040" w:themeColor="text1" w:themeTint="BF"/>
      <w:kern w:val="0"/>
      <w:sz w:val="20"/>
      <w:szCs w:val="20"/>
      <w:lang w:val="en-GB"/>
      <w14:ligatures w14:val="none"/>
    </w:rPr>
  </w:style>
  <w:style w:type="numbering" w:customStyle="1" w:styleId="SORLDDHeadings">
    <w:name w:val="SOR_LDD_Headings"/>
    <w:uiPriority w:val="99"/>
    <w:rsid w:val="001B2399"/>
    <w:pPr>
      <w:numPr>
        <w:numId w:val="11"/>
      </w:numPr>
    </w:pPr>
  </w:style>
  <w:style w:type="paragraph" w:customStyle="1" w:styleId="SORLDDSubtitle">
    <w:name w:val="SOR_LDD_Subtitle"/>
    <w:uiPriority w:val="6"/>
    <w:rsid w:val="001B2399"/>
    <w:pPr>
      <w:spacing w:after="0" w:line="240" w:lineRule="auto"/>
    </w:pPr>
    <w:rPr>
      <w:rFonts w:ascii="Calibri" w:eastAsiaTheme="minorEastAsia" w:hAnsi="Calibri" w:cs="Times New Roman"/>
      <w:spacing w:val="15"/>
      <w:kern w:val="0"/>
      <w:sz w:val="32"/>
      <w:lang w:val="en-GB"/>
      <w14:ligatures w14:val="none"/>
    </w:rPr>
  </w:style>
  <w:style w:type="paragraph" w:customStyle="1" w:styleId="SORLDDWatermark">
    <w:name w:val="SOR_LDD_Watermark"/>
    <w:basedOn w:val="Normaallaad"/>
    <w:uiPriority w:val="6"/>
    <w:rsid w:val="001B2399"/>
    <w:pPr>
      <w:suppressAutoHyphens/>
      <w:spacing w:after="80" w:line="240" w:lineRule="auto"/>
    </w:pPr>
    <w:rPr>
      <w:rFonts w:ascii="Calibri" w:eastAsia="Times New Roman" w:hAnsi="Calibri" w:cs="Times New Roman"/>
      <w:color w:val="DDDEDD"/>
      <w:sz w:val="72"/>
      <w:szCs w:val="72"/>
      <w:lang w:val="en-GB"/>
    </w:rPr>
  </w:style>
  <w:style w:type="paragraph" w:customStyle="1" w:styleId="SORLDDTableParagraphESnumbering">
    <w:name w:val="SOR_LDD_Table_Paragraph_ES_numbering"/>
    <w:basedOn w:val="SORLDDTableParagraph"/>
    <w:uiPriority w:val="4"/>
    <w:rsid w:val="001B2399"/>
    <w:pPr>
      <w:numPr>
        <w:ilvl w:val="1"/>
        <w:numId w:val="13"/>
      </w:numPr>
    </w:pPr>
  </w:style>
  <w:style w:type="paragraph" w:customStyle="1" w:styleId="SORLDDHeading2ESNumbering">
    <w:name w:val="SOR_LDD_Heading 2_ES_Numbering"/>
    <w:basedOn w:val="SORLDDHeading2-Table"/>
    <w:uiPriority w:val="3"/>
    <w:rsid w:val="001B2399"/>
    <w:pPr>
      <w:numPr>
        <w:numId w:val="13"/>
      </w:numPr>
    </w:pPr>
  </w:style>
  <w:style w:type="paragraph" w:customStyle="1" w:styleId="SORLDDTableParagraphESImportance">
    <w:name w:val="SOR_LDD_Table_Paragraph_ES_Importance"/>
    <w:basedOn w:val="SORLDDTableParagraph"/>
    <w:uiPriority w:val="4"/>
    <w:rsid w:val="001B2399"/>
    <w:pPr>
      <w:numPr>
        <w:numId w:val="0"/>
      </w:numPr>
      <w:jc w:val="center"/>
    </w:pPr>
    <w:rPr>
      <w:b/>
    </w:rPr>
  </w:style>
  <w:style w:type="paragraph" w:customStyle="1" w:styleId="SORLDDHeading1nonumber">
    <w:name w:val="SOR_LDD_Heading 1_no number"/>
    <w:basedOn w:val="SORLDDHeading1"/>
    <w:next w:val="SORLDDNormal"/>
    <w:uiPriority w:val="2"/>
    <w:rsid w:val="001B2399"/>
    <w:pPr>
      <w:numPr>
        <w:numId w:val="0"/>
      </w:numPr>
    </w:pPr>
  </w:style>
  <w:style w:type="paragraph" w:customStyle="1" w:styleId="SORLDDQuote">
    <w:name w:val="SOR_LDD_Quote"/>
    <w:basedOn w:val="Tsitaat"/>
    <w:uiPriority w:val="6"/>
    <w:rsid w:val="001B2399"/>
    <w:pPr>
      <w:spacing w:before="0" w:after="80" w:line="180" w:lineRule="exact"/>
      <w:ind w:left="34" w:right="28"/>
      <w:jc w:val="both"/>
    </w:pPr>
    <w:rPr>
      <w:rFonts w:ascii="Calibri" w:eastAsia="Times New Roman" w:hAnsi="Calibri" w:cs="Times New Roman"/>
      <w:color w:val="auto"/>
      <w:sz w:val="16"/>
      <w:szCs w:val="16"/>
      <w:lang w:val="en-GB"/>
    </w:rPr>
  </w:style>
  <w:style w:type="paragraph" w:customStyle="1" w:styleId="SORLDDTableParagraphlist">
    <w:name w:val="SOR_LDD_Table Paragraph_list"/>
    <w:basedOn w:val="SORLDDTableParagraph"/>
    <w:uiPriority w:val="4"/>
    <w:rsid w:val="001B2399"/>
    <w:pPr>
      <w:numPr>
        <w:ilvl w:val="1"/>
      </w:numPr>
    </w:pPr>
  </w:style>
  <w:style w:type="paragraph" w:customStyle="1" w:styleId="SORLDDCommentText">
    <w:name w:val="SOR_LDD_Comment_Text"/>
    <w:uiPriority w:val="2"/>
    <w:rsid w:val="001B2399"/>
    <w:pPr>
      <w:spacing w:line="180" w:lineRule="exact"/>
    </w:pPr>
    <w:rPr>
      <w:rFonts w:ascii="Calibri" w:hAnsi="Calibri"/>
      <w:i/>
      <w:iCs/>
      <w:kern w:val="0"/>
      <w:sz w:val="16"/>
      <w:szCs w:val="16"/>
      <w:lang w:val="en-GB"/>
      <w14:ligatures w14:val="none"/>
    </w:rPr>
  </w:style>
  <w:style w:type="paragraph" w:customStyle="1" w:styleId="SORLDDCommentTitle">
    <w:name w:val="SOR_LDD_Comment_Title"/>
    <w:basedOn w:val="SORLDDListParagraph-Bold"/>
    <w:next w:val="SORLDDCommentText"/>
    <w:uiPriority w:val="1"/>
    <w:rsid w:val="001B2399"/>
    <w:pPr>
      <w:spacing w:line="180" w:lineRule="exact"/>
    </w:pPr>
    <w:rPr>
      <w:i/>
      <w:sz w:val="16"/>
      <w:szCs w:val="16"/>
    </w:rPr>
  </w:style>
  <w:style w:type="paragraph" w:customStyle="1" w:styleId="SORLDDNormal-Centered">
    <w:name w:val="SOR_LDD_Normal - Centered"/>
    <w:basedOn w:val="SORLDDNormal"/>
    <w:uiPriority w:val="6"/>
    <w:rsid w:val="001B2399"/>
    <w:pPr>
      <w:jc w:val="center"/>
    </w:pPr>
  </w:style>
  <w:style w:type="paragraph" w:customStyle="1" w:styleId="SORLDDTableParagraph-simplenumbering">
    <w:name w:val="SOR_LDD_Table Paragraph - simple numbering"/>
    <w:basedOn w:val="SORLDDTableParagraph"/>
    <w:uiPriority w:val="4"/>
    <w:rsid w:val="001B2399"/>
    <w:pPr>
      <w:numPr>
        <w:ilvl w:val="1"/>
        <w:numId w:val="15"/>
      </w:numPr>
    </w:pPr>
  </w:style>
  <w:style w:type="paragraph" w:customStyle="1" w:styleId="SORLDDTimelineEventYear">
    <w:name w:val="SOR_LDD_Timeline_Event_Year"/>
    <w:basedOn w:val="Normaallaad"/>
    <w:next w:val="SORLDDTimelineEventText"/>
    <w:uiPriority w:val="6"/>
    <w:rsid w:val="001B2399"/>
    <w:pPr>
      <w:spacing w:after="80" w:line="220" w:lineRule="exact"/>
      <w:jc w:val="both"/>
    </w:pPr>
    <w:rPr>
      <w:rFonts w:ascii="Calibri" w:eastAsia="Times New Roman" w:hAnsi="Calibri" w:cs="Times New Roman"/>
      <w:b/>
      <w:color w:val="14518B"/>
      <w:sz w:val="18"/>
      <w:szCs w:val="18"/>
      <w:lang w:val="en-GB"/>
    </w:rPr>
  </w:style>
  <w:style w:type="paragraph" w:customStyle="1" w:styleId="SORLDDTimelineEventText">
    <w:name w:val="SOR_LDD_Timeline_Event_Text"/>
    <w:basedOn w:val="Normaallaad"/>
    <w:uiPriority w:val="6"/>
    <w:rsid w:val="001B2399"/>
    <w:pPr>
      <w:spacing w:after="80" w:line="180" w:lineRule="atLeast"/>
      <w:jc w:val="both"/>
    </w:pPr>
    <w:rPr>
      <w:rFonts w:ascii="Calibri" w:eastAsia="Times New Roman" w:hAnsi="Calibri" w:cs="Times New Roman"/>
      <w:sz w:val="16"/>
      <w:szCs w:val="16"/>
      <w:lang w:val="en-GB"/>
    </w:rPr>
  </w:style>
  <w:style w:type="paragraph" w:customStyle="1" w:styleId="SORLDDTimelineArrowYear">
    <w:name w:val="SOR_LDD_Timeline_Arrow_Year"/>
    <w:basedOn w:val="Normaallaad"/>
    <w:uiPriority w:val="6"/>
    <w:rsid w:val="001B2399"/>
    <w:pPr>
      <w:spacing w:after="80" w:line="220" w:lineRule="exact"/>
      <w:jc w:val="center"/>
    </w:pPr>
    <w:rPr>
      <w:rFonts w:ascii="Calibri" w:eastAsia="Times New Roman" w:hAnsi="Calibri" w:cs="Times New Roman"/>
      <w:b/>
      <w:color w:val="FFFFFF" w:themeColor="background1"/>
      <w:sz w:val="20"/>
      <w:lang w:val="en-GB"/>
    </w:rPr>
  </w:style>
  <w:style w:type="paragraph" w:customStyle="1" w:styleId="SORLDDTOCHeading">
    <w:name w:val="SOR_LDD_TOC_Heading"/>
    <w:uiPriority w:val="6"/>
    <w:rsid w:val="001B2399"/>
    <w:pPr>
      <w:spacing w:after="0" w:line="240" w:lineRule="auto"/>
    </w:pPr>
    <w:rPr>
      <w:rFonts w:ascii="Calibri Light" w:eastAsiaTheme="majorEastAsia" w:hAnsi="Calibri Light" w:cstheme="majorBidi"/>
      <w:b/>
      <w:bCs/>
      <w:color w:val="2F5496" w:themeColor="accent1" w:themeShade="BF"/>
      <w:kern w:val="0"/>
      <w:sz w:val="28"/>
      <w:szCs w:val="28"/>
      <w:lang w:val="en-GB"/>
      <w14:ligatures w14:val="none"/>
    </w:rPr>
  </w:style>
  <w:style w:type="paragraph" w:customStyle="1" w:styleId="SORLDDFooter">
    <w:name w:val="SOR_LDD_Footer"/>
    <w:basedOn w:val="SORLDDNormal"/>
    <w:uiPriority w:val="6"/>
    <w:rsid w:val="001B2399"/>
    <w:pPr>
      <w:pBdr>
        <w:top w:val="single" w:sz="12" w:space="1" w:color="808080"/>
      </w:pBdr>
      <w:tabs>
        <w:tab w:val="center" w:pos="7655"/>
      </w:tabs>
      <w:spacing w:after="0" w:line="240" w:lineRule="auto"/>
    </w:pPr>
    <w:rPr>
      <w:color w:val="808080"/>
    </w:rPr>
  </w:style>
  <w:style w:type="paragraph" w:customStyle="1" w:styleId="SORLDDHeader">
    <w:name w:val="SOR_LDD_Header"/>
    <w:uiPriority w:val="6"/>
    <w:rsid w:val="001B2399"/>
    <w:pPr>
      <w:spacing w:after="0" w:line="240" w:lineRule="auto"/>
    </w:pPr>
    <w:rPr>
      <w:rFonts w:ascii="Calibri" w:eastAsia="Times New Roman" w:hAnsi="Calibri" w:cs="Times New Roman"/>
      <w:kern w:val="0"/>
      <w:sz w:val="18"/>
      <w:lang w:val="en-GB"/>
      <w14:ligatures w14:val="none"/>
    </w:rPr>
  </w:style>
  <w:style w:type="paragraph" w:styleId="Tsitaat">
    <w:name w:val="Quote"/>
    <w:basedOn w:val="Normaallaad"/>
    <w:next w:val="Normaallaad"/>
    <w:link w:val="TsitaatMrk"/>
    <w:uiPriority w:val="29"/>
    <w:rsid w:val="001B2399"/>
    <w:pPr>
      <w:spacing w:before="200" w:after="0" w:line="240" w:lineRule="auto"/>
      <w:ind w:left="864" w:right="864"/>
      <w:jc w:val="center"/>
    </w:pPr>
    <w:rPr>
      <w:i/>
      <w:iCs/>
      <w:color w:val="404040" w:themeColor="text1" w:themeTint="BF"/>
      <w:sz w:val="22"/>
    </w:rPr>
  </w:style>
  <w:style w:type="character" w:customStyle="1" w:styleId="TsitaatMrk">
    <w:name w:val="Tsitaat Märk"/>
    <w:basedOn w:val="Liguvaikefont"/>
    <w:link w:val="Tsitaat"/>
    <w:uiPriority w:val="29"/>
    <w:rsid w:val="001B2399"/>
    <w:rPr>
      <w:rFonts w:ascii="Times New Roman" w:hAnsi="Times New Roman"/>
      <w:i/>
      <w:iCs/>
      <w:color w:val="404040" w:themeColor="text1" w:themeTint="BF"/>
      <w:kern w:val="0"/>
      <w14:ligatures w14:val="none"/>
    </w:rPr>
  </w:style>
  <w:style w:type="paragraph" w:styleId="Sisukorrapealkiri">
    <w:name w:val="TOC Heading"/>
    <w:basedOn w:val="Pealkiri1"/>
    <w:next w:val="Normaallaad"/>
    <w:uiPriority w:val="39"/>
    <w:unhideWhenUsed/>
    <w:qFormat/>
    <w:rsid w:val="001B2399"/>
    <w:pPr>
      <w:spacing w:before="240" w:line="240" w:lineRule="auto"/>
      <w:jc w:val="left"/>
      <w:outlineLvl w:val="9"/>
    </w:pPr>
    <w:rPr>
      <w:rFonts w:asciiTheme="majorHAnsi" w:hAnsiTheme="majorHAnsi"/>
      <w:b w:val="0"/>
      <w:color w:val="2F5496" w:themeColor="accent1" w:themeShade="BF"/>
      <w:sz w:val="32"/>
    </w:rPr>
  </w:style>
  <w:style w:type="paragraph" w:customStyle="1" w:styleId="SLOExhibitListEST">
    <w:name w:val="SLO_Exhibit_List_EST"/>
    <w:basedOn w:val="SLONormal"/>
    <w:uiPriority w:val="6"/>
    <w:rsid w:val="001B2399"/>
    <w:pPr>
      <w:numPr>
        <w:numId w:val="16"/>
      </w:numPr>
      <w:ind w:left="936"/>
      <w:jc w:val="left"/>
    </w:pPr>
    <w:rPr>
      <w:kern w:val="24"/>
      <w:sz w:val="22"/>
    </w:rPr>
  </w:style>
  <w:style w:type="paragraph" w:customStyle="1" w:styleId="Sorainen-Quote">
    <w:name w:val="Sorainen - Quote"/>
    <w:link w:val="Sorainen-QuoteChar"/>
    <w:rsid w:val="001B2399"/>
    <w:pPr>
      <w:shd w:val="clear" w:color="auto" w:fill="004B87"/>
      <w:spacing w:before="120" w:after="120" w:line="200" w:lineRule="exact"/>
    </w:pPr>
    <w:rPr>
      <w:rFonts w:ascii="Calibri" w:hAnsi="Calibri" w:cs="Calibri"/>
      <w:color w:val="FFFFFF"/>
      <w:kern w:val="0"/>
      <w:sz w:val="18"/>
      <w:szCs w:val="18"/>
      <w:lang w:val="en-GB"/>
      <w14:ligatures w14:val="none"/>
    </w:rPr>
  </w:style>
  <w:style w:type="character" w:customStyle="1" w:styleId="Sorainen-QuoteChar">
    <w:name w:val="Sorainen - Quote Char"/>
    <w:link w:val="Sorainen-Quote"/>
    <w:locked/>
    <w:rsid w:val="001B2399"/>
    <w:rPr>
      <w:rFonts w:ascii="Calibri" w:hAnsi="Calibri" w:cs="Calibri"/>
      <w:color w:val="FFFFFF"/>
      <w:kern w:val="0"/>
      <w:sz w:val="18"/>
      <w:szCs w:val="18"/>
      <w:shd w:val="clear" w:color="auto" w:fill="004B87"/>
      <w:lang w:val="en-GB"/>
      <w14:ligatures w14:val="none"/>
    </w:rPr>
  </w:style>
  <w:style w:type="paragraph" w:customStyle="1" w:styleId="Sorainen-Quotesignature">
    <w:name w:val="Sorainen - Quote signature"/>
    <w:link w:val="Sorainen-QuotesignatureChar"/>
    <w:rsid w:val="001B2399"/>
    <w:pPr>
      <w:shd w:val="clear" w:color="auto" w:fill="004B87"/>
      <w:spacing w:after="360" w:line="200" w:lineRule="exact"/>
      <w:jc w:val="right"/>
    </w:pPr>
    <w:rPr>
      <w:rFonts w:ascii="Calibri" w:hAnsi="Calibri" w:cs="Calibri"/>
      <w:i/>
      <w:iCs/>
      <w:color w:val="FFFFFF"/>
      <w:kern w:val="0"/>
      <w:sz w:val="18"/>
      <w:szCs w:val="18"/>
      <w:lang w:val="en-GB"/>
      <w14:ligatures w14:val="none"/>
    </w:rPr>
  </w:style>
  <w:style w:type="character" w:customStyle="1" w:styleId="Sorainen-QuotesignatureChar">
    <w:name w:val="Sorainen - Quote signature Char"/>
    <w:link w:val="Sorainen-Quotesignature"/>
    <w:locked/>
    <w:rsid w:val="001B2399"/>
    <w:rPr>
      <w:rFonts w:ascii="Calibri" w:hAnsi="Calibri" w:cs="Calibri"/>
      <w:i/>
      <w:iCs/>
      <w:color w:val="FFFFFF"/>
      <w:kern w:val="0"/>
      <w:sz w:val="18"/>
      <w:szCs w:val="18"/>
      <w:shd w:val="clear" w:color="auto" w:fill="004B87"/>
      <w:lang w:val="en-GB"/>
      <w14:ligatures w14:val="none"/>
    </w:rPr>
  </w:style>
  <w:style w:type="paragraph" w:customStyle="1" w:styleId="SorainenOffer10">
    <w:name w:val="Sorainen Offer 10"/>
    <w:basedOn w:val="Normaallaad"/>
    <w:uiPriority w:val="99"/>
    <w:rsid w:val="001B2399"/>
    <w:pPr>
      <w:spacing w:before="120" w:after="120"/>
      <w:jc w:val="both"/>
    </w:pPr>
    <w:rPr>
      <w:rFonts w:ascii="Calibri" w:hAnsi="Calibri" w:cs="Calibri"/>
      <w:color w:val="5B6770"/>
      <w:sz w:val="20"/>
      <w:lang w:val="en-GB"/>
    </w:rPr>
  </w:style>
  <w:style w:type="paragraph" w:customStyle="1" w:styleId="SorainenOffer10centre">
    <w:name w:val="Sorainen Offer 10 centre"/>
    <w:basedOn w:val="SorainenOffer10"/>
    <w:uiPriority w:val="99"/>
    <w:rsid w:val="001B2399"/>
    <w:pPr>
      <w:jc w:val="center"/>
    </w:pPr>
  </w:style>
  <w:style w:type="paragraph" w:customStyle="1" w:styleId="SorainenOffer10right">
    <w:name w:val="Sorainen Offer 10 right"/>
    <w:basedOn w:val="SorainenOffer10"/>
    <w:uiPriority w:val="99"/>
    <w:rsid w:val="001B2399"/>
    <w:pPr>
      <w:jc w:val="right"/>
    </w:pPr>
  </w:style>
  <w:style w:type="paragraph" w:customStyle="1" w:styleId="SorainenOffer9">
    <w:name w:val="Sorainen Offer 9"/>
    <w:basedOn w:val="SorainenOffer10"/>
    <w:uiPriority w:val="99"/>
    <w:rsid w:val="001B2399"/>
    <w:rPr>
      <w:sz w:val="18"/>
      <w:szCs w:val="18"/>
    </w:rPr>
  </w:style>
  <w:style w:type="paragraph" w:customStyle="1" w:styleId="SorainenOffer9Centre">
    <w:name w:val="Sorainen Offer 9 Centre"/>
    <w:basedOn w:val="SorainenOffer9"/>
    <w:uiPriority w:val="99"/>
    <w:rsid w:val="001B2399"/>
    <w:pPr>
      <w:jc w:val="center"/>
    </w:pPr>
  </w:style>
  <w:style w:type="paragraph" w:customStyle="1" w:styleId="SorainenOfferNormal">
    <w:name w:val="Sorainen Offer Normal"/>
    <w:basedOn w:val="Normaallaad"/>
    <w:uiPriority w:val="6"/>
    <w:rsid w:val="001B2399"/>
    <w:pPr>
      <w:spacing w:before="120" w:after="120"/>
      <w:jc w:val="both"/>
    </w:pPr>
    <w:rPr>
      <w:rFonts w:ascii="Calibri" w:hAnsi="Calibri" w:cs="Calibri"/>
      <w:color w:val="5B6770"/>
      <w:sz w:val="22"/>
      <w:lang w:val="en-GB"/>
    </w:rPr>
  </w:style>
  <w:style w:type="paragraph" w:customStyle="1" w:styleId="SorainenOfferAwardPublicationName">
    <w:name w:val="Sorainen Offer Award Publication Name"/>
    <w:basedOn w:val="SorainenOfferNormal"/>
    <w:uiPriority w:val="99"/>
    <w:rsid w:val="001B2399"/>
    <w:pPr>
      <w:spacing w:before="240"/>
    </w:pPr>
    <w:rPr>
      <w:i/>
      <w:iCs/>
    </w:rPr>
  </w:style>
  <w:style w:type="paragraph" w:customStyle="1" w:styleId="SorainenOfferAwardName">
    <w:name w:val="Sorainen Offer Award Name"/>
    <w:basedOn w:val="SorainenOfferAwardPublicationName"/>
    <w:uiPriority w:val="99"/>
    <w:rsid w:val="001B2399"/>
    <w:pPr>
      <w:spacing w:before="0" w:after="240"/>
    </w:pPr>
    <w:rPr>
      <w:i w:val="0"/>
      <w:iCs w:val="0"/>
    </w:rPr>
  </w:style>
  <w:style w:type="paragraph" w:customStyle="1" w:styleId="SorainenOfferBulletlist2">
    <w:name w:val="Sorainen Offer Bullet list 2"/>
    <w:uiPriority w:val="99"/>
    <w:rsid w:val="001B2399"/>
    <w:pPr>
      <w:numPr>
        <w:numId w:val="17"/>
      </w:numPr>
      <w:spacing w:before="120" w:after="120" w:line="240" w:lineRule="exact"/>
    </w:pPr>
    <w:rPr>
      <w:rFonts w:ascii="Calibri" w:hAnsi="Calibri" w:cs="Calibri"/>
      <w:color w:val="7C7E83"/>
      <w:kern w:val="0"/>
      <w:position w:val="1"/>
      <w:lang w:val="en-GB"/>
      <w14:ligatures w14:val="none"/>
    </w:rPr>
  </w:style>
  <w:style w:type="paragraph" w:customStyle="1" w:styleId="SorainenOfferBulletList1">
    <w:name w:val="Sorainen Offer Bullet List 1"/>
    <w:basedOn w:val="SorainenOfferBulletlist2"/>
    <w:link w:val="SorainenOfferBulletList1Char"/>
    <w:uiPriority w:val="99"/>
    <w:rsid w:val="001B2399"/>
    <w:pPr>
      <w:ind w:left="714" w:right="851" w:hanging="357"/>
      <w:jc w:val="both"/>
    </w:pPr>
  </w:style>
  <w:style w:type="character" w:customStyle="1" w:styleId="SorainenOfferBulletList1Char">
    <w:name w:val="Sorainen Offer Bullet List 1 Char"/>
    <w:link w:val="SorainenOfferBulletList1"/>
    <w:uiPriority w:val="99"/>
    <w:locked/>
    <w:rsid w:val="001B2399"/>
    <w:rPr>
      <w:rFonts w:ascii="Calibri" w:hAnsi="Calibri" w:cs="Calibri"/>
      <w:color w:val="7C7E83"/>
      <w:kern w:val="0"/>
      <w:position w:val="1"/>
      <w:lang w:val="en-GB"/>
      <w14:ligatures w14:val="none"/>
    </w:rPr>
  </w:style>
  <w:style w:type="paragraph" w:customStyle="1" w:styleId="SorainenOfferBulletlist10">
    <w:name w:val="Sorainen Offer Bullet list 10"/>
    <w:basedOn w:val="SorainenOfferBulletlist2"/>
    <w:uiPriority w:val="99"/>
    <w:rsid w:val="001B2399"/>
    <w:pPr>
      <w:ind w:left="426" w:hanging="284"/>
    </w:pPr>
    <w:rPr>
      <w:sz w:val="20"/>
      <w:szCs w:val="20"/>
    </w:rPr>
  </w:style>
  <w:style w:type="paragraph" w:customStyle="1" w:styleId="SorainenOfferBulletList3">
    <w:name w:val="Sorainen Offer Bullet List 3"/>
    <w:basedOn w:val="SorainenOfferBulletList1"/>
    <w:uiPriority w:val="99"/>
    <w:rsid w:val="001B2399"/>
    <w:pPr>
      <w:ind w:right="0"/>
      <w:jc w:val="left"/>
    </w:pPr>
    <w:rPr>
      <w:sz w:val="20"/>
      <w:szCs w:val="20"/>
    </w:rPr>
  </w:style>
  <w:style w:type="paragraph" w:customStyle="1" w:styleId="SorainenOfferBulletListBold">
    <w:name w:val="Sorainen Offer Bullet List Bold"/>
    <w:basedOn w:val="SorainenOfferBulletList1"/>
    <w:uiPriority w:val="99"/>
    <w:rsid w:val="001B2399"/>
    <w:rPr>
      <w:b/>
      <w:bCs/>
    </w:rPr>
  </w:style>
  <w:style w:type="paragraph" w:customStyle="1" w:styleId="SorainenOfferTitle">
    <w:name w:val="Sorainen Offer Title"/>
    <w:link w:val="SorainenOfferTitleChar"/>
    <w:uiPriority w:val="99"/>
    <w:rsid w:val="001B2399"/>
    <w:pPr>
      <w:jc w:val="center"/>
    </w:pPr>
    <w:rPr>
      <w:rFonts w:ascii="Calibri" w:hAnsi="Calibri" w:cs="Calibri"/>
      <w:caps/>
      <w:color w:val="FFFFFF"/>
      <w:spacing w:val="5"/>
      <w:kern w:val="28"/>
      <w:position w:val="1"/>
      <w:sz w:val="44"/>
      <w:szCs w:val="44"/>
      <w:lang w:val="en-GB"/>
      <w14:ligatures w14:val="none"/>
    </w:rPr>
  </w:style>
  <w:style w:type="character" w:customStyle="1" w:styleId="SorainenOfferTitleChar">
    <w:name w:val="Sorainen Offer Title Char"/>
    <w:link w:val="SorainenOfferTitle"/>
    <w:uiPriority w:val="99"/>
    <w:locked/>
    <w:rsid w:val="001B2399"/>
    <w:rPr>
      <w:rFonts w:ascii="Calibri" w:hAnsi="Calibri" w:cs="Calibri"/>
      <w:caps/>
      <w:color w:val="FFFFFF"/>
      <w:spacing w:val="5"/>
      <w:kern w:val="28"/>
      <w:position w:val="1"/>
      <w:sz w:val="44"/>
      <w:szCs w:val="44"/>
      <w:lang w:val="en-GB"/>
      <w14:ligatures w14:val="none"/>
    </w:rPr>
  </w:style>
  <w:style w:type="paragraph" w:customStyle="1" w:styleId="SorainenOfferSubtitle">
    <w:name w:val="Sorainen Offer Subtitle"/>
    <w:basedOn w:val="SorainenOfferTitle"/>
    <w:link w:val="SorainenOfferSubtitleChar"/>
    <w:uiPriority w:val="99"/>
    <w:rsid w:val="001B2399"/>
    <w:pPr>
      <w:spacing w:after="240" w:line="240" w:lineRule="exact"/>
    </w:pPr>
    <w:rPr>
      <w:spacing w:val="15"/>
      <w:sz w:val="22"/>
      <w:szCs w:val="22"/>
    </w:rPr>
  </w:style>
  <w:style w:type="character" w:customStyle="1" w:styleId="SorainenOfferSubtitleChar">
    <w:name w:val="Sorainen Offer Subtitle Char"/>
    <w:link w:val="SorainenOfferSubtitle"/>
    <w:uiPriority w:val="99"/>
    <w:locked/>
    <w:rsid w:val="001B2399"/>
    <w:rPr>
      <w:rFonts w:ascii="Calibri" w:hAnsi="Calibri" w:cs="Calibri"/>
      <w:caps/>
      <w:color w:val="FFFFFF"/>
      <w:spacing w:val="15"/>
      <w:kern w:val="28"/>
      <w:position w:val="1"/>
      <w:lang w:val="en-GB"/>
      <w14:ligatures w14:val="none"/>
    </w:rPr>
  </w:style>
  <w:style w:type="paragraph" w:customStyle="1" w:styleId="SorainenOfferClientName">
    <w:name w:val="Sorainen Offer Client Name"/>
    <w:basedOn w:val="SorainenOfferSubtitle"/>
    <w:uiPriority w:val="99"/>
    <w:rsid w:val="001B2399"/>
  </w:style>
  <w:style w:type="paragraph" w:customStyle="1" w:styleId="SORAINENOfferHEAD-WHITE">
    <w:name w:val="SORAINEN Offer HEAD-WHITE"/>
    <w:basedOn w:val="SorainenOfferNormal"/>
    <w:uiPriority w:val="99"/>
    <w:rsid w:val="001B2399"/>
    <w:pPr>
      <w:shd w:val="clear" w:color="auto" w:fill="004B87"/>
      <w:suppressAutoHyphens/>
      <w:spacing w:before="0" w:after="0"/>
      <w:jc w:val="left"/>
    </w:pPr>
    <w:rPr>
      <w:b/>
      <w:bCs/>
      <w:caps/>
      <w:color w:val="FFFFFF"/>
      <w:sz w:val="30"/>
      <w:szCs w:val="30"/>
    </w:rPr>
  </w:style>
  <w:style w:type="paragraph" w:customStyle="1" w:styleId="SORAINENOfferHEAD-BLUE">
    <w:name w:val="SORAINEN Offer HEAD-BLUE"/>
    <w:basedOn w:val="SORAINENOfferHEAD-WHITE"/>
    <w:uiPriority w:val="99"/>
    <w:rsid w:val="001B2399"/>
    <w:pPr>
      <w:shd w:val="clear" w:color="auto" w:fill="auto"/>
      <w:jc w:val="both"/>
    </w:pPr>
    <w:rPr>
      <w:color w:val="004B87"/>
    </w:rPr>
  </w:style>
  <w:style w:type="paragraph" w:customStyle="1" w:styleId="SorainenOfferHeader">
    <w:name w:val="Sorainen Offer Header"/>
    <w:basedOn w:val="SorainenOfferNormal"/>
    <w:uiPriority w:val="99"/>
    <w:rsid w:val="001B2399"/>
    <w:pPr>
      <w:pBdr>
        <w:bottom w:val="single" w:sz="8" w:space="1" w:color="5B6770"/>
      </w:pBdr>
      <w:tabs>
        <w:tab w:val="right" w:pos="9639"/>
      </w:tabs>
      <w:jc w:val="left"/>
    </w:pPr>
    <w:rPr>
      <w:caps/>
      <w:sz w:val="18"/>
      <w:szCs w:val="18"/>
    </w:rPr>
  </w:style>
  <w:style w:type="paragraph" w:customStyle="1" w:styleId="SorainenOfferHeading">
    <w:name w:val="Sorainen Offer Heading"/>
    <w:basedOn w:val="SorainenOfferNormal"/>
    <w:next w:val="SorainenOfferNormal"/>
    <w:uiPriority w:val="99"/>
    <w:rsid w:val="001B2399"/>
    <w:pPr>
      <w:jc w:val="left"/>
    </w:pPr>
    <w:rPr>
      <w:b/>
      <w:bCs/>
    </w:rPr>
  </w:style>
  <w:style w:type="paragraph" w:customStyle="1" w:styleId="SorainenOfferNormalnospace">
    <w:name w:val="Sorainen Offer Normal (no space)"/>
    <w:basedOn w:val="SorainenOfferNormal"/>
    <w:uiPriority w:val="6"/>
    <w:rsid w:val="001B2399"/>
    <w:pPr>
      <w:spacing w:before="0" w:after="0"/>
    </w:pPr>
  </w:style>
  <w:style w:type="paragraph" w:customStyle="1" w:styleId="SorainenOfferNormalLeft">
    <w:name w:val="Sorainen Offer Normal Left"/>
    <w:basedOn w:val="SorainenOfferNormal"/>
    <w:uiPriority w:val="6"/>
    <w:rsid w:val="001B2399"/>
    <w:pPr>
      <w:jc w:val="left"/>
    </w:pPr>
  </w:style>
  <w:style w:type="paragraph" w:customStyle="1" w:styleId="SorainenOfferNormalWhiteCentre">
    <w:name w:val="Sorainen Offer Normal White Centre"/>
    <w:basedOn w:val="SorainenOfferNormal"/>
    <w:uiPriority w:val="99"/>
    <w:rsid w:val="001B2399"/>
    <w:pPr>
      <w:jc w:val="center"/>
    </w:pPr>
    <w:rPr>
      <w:color w:val="FFFFFF"/>
    </w:rPr>
  </w:style>
  <w:style w:type="paragraph" w:customStyle="1" w:styleId="SorainenOfferTable1">
    <w:name w:val="Sorainen Offer Table 1"/>
    <w:basedOn w:val="Vahedeta"/>
    <w:uiPriority w:val="99"/>
    <w:rsid w:val="001B2399"/>
    <w:pPr>
      <w:spacing w:after="160" w:line="240" w:lineRule="exact"/>
      <w:ind w:right="125"/>
    </w:pPr>
    <w:rPr>
      <w:rFonts w:ascii="Calibri" w:hAnsi="Calibri" w:cs="Calibri"/>
      <w:color w:val="5B6770"/>
      <w:lang w:val="en-GB"/>
    </w:rPr>
  </w:style>
  <w:style w:type="paragraph" w:customStyle="1" w:styleId="SorainenOfferTable1Centre">
    <w:name w:val="Sorainen Offer Table 1 Centre"/>
    <w:basedOn w:val="SorainenOfferTable1"/>
    <w:uiPriority w:val="99"/>
    <w:rsid w:val="001B2399"/>
    <w:pPr>
      <w:jc w:val="center"/>
    </w:pPr>
  </w:style>
  <w:style w:type="paragraph" w:customStyle="1" w:styleId="SorainenOfferTable1CentreBold">
    <w:name w:val="Sorainen Offer Table 1 Centre Bold"/>
    <w:basedOn w:val="SorainenOfferTable1"/>
    <w:uiPriority w:val="99"/>
    <w:rsid w:val="001B2399"/>
    <w:pPr>
      <w:jc w:val="center"/>
    </w:pPr>
    <w:rPr>
      <w:b/>
      <w:bCs/>
    </w:rPr>
  </w:style>
  <w:style w:type="paragraph" w:customStyle="1" w:styleId="SorainenOfferTable1Right">
    <w:name w:val="Sorainen Offer Table 1 Right"/>
    <w:basedOn w:val="SorainenOfferTable1"/>
    <w:uiPriority w:val="99"/>
    <w:rsid w:val="001B2399"/>
    <w:pPr>
      <w:jc w:val="right"/>
    </w:pPr>
  </w:style>
  <w:style w:type="paragraph" w:customStyle="1" w:styleId="SorainenOfferTableHeading1">
    <w:name w:val="Sorainen Offer Table Heading 1"/>
    <w:basedOn w:val="SorainenOfferNormal"/>
    <w:uiPriority w:val="99"/>
    <w:rsid w:val="001B2399"/>
    <w:pPr>
      <w:jc w:val="center"/>
    </w:pPr>
    <w:rPr>
      <w:b/>
      <w:bCs/>
      <w:color w:val="004B87"/>
    </w:rPr>
  </w:style>
  <w:style w:type="paragraph" w:customStyle="1" w:styleId="SorainenOfferTableHeading2">
    <w:name w:val="Sorainen Offer Table Heading 2"/>
    <w:basedOn w:val="SorainenOfferTableHeading1"/>
    <w:uiPriority w:val="99"/>
    <w:rsid w:val="001B2399"/>
    <w:rPr>
      <w:color w:val="FFFFFF"/>
    </w:rPr>
  </w:style>
  <w:style w:type="paragraph" w:customStyle="1" w:styleId="SorainenOfferTableHeadingblue-right">
    <w:name w:val="Sorainen Offer Table Heading blue-right"/>
    <w:basedOn w:val="SorainenOfferTableHeading1"/>
    <w:uiPriority w:val="99"/>
    <w:rsid w:val="001B2399"/>
    <w:pPr>
      <w:ind w:right="123"/>
      <w:jc w:val="right"/>
    </w:pPr>
  </w:style>
  <w:style w:type="paragraph" w:customStyle="1" w:styleId="SorainenOfferTableHeadingblue-right-nospace">
    <w:name w:val="Sorainen Offer Table Heading blue-right-nospace"/>
    <w:basedOn w:val="SorainenOfferTableHeadingblue-right"/>
    <w:uiPriority w:val="99"/>
    <w:rsid w:val="001B2399"/>
    <w:pPr>
      <w:spacing w:before="360" w:after="0"/>
      <w:ind w:right="125"/>
    </w:pPr>
  </w:style>
  <w:style w:type="paragraph" w:customStyle="1" w:styleId="SorainenOfferTableHeadingLeft">
    <w:name w:val="Sorainen Offer Table Heading Left"/>
    <w:basedOn w:val="Normaallaad"/>
    <w:uiPriority w:val="99"/>
    <w:rsid w:val="001B2399"/>
    <w:pPr>
      <w:spacing w:before="120" w:after="120"/>
    </w:pPr>
    <w:rPr>
      <w:rFonts w:ascii="Calibri" w:hAnsi="Calibri" w:cs="Calibri"/>
      <w:b/>
      <w:bCs/>
      <w:i/>
      <w:iCs/>
      <w:color w:val="004B87"/>
      <w:sz w:val="22"/>
      <w:lang w:val="en-GB"/>
    </w:rPr>
  </w:style>
  <w:style w:type="paragraph" w:customStyle="1" w:styleId="SorainenOfferTableHeadingWhiteCentre">
    <w:name w:val="Sorainen Offer Table Heading White Centre"/>
    <w:basedOn w:val="SorainenOfferTable1CentreBold"/>
    <w:uiPriority w:val="6"/>
    <w:rsid w:val="001B2399"/>
    <w:pPr>
      <w:spacing w:before="120" w:after="120"/>
      <w:ind w:right="0"/>
    </w:pPr>
    <w:rPr>
      <w:color w:val="FFFFFF" w:themeColor="background1"/>
    </w:rPr>
  </w:style>
  <w:style w:type="paragraph" w:customStyle="1" w:styleId="SorainenOfferTableHeadingWhiteLeft">
    <w:name w:val="Sorainen Offer Table Heading White Left"/>
    <w:basedOn w:val="SorainenOfferTableHeadingWhiteCentre"/>
    <w:uiPriority w:val="6"/>
    <w:rsid w:val="001B2399"/>
    <w:pPr>
      <w:jc w:val="left"/>
    </w:pPr>
  </w:style>
  <w:style w:type="paragraph" w:customStyle="1" w:styleId="SorainenOfferTitleBold">
    <w:name w:val="Sorainen Offer Title Bold"/>
    <w:basedOn w:val="SorainenOfferTitle"/>
    <w:uiPriority w:val="99"/>
    <w:rsid w:val="001B2399"/>
    <w:rPr>
      <w:b/>
      <w:bCs/>
    </w:rPr>
  </w:style>
  <w:style w:type="paragraph" w:customStyle="1" w:styleId="SorainenOfferfootnote">
    <w:name w:val="Sorainen_Offer_footnote"/>
    <w:basedOn w:val="SorainenOfferNormal"/>
    <w:rsid w:val="001B2399"/>
    <w:rPr>
      <w:sz w:val="20"/>
    </w:rPr>
  </w:style>
  <w:style w:type="character" w:customStyle="1" w:styleId="UnresolvedMention1">
    <w:name w:val="Unresolved Mention1"/>
    <w:basedOn w:val="Liguvaikefont"/>
    <w:uiPriority w:val="99"/>
    <w:semiHidden/>
    <w:unhideWhenUsed/>
    <w:rsid w:val="001B2399"/>
    <w:rPr>
      <w:color w:val="605E5C"/>
      <w:shd w:val="clear" w:color="auto" w:fill="E1DFDD"/>
    </w:rPr>
  </w:style>
  <w:style w:type="table" w:customStyle="1" w:styleId="TableGrid1">
    <w:name w:val="Table Grid1"/>
    <w:basedOn w:val="Normaaltabel"/>
    <w:next w:val="Kontuurtabel"/>
    <w:uiPriority w:val="39"/>
    <w:rsid w:val="001B239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next w:val="Normaallaad"/>
    <w:uiPriority w:val="35"/>
    <w:unhideWhenUsed/>
    <w:qFormat/>
    <w:rsid w:val="001B2399"/>
    <w:pPr>
      <w:spacing w:after="200" w:line="240" w:lineRule="auto"/>
    </w:pPr>
    <w:rPr>
      <w:i/>
      <w:iCs/>
      <w:color w:val="44546A" w:themeColor="text2"/>
      <w:sz w:val="18"/>
      <w:szCs w:val="18"/>
    </w:rPr>
  </w:style>
  <w:style w:type="paragraph" w:customStyle="1" w:styleId="Point0letter">
    <w:name w:val="Point 0 (letter)"/>
    <w:basedOn w:val="Normaallaad"/>
    <w:rsid w:val="001B2399"/>
    <w:pPr>
      <w:numPr>
        <w:numId w:val="18"/>
      </w:numPr>
      <w:tabs>
        <w:tab w:val="clear" w:pos="360"/>
        <w:tab w:val="num" w:pos="743"/>
        <w:tab w:val="num" w:pos="1043"/>
        <w:tab w:val="num" w:pos="1080"/>
        <w:tab w:val="num" w:pos="1440"/>
        <w:tab w:val="num" w:pos="1479"/>
        <w:tab w:val="num" w:pos="2145"/>
        <w:tab w:val="num" w:pos="2197"/>
      </w:tabs>
      <w:spacing w:before="120" w:after="120" w:line="240" w:lineRule="auto"/>
      <w:ind w:left="1440"/>
      <w:jc w:val="both"/>
    </w:pPr>
    <w:rPr>
      <w:rFonts w:eastAsia="Times New Roman" w:cs="Times New Roman"/>
      <w:lang w:val="en-GB" w:eastAsia="en-GB"/>
    </w:rPr>
  </w:style>
  <w:style w:type="paragraph" w:styleId="SK1">
    <w:name w:val="toc 1"/>
    <w:basedOn w:val="Normaallaad"/>
    <w:next w:val="Normaallaad"/>
    <w:autoRedefine/>
    <w:uiPriority w:val="39"/>
    <w:unhideWhenUsed/>
    <w:rsid w:val="001B2399"/>
    <w:pPr>
      <w:spacing w:after="100" w:line="240" w:lineRule="auto"/>
    </w:pPr>
    <w:rPr>
      <w:sz w:val="22"/>
    </w:rPr>
  </w:style>
  <w:style w:type="paragraph" w:styleId="SK2">
    <w:name w:val="toc 2"/>
    <w:basedOn w:val="Normaallaad"/>
    <w:next w:val="Normaallaad"/>
    <w:autoRedefine/>
    <w:uiPriority w:val="39"/>
    <w:unhideWhenUsed/>
    <w:rsid w:val="001B2399"/>
    <w:pPr>
      <w:spacing w:after="100" w:line="240" w:lineRule="auto"/>
      <w:ind w:left="220"/>
    </w:pPr>
    <w:rPr>
      <w:sz w:val="22"/>
    </w:rPr>
  </w:style>
  <w:style w:type="character" w:styleId="Mainimine">
    <w:name w:val="Mention"/>
    <w:basedOn w:val="Liguvaikefont"/>
    <w:uiPriority w:val="99"/>
    <w:unhideWhenUsed/>
    <w:rsid w:val="001B2399"/>
    <w:rPr>
      <w:color w:val="2B579A"/>
      <w:shd w:val="clear" w:color="auto" w:fill="E1DFDD"/>
    </w:rPr>
  </w:style>
  <w:style w:type="paragraph" w:styleId="SK3">
    <w:name w:val="toc 3"/>
    <w:basedOn w:val="Normaallaad"/>
    <w:next w:val="Normaallaad"/>
    <w:autoRedefine/>
    <w:uiPriority w:val="39"/>
    <w:unhideWhenUsed/>
    <w:rsid w:val="001B2399"/>
    <w:pPr>
      <w:spacing w:after="100"/>
      <w:ind w:left="440"/>
    </w:pPr>
    <w:rPr>
      <w:rFonts w:asciiTheme="minorHAnsi" w:eastAsiaTheme="minorEastAsia" w:hAnsiTheme="minorHAnsi" w:cs="Times New Roman"/>
      <w:sz w:val="22"/>
      <w:lang w:val="en-US"/>
    </w:rPr>
  </w:style>
  <w:style w:type="table" w:styleId="Ruuttabel4rhk3">
    <w:name w:val="Grid Table 4 Accent 3"/>
    <w:basedOn w:val="Normaaltabel"/>
    <w:uiPriority w:val="49"/>
    <w:rsid w:val="00BF121D"/>
    <w:pPr>
      <w:spacing w:after="0" w:line="240" w:lineRule="auto"/>
    </w:pPr>
    <w:rPr>
      <w:rFonts w:eastAsia="Times New Roman" w:cstheme="minorHAnsi"/>
      <w:kern w:val="0"/>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dlist-definition">
    <w:name w:val="dlist-definition"/>
    <w:basedOn w:val="Normaallaad"/>
    <w:rsid w:val="00335BA9"/>
    <w:pPr>
      <w:spacing w:before="100" w:beforeAutospacing="1" w:after="100" w:afterAutospacing="1" w:line="240" w:lineRule="auto"/>
    </w:pPr>
    <w:rPr>
      <w:rFonts w:eastAsia="Times New Roman" w:cs="Times New Roman"/>
      <w:szCs w:val="24"/>
      <w:lang w:eastAsia="et-EE"/>
    </w:rPr>
  </w:style>
  <w:style w:type="paragraph" w:customStyle="1" w:styleId="Normaallaad1">
    <w:name w:val="Normaallaad1"/>
    <w:basedOn w:val="Normaallaad"/>
    <w:rsid w:val="00335BA9"/>
    <w:pPr>
      <w:spacing w:before="100" w:beforeAutospacing="1" w:after="100" w:afterAutospacing="1" w:line="240" w:lineRule="auto"/>
    </w:pPr>
    <w:rPr>
      <w:rFonts w:eastAsia="Times New Roman" w:cs="Times New Roman"/>
      <w:szCs w:val="24"/>
      <w:lang w:eastAsia="et-EE"/>
    </w:rPr>
  </w:style>
  <w:style w:type="character" w:customStyle="1" w:styleId="spelle">
    <w:name w:val="spelle"/>
    <w:basedOn w:val="Liguvaikefont"/>
    <w:rsid w:val="00335BA9"/>
  </w:style>
  <w:style w:type="character" w:customStyle="1" w:styleId="InternetLink">
    <w:name w:val="Internet Link"/>
    <w:basedOn w:val="Liguvaikefont"/>
    <w:uiPriority w:val="99"/>
    <w:unhideWhenUsed/>
    <w:rsid w:val="00903F90"/>
    <w:rPr>
      <w:color w:val="0563C1" w:themeColor="hyperlink"/>
      <w:u w:val="single"/>
    </w:rPr>
  </w:style>
  <w:style w:type="character" w:customStyle="1" w:styleId="FootnoteAnchor">
    <w:name w:val="Footnote Anchor"/>
    <w:rsid w:val="00903F90"/>
    <w:rPr>
      <w:vertAlign w:val="superscript"/>
    </w:rPr>
  </w:style>
  <w:style w:type="paragraph" w:customStyle="1" w:styleId="BodyTextIndent1">
    <w:name w:val="Body Text Indent1"/>
    <w:basedOn w:val="Normaallaad"/>
    <w:qFormat/>
    <w:rsid w:val="008E41B0"/>
    <w:pPr>
      <w:spacing w:before="120" w:after="120" w:line="276" w:lineRule="auto"/>
      <w:ind w:left="284"/>
    </w:pPr>
    <w:rPr>
      <w:rFonts w:ascii="EYInterstate Light" w:eastAsia="Times New Roman" w:hAnsi="EYInterstate Light" w:cs="Times New Roman"/>
      <w:kern w:val="12"/>
      <w:sz w:val="20"/>
      <w:szCs w:val="24"/>
    </w:rPr>
  </w:style>
  <w:style w:type="paragraph" w:customStyle="1" w:styleId="seadusetekst">
    <w:name w:val="seaduse tekst"/>
    <w:basedOn w:val="Normaallaad"/>
    <w:qFormat/>
    <w:rsid w:val="0092104C"/>
    <w:pPr>
      <w:spacing w:after="120" w:line="240" w:lineRule="auto"/>
      <w:jc w:val="both"/>
    </w:pPr>
    <w:rPr>
      <w:rFonts w:eastAsia="Times New Roman" w:cs="Times New Roman"/>
      <w:szCs w:val="18"/>
    </w:rPr>
  </w:style>
  <w:style w:type="paragraph" w:customStyle="1" w:styleId="muutmisksk">
    <w:name w:val="muutmiskäsk"/>
    <w:basedOn w:val="Normaallaad"/>
    <w:qFormat/>
    <w:rsid w:val="00C31C74"/>
    <w:pPr>
      <w:widowControl w:val="0"/>
      <w:autoSpaceDN w:val="0"/>
      <w:adjustRightInd w:val="0"/>
      <w:spacing w:before="236" w:after="0" w:line="240" w:lineRule="auto"/>
      <w:jc w:val="both"/>
    </w:pPr>
    <w:rPr>
      <w:rFonts w:eastAsia="Times New Roman" w:cs="Times New Roman"/>
      <w:szCs w:val="24"/>
      <w:lang w:eastAsia="et-EE"/>
    </w:rPr>
  </w:style>
  <w:style w:type="paragraph" w:customStyle="1" w:styleId="EYTableText">
    <w:name w:val="EY Table Text"/>
    <w:basedOn w:val="Normaallaad"/>
    <w:rsid w:val="00E60870"/>
    <w:pPr>
      <w:spacing w:before="20" w:after="20" w:line="240" w:lineRule="auto"/>
    </w:pPr>
    <w:rPr>
      <w:rFonts w:ascii="EYInterstate Light" w:eastAsia="Times New Roman" w:hAnsi="EYInterstate Light" w:cs="Times New Roman"/>
      <w:sz w:val="20"/>
      <w:szCs w:val="24"/>
      <w:lang w:eastAsia="en-GB"/>
    </w:rPr>
  </w:style>
  <w:style w:type="paragraph" w:customStyle="1" w:styleId="EYBodytextwithoutparaspace">
    <w:name w:val="EY Body text (without para space)"/>
    <w:basedOn w:val="Normaallaad"/>
    <w:link w:val="EYBodytextwithoutparaspaceCharChar"/>
    <w:qFormat/>
    <w:rsid w:val="00E60870"/>
    <w:pPr>
      <w:spacing w:before="120" w:after="0" w:line="276" w:lineRule="auto"/>
      <w:jc w:val="both"/>
    </w:pPr>
    <w:rPr>
      <w:rFonts w:ascii="EYInterstate Light" w:eastAsia="Times New Roman" w:hAnsi="EYInterstate Light" w:cs="Times New Roman"/>
      <w:kern w:val="12"/>
      <w:sz w:val="20"/>
      <w:szCs w:val="24"/>
    </w:rPr>
  </w:style>
  <w:style w:type="character" w:customStyle="1" w:styleId="EYBodytextwithoutparaspaceCharChar">
    <w:name w:val="EY Body text (without para space) Char Char"/>
    <w:basedOn w:val="Liguvaikefont"/>
    <w:link w:val="EYBodytextwithoutparaspace"/>
    <w:locked/>
    <w:rsid w:val="00E60870"/>
    <w:rPr>
      <w:rFonts w:ascii="EYInterstate Light" w:eastAsia="Times New Roman" w:hAnsi="EYInterstate Light" w:cs="Times New Roman"/>
      <w:kern w:val="12"/>
      <w:sz w:val="20"/>
      <w:szCs w:val="24"/>
      <w14:ligatures w14:val="none"/>
    </w:rPr>
  </w:style>
  <w:style w:type="paragraph" w:customStyle="1" w:styleId="EYTableHeading">
    <w:name w:val="EY Table Heading"/>
    <w:basedOn w:val="Normaallaad"/>
    <w:qFormat/>
    <w:rsid w:val="00E60870"/>
    <w:pPr>
      <w:spacing w:after="0" w:line="240" w:lineRule="auto"/>
    </w:pPr>
    <w:rPr>
      <w:rFonts w:ascii="EYInterstate Regular" w:eastAsia="Times New Roman" w:hAnsi="EYInterstate Regular" w:cs="Calibri"/>
      <w:bCs/>
      <w:color w:val="000000"/>
      <w:sz w:val="20"/>
      <w:szCs w:val="20"/>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42261">
      <w:bodyDiv w:val="1"/>
      <w:marLeft w:val="0"/>
      <w:marRight w:val="0"/>
      <w:marTop w:val="0"/>
      <w:marBottom w:val="0"/>
      <w:divBdr>
        <w:top w:val="none" w:sz="0" w:space="0" w:color="auto"/>
        <w:left w:val="none" w:sz="0" w:space="0" w:color="auto"/>
        <w:bottom w:val="none" w:sz="0" w:space="0" w:color="auto"/>
        <w:right w:val="none" w:sz="0" w:space="0" w:color="auto"/>
      </w:divBdr>
    </w:div>
    <w:div w:id="105202278">
      <w:bodyDiv w:val="1"/>
      <w:marLeft w:val="0"/>
      <w:marRight w:val="0"/>
      <w:marTop w:val="0"/>
      <w:marBottom w:val="0"/>
      <w:divBdr>
        <w:top w:val="none" w:sz="0" w:space="0" w:color="auto"/>
        <w:left w:val="none" w:sz="0" w:space="0" w:color="auto"/>
        <w:bottom w:val="none" w:sz="0" w:space="0" w:color="auto"/>
        <w:right w:val="none" w:sz="0" w:space="0" w:color="auto"/>
      </w:divBdr>
    </w:div>
    <w:div w:id="204877665">
      <w:bodyDiv w:val="1"/>
      <w:marLeft w:val="0"/>
      <w:marRight w:val="0"/>
      <w:marTop w:val="0"/>
      <w:marBottom w:val="0"/>
      <w:divBdr>
        <w:top w:val="none" w:sz="0" w:space="0" w:color="auto"/>
        <w:left w:val="none" w:sz="0" w:space="0" w:color="auto"/>
        <w:bottom w:val="none" w:sz="0" w:space="0" w:color="auto"/>
        <w:right w:val="none" w:sz="0" w:space="0" w:color="auto"/>
      </w:divBdr>
    </w:div>
    <w:div w:id="377241384">
      <w:bodyDiv w:val="1"/>
      <w:marLeft w:val="0"/>
      <w:marRight w:val="0"/>
      <w:marTop w:val="0"/>
      <w:marBottom w:val="0"/>
      <w:divBdr>
        <w:top w:val="none" w:sz="0" w:space="0" w:color="auto"/>
        <w:left w:val="none" w:sz="0" w:space="0" w:color="auto"/>
        <w:bottom w:val="none" w:sz="0" w:space="0" w:color="auto"/>
        <w:right w:val="none" w:sz="0" w:space="0" w:color="auto"/>
      </w:divBdr>
    </w:div>
    <w:div w:id="667247071">
      <w:bodyDiv w:val="1"/>
      <w:marLeft w:val="0"/>
      <w:marRight w:val="0"/>
      <w:marTop w:val="0"/>
      <w:marBottom w:val="0"/>
      <w:divBdr>
        <w:top w:val="none" w:sz="0" w:space="0" w:color="auto"/>
        <w:left w:val="none" w:sz="0" w:space="0" w:color="auto"/>
        <w:bottom w:val="none" w:sz="0" w:space="0" w:color="auto"/>
        <w:right w:val="none" w:sz="0" w:space="0" w:color="auto"/>
      </w:divBdr>
    </w:div>
    <w:div w:id="679893028">
      <w:bodyDiv w:val="1"/>
      <w:marLeft w:val="0"/>
      <w:marRight w:val="0"/>
      <w:marTop w:val="0"/>
      <w:marBottom w:val="0"/>
      <w:divBdr>
        <w:top w:val="none" w:sz="0" w:space="0" w:color="auto"/>
        <w:left w:val="none" w:sz="0" w:space="0" w:color="auto"/>
        <w:bottom w:val="none" w:sz="0" w:space="0" w:color="auto"/>
        <w:right w:val="none" w:sz="0" w:space="0" w:color="auto"/>
      </w:divBdr>
    </w:div>
    <w:div w:id="704335558">
      <w:bodyDiv w:val="1"/>
      <w:marLeft w:val="0"/>
      <w:marRight w:val="0"/>
      <w:marTop w:val="0"/>
      <w:marBottom w:val="0"/>
      <w:divBdr>
        <w:top w:val="none" w:sz="0" w:space="0" w:color="auto"/>
        <w:left w:val="none" w:sz="0" w:space="0" w:color="auto"/>
        <w:bottom w:val="none" w:sz="0" w:space="0" w:color="auto"/>
        <w:right w:val="none" w:sz="0" w:space="0" w:color="auto"/>
      </w:divBdr>
    </w:div>
    <w:div w:id="775557272">
      <w:bodyDiv w:val="1"/>
      <w:marLeft w:val="0"/>
      <w:marRight w:val="0"/>
      <w:marTop w:val="0"/>
      <w:marBottom w:val="0"/>
      <w:divBdr>
        <w:top w:val="none" w:sz="0" w:space="0" w:color="auto"/>
        <w:left w:val="none" w:sz="0" w:space="0" w:color="auto"/>
        <w:bottom w:val="none" w:sz="0" w:space="0" w:color="auto"/>
        <w:right w:val="none" w:sz="0" w:space="0" w:color="auto"/>
      </w:divBdr>
    </w:div>
    <w:div w:id="786392039">
      <w:bodyDiv w:val="1"/>
      <w:marLeft w:val="0"/>
      <w:marRight w:val="0"/>
      <w:marTop w:val="0"/>
      <w:marBottom w:val="0"/>
      <w:divBdr>
        <w:top w:val="none" w:sz="0" w:space="0" w:color="auto"/>
        <w:left w:val="none" w:sz="0" w:space="0" w:color="auto"/>
        <w:bottom w:val="none" w:sz="0" w:space="0" w:color="auto"/>
        <w:right w:val="none" w:sz="0" w:space="0" w:color="auto"/>
      </w:divBdr>
    </w:div>
    <w:div w:id="875701922">
      <w:bodyDiv w:val="1"/>
      <w:marLeft w:val="0"/>
      <w:marRight w:val="0"/>
      <w:marTop w:val="0"/>
      <w:marBottom w:val="0"/>
      <w:divBdr>
        <w:top w:val="none" w:sz="0" w:space="0" w:color="auto"/>
        <w:left w:val="none" w:sz="0" w:space="0" w:color="auto"/>
        <w:bottom w:val="none" w:sz="0" w:space="0" w:color="auto"/>
        <w:right w:val="none" w:sz="0" w:space="0" w:color="auto"/>
      </w:divBdr>
    </w:div>
    <w:div w:id="1076515326">
      <w:bodyDiv w:val="1"/>
      <w:marLeft w:val="0"/>
      <w:marRight w:val="0"/>
      <w:marTop w:val="0"/>
      <w:marBottom w:val="0"/>
      <w:divBdr>
        <w:top w:val="none" w:sz="0" w:space="0" w:color="auto"/>
        <w:left w:val="none" w:sz="0" w:space="0" w:color="auto"/>
        <w:bottom w:val="none" w:sz="0" w:space="0" w:color="auto"/>
        <w:right w:val="none" w:sz="0" w:space="0" w:color="auto"/>
      </w:divBdr>
    </w:div>
    <w:div w:id="1269655309">
      <w:bodyDiv w:val="1"/>
      <w:marLeft w:val="0"/>
      <w:marRight w:val="0"/>
      <w:marTop w:val="0"/>
      <w:marBottom w:val="0"/>
      <w:divBdr>
        <w:top w:val="none" w:sz="0" w:space="0" w:color="auto"/>
        <w:left w:val="none" w:sz="0" w:space="0" w:color="auto"/>
        <w:bottom w:val="none" w:sz="0" w:space="0" w:color="auto"/>
        <w:right w:val="none" w:sz="0" w:space="0" w:color="auto"/>
      </w:divBdr>
    </w:div>
    <w:div w:id="1360938042">
      <w:bodyDiv w:val="1"/>
      <w:marLeft w:val="0"/>
      <w:marRight w:val="0"/>
      <w:marTop w:val="0"/>
      <w:marBottom w:val="0"/>
      <w:divBdr>
        <w:top w:val="none" w:sz="0" w:space="0" w:color="auto"/>
        <w:left w:val="none" w:sz="0" w:space="0" w:color="auto"/>
        <w:bottom w:val="none" w:sz="0" w:space="0" w:color="auto"/>
        <w:right w:val="none" w:sz="0" w:space="0" w:color="auto"/>
      </w:divBdr>
    </w:div>
    <w:div w:id="1418555416">
      <w:bodyDiv w:val="1"/>
      <w:marLeft w:val="0"/>
      <w:marRight w:val="0"/>
      <w:marTop w:val="0"/>
      <w:marBottom w:val="0"/>
      <w:divBdr>
        <w:top w:val="none" w:sz="0" w:space="0" w:color="auto"/>
        <w:left w:val="none" w:sz="0" w:space="0" w:color="auto"/>
        <w:bottom w:val="none" w:sz="0" w:space="0" w:color="auto"/>
        <w:right w:val="none" w:sz="0" w:space="0" w:color="auto"/>
      </w:divBdr>
    </w:div>
    <w:div w:id="1529176056">
      <w:bodyDiv w:val="1"/>
      <w:marLeft w:val="0"/>
      <w:marRight w:val="0"/>
      <w:marTop w:val="0"/>
      <w:marBottom w:val="0"/>
      <w:divBdr>
        <w:top w:val="none" w:sz="0" w:space="0" w:color="auto"/>
        <w:left w:val="none" w:sz="0" w:space="0" w:color="auto"/>
        <w:bottom w:val="none" w:sz="0" w:space="0" w:color="auto"/>
        <w:right w:val="none" w:sz="0" w:space="0" w:color="auto"/>
      </w:divBdr>
    </w:div>
    <w:div w:id="1576403581">
      <w:bodyDiv w:val="1"/>
      <w:marLeft w:val="0"/>
      <w:marRight w:val="0"/>
      <w:marTop w:val="0"/>
      <w:marBottom w:val="0"/>
      <w:divBdr>
        <w:top w:val="none" w:sz="0" w:space="0" w:color="auto"/>
        <w:left w:val="none" w:sz="0" w:space="0" w:color="auto"/>
        <w:bottom w:val="none" w:sz="0" w:space="0" w:color="auto"/>
        <w:right w:val="none" w:sz="0" w:space="0" w:color="auto"/>
      </w:divBdr>
    </w:div>
    <w:div w:id="1743143490">
      <w:bodyDiv w:val="1"/>
      <w:marLeft w:val="0"/>
      <w:marRight w:val="0"/>
      <w:marTop w:val="0"/>
      <w:marBottom w:val="0"/>
      <w:divBdr>
        <w:top w:val="none" w:sz="0" w:space="0" w:color="auto"/>
        <w:left w:val="none" w:sz="0" w:space="0" w:color="auto"/>
        <w:bottom w:val="none" w:sz="0" w:space="0" w:color="auto"/>
        <w:right w:val="none" w:sz="0" w:space="0" w:color="auto"/>
      </w:divBdr>
    </w:div>
    <w:div w:id="1778021638">
      <w:bodyDiv w:val="1"/>
      <w:marLeft w:val="0"/>
      <w:marRight w:val="0"/>
      <w:marTop w:val="0"/>
      <w:marBottom w:val="0"/>
      <w:divBdr>
        <w:top w:val="none" w:sz="0" w:space="0" w:color="auto"/>
        <w:left w:val="none" w:sz="0" w:space="0" w:color="auto"/>
        <w:bottom w:val="none" w:sz="0" w:space="0" w:color="auto"/>
        <w:right w:val="none" w:sz="0" w:space="0" w:color="auto"/>
      </w:divBdr>
    </w:div>
    <w:div w:id="1813668938">
      <w:bodyDiv w:val="1"/>
      <w:marLeft w:val="0"/>
      <w:marRight w:val="0"/>
      <w:marTop w:val="0"/>
      <w:marBottom w:val="0"/>
      <w:divBdr>
        <w:top w:val="none" w:sz="0" w:space="0" w:color="auto"/>
        <w:left w:val="none" w:sz="0" w:space="0" w:color="auto"/>
        <w:bottom w:val="none" w:sz="0" w:space="0" w:color="auto"/>
        <w:right w:val="none" w:sz="0" w:space="0" w:color="auto"/>
      </w:divBdr>
    </w:div>
    <w:div w:id="1861819442">
      <w:bodyDiv w:val="1"/>
      <w:marLeft w:val="0"/>
      <w:marRight w:val="0"/>
      <w:marTop w:val="0"/>
      <w:marBottom w:val="0"/>
      <w:divBdr>
        <w:top w:val="none" w:sz="0" w:space="0" w:color="auto"/>
        <w:left w:val="none" w:sz="0" w:space="0" w:color="auto"/>
        <w:bottom w:val="none" w:sz="0" w:space="0" w:color="auto"/>
        <w:right w:val="none" w:sz="0" w:space="0" w:color="auto"/>
      </w:divBdr>
    </w:div>
    <w:div w:id="1878883457">
      <w:bodyDiv w:val="1"/>
      <w:marLeft w:val="0"/>
      <w:marRight w:val="0"/>
      <w:marTop w:val="0"/>
      <w:marBottom w:val="0"/>
      <w:divBdr>
        <w:top w:val="none" w:sz="0" w:space="0" w:color="auto"/>
        <w:left w:val="none" w:sz="0" w:space="0" w:color="auto"/>
        <w:bottom w:val="none" w:sz="0" w:space="0" w:color="auto"/>
        <w:right w:val="none" w:sz="0" w:space="0" w:color="auto"/>
      </w:divBdr>
    </w:div>
    <w:div w:id="1997419105">
      <w:bodyDiv w:val="1"/>
      <w:marLeft w:val="0"/>
      <w:marRight w:val="0"/>
      <w:marTop w:val="0"/>
      <w:marBottom w:val="0"/>
      <w:divBdr>
        <w:top w:val="none" w:sz="0" w:space="0" w:color="auto"/>
        <w:left w:val="none" w:sz="0" w:space="0" w:color="auto"/>
        <w:bottom w:val="none" w:sz="0" w:space="0" w:color="auto"/>
        <w:right w:val="none" w:sz="0" w:space="0" w:color="auto"/>
      </w:divBdr>
    </w:div>
    <w:div w:id="21292785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www.justdigi.ee/kontrollkysimustik"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sirje.lilover@fin.e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thomas.auvaart@fin.e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marit.maidla@fin.ee"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praxistipps.focus.de/was-kostet-eine-schufa-auskunft-die-preise-im-ueberblick_112625" TargetMode="External"/><Relationship Id="rId5" Type="http://schemas.openxmlformats.org/officeDocument/2006/relationships/numbering" Target="numbering.xml"/><Relationship Id="rId15" Type="http://schemas.openxmlformats.org/officeDocument/2006/relationships/hyperlink" Target="mailto:mirjam.rannula@fin.ee" TargetMode="External"/><Relationship Id="rId23" Type="http://schemas.openxmlformats.org/officeDocument/2006/relationships/hyperlink" Target="https://www.meineschufa.de/downloads/preisliste.pdf"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marge.kaskpeit@fin.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datnes.latvijasbanka.lv/legal/160-Credit-Register-regulation-01072021.pdf" TargetMode="External"/><Relationship Id="rId27" Type="http://schemas.microsoft.com/office/2011/relationships/people" Target="people.xml"/></Relationships>
</file>

<file path=word/_rels/footnotes.xml.rels><?xml version="1.0" encoding="UTF-8" standalone="yes"?>
<Relationships xmlns="http://schemas.openxmlformats.org/package/2006/relationships"><Relationship Id="rId13" Type="http://schemas.openxmlformats.org/officeDocument/2006/relationships/hyperlink" Target="https://statistika.fi.ee/fistar/" TargetMode="External"/><Relationship Id="rId18" Type="http://schemas.openxmlformats.org/officeDocument/2006/relationships/hyperlink" Target="https://www.eestipank.ee/finantskohustus" TargetMode="External"/><Relationship Id="rId26" Type="http://schemas.openxmlformats.org/officeDocument/2006/relationships/hyperlink" Target="https://www.sciencedirect.com/science/article/abs/pii/S0277953615000854?via%3Dihub" TargetMode="External"/><Relationship Id="rId39" Type="http://schemas.openxmlformats.org/officeDocument/2006/relationships/hyperlink" Target="https://eur-lex.europa.eu/eli/dir/2023/2225/oj" TargetMode="External"/><Relationship Id="rId21" Type="http://schemas.openxmlformats.org/officeDocument/2006/relationships/hyperlink" Target="https://julianus.ee/maksehairete-keskmine-volasumma-on-aastaga-kasvanud-23-vorra/" TargetMode="External"/><Relationship Id="rId34" Type="http://schemas.openxmlformats.org/officeDocument/2006/relationships/hyperlink" Target="https://www.finlex.fi/fi/laki/ajantasa/2022/20220739" TargetMode="External"/><Relationship Id="rId42" Type="http://schemas.openxmlformats.org/officeDocument/2006/relationships/hyperlink" Target="https://onlinelibrary.wiley.com/doi/abs/10.1002/ijfe.2099" TargetMode="External"/><Relationship Id="rId47" Type="http://schemas.openxmlformats.org/officeDocument/2006/relationships/hyperlink" Target="https://documents1.worldbank.org/curated/en/262691559115855583/pdf/Credit-Reporting-Knowledge-Guide-2019.pdf?_gl=1*185j2vn*_gcl_au*MTkwMDM1NDQyMS4xNzI2NDAwOTEy" TargetMode="External"/><Relationship Id="rId50" Type="http://schemas.openxmlformats.org/officeDocument/2006/relationships/hyperlink" Target="https://juridica.ee/article.php?uri=2014_10_segadus_m_istetes_seoses_avaliku_v_imu_lesannetega" TargetMode="External"/><Relationship Id="rId55" Type="http://schemas.openxmlformats.org/officeDocument/2006/relationships/hyperlink" Target="https://www.riigikogu.ee/tegevus/eelnoud/eelnou/1bfa1944-2de6-449d-a788-887bc84cfd0f/karistusseadustiku-muutmise-ja-sellega-seonduvalt-teiste-seaduste-muutmise-seadus-euroopa-liidu-oigusest-tulenevad-rahatrahvid" TargetMode="External"/><Relationship Id="rId7" Type="http://schemas.openxmlformats.org/officeDocument/2006/relationships/hyperlink" Target="https://statistika.fi.ee/fistar/" TargetMode="External"/><Relationship Id="rId2" Type="http://schemas.openxmlformats.org/officeDocument/2006/relationships/hyperlink" Target="https://www.fin.ee/media/5681/download" TargetMode="External"/><Relationship Id="rId16" Type="http://schemas.openxmlformats.org/officeDocument/2006/relationships/hyperlink" Target="https://curia.europa.eu/juris/document/document.jsf?text=&amp;docid=160946&amp;pageIndex=0&amp;doclang=ET&amp;mode=lst&amp;dir=&amp;occ=first&amp;part=1&amp;cid=737830" TargetMode="External"/><Relationship Id="rId29" Type="http://schemas.openxmlformats.org/officeDocument/2006/relationships/hyperlink" Target="https://ajph.aphapublications.org/doi/10.2105/AJPH.2009.161380" TargetMode="External"/><Relationship Id="rId11" Type="http://schemas.openxmlformats.org/officeDocument/2006/relationships/hyperlink" Target="https://eur-lex.europa.eu/legal-content/ET/TXT/PDF/?uri=CELEX:32014L0017" TargetMode="External"/><Relationship Id="rId24" Type="http://schemas.openxmlformats.org/officeDocument/2006/relationships/hyperlink" Target="https://www.apa.org/gradpsych/2013/01/debt" TargetMode="External"/><Relationship Id="rId32" Type="http://schemas.openxmlformats.org/officeDocument/2006/relationships/hyperlink" Target="https://documents1.worldbank.org/curated/en/688761571934946384/pdf/Doing-Business-2020-Comparing-Business-Regulation-in-190-Economies.pdf" TargetMode="External"/><Relationship Id="rId37" Type="http://schemas.openxmlformats.org/officeDocument/2006/relationships/hyperlink" Target="https://www.oecd-ilibrary.org/docserver/eco_surveys-est-2017-en.pdf?expires=1725981526&amp;id=id&amp;accname=guest&amp;checksum=62FCABAB5224B1322555FDE8AB6D1514" TargetMode="External"/><Relationship Id="rId40" Type="http://schemas.openxmlformats.org/officeDocument/2006/relationships/hyperlink" Target="https://www.juridica.ee/article_full.php?uri=2023_riigi_iguse_aastaraamat_2023_isikuandmeid_ristkasutav_e-riik_ja_seadusereservatsioon_kas_efekti" TargetMode="External"/><Relationship Id="rId45" Type="http://schemas.openxmlformats.org/officeDocument/2006/relationships/hyperlink" Target="https://arhiiv-2017.pohiseadus.ee/index.php?sid=1&amp;ptid=36&amp;p=31" TargetMode="External"/><Relationship Id="rId53" Type="http://schemas.openxmlformats.org/officeDocument/2006/relationships/hyperlink" Target="https://www.fi.ee/et/juhendid/pangandus-ja-krediit/sobivusmenetluse-labiviimise-juhend" TargetMode="External"/><Relationship Id="rId58" Type="http://schemas.openxmlformats.org/officeDocument/2006/relationships/hyperlink" Target="https://www.eestipank.ee/publikatsioonid/majanduse-rahastamise-ulevaade/2024/majanduse-rahastamise-ulevaade-marts-2024" TargetMode="External"/><Relationship Id="rId5" Type="http://schemas.openxmlformats.org/officeDocument/2006/relationships/hyperlink" Target="https://eelnoud.valitsus.ee/main/mount/docList/8899e312-d869-41a6-89fb-a9533687499c" TargetMode="External"/><Relationship Id="rId19" Type="http://schemas.openxmlformats.org/officeDocument/2006/relationships/hyperlink" Target="https://statistika.fi.ee/fistar/" TargetMode="External"/><Relationship Id="rId4" Type="http://schemas.openxmlformats.org/officeDocument/2006/relationships/hyperlink" Target="https://eelnoud.valitsus.ee/main/mount/docList/b2a1449a-08d8-466b-a1d6-380be552feb8" TargetMode="External"/><Relationship Id="rId9" Type="http://schemas.openxmlformats.org/officeDocument/2006/relationships/hyperlink" Target="https://www.riigikogu.ee/tegevus/eelnoud/eelnou/6d8766fc-f9bc-7da0-8398-ecdbcffff3a0/volaoigusseaduse-ja-teiste-seaduste-muutmise-seadus/" TargetMode="External"/><Relationship Id="rId14" Type="http://schemas.openxmlformats.org/officeDocument/2006/relationships/hyperlink" Target="https://european-union.europa.eu/institutions-law-budget/institutions-and-bodies/search-all-eu-institutions-and-bodies/european-banking-authority-eba_et" TargetMode="External"/><Relationship Id="rId22" Type="http://schemas.openxmlformats.org/officeDocument/2006/relationships/hyperlink" Target="https://julianus.ee/eesti-suurim-eraisikute-maksehairete-analuus-volgade-summa-on-huppeliselt-kasvamas/" TargetMode="External"/><Relationship Id="rId27" Type="http://schemas.openxmlformats.org/officeDocument/2006/relationships/hyperlink" Target="https://academic.oup.com/psychsocgerontology/article/69/3/461/2940085" TargetMode="External"/><Relationship Id="rId30" Type="http://schemas.openxmlformats.org/officeDocument/2006/relationships/hyperlink" Target="https://bmcpublichealth.biomedcentral.com/articles/10.1186/1471-2458-9-286" TargetMode="External"/><Relationship Id="rId35" Type="http://schemas.openxmlformats.org/officeDocument/2006/relationships/hyperlink" Target="https://www.fi.ee/sites/default/files/2018-11/Finantsinspektsiooni_poliitikadokument.pdf" TargetMode="External"/><Relationship Id="rId43" Type="http://schemas.openxmlformats.org/officeDocument/2006/relationships/hyperlink" Target="https://edpb.europa.eu/system/files/2021-%2007/recommendations022021_on_storage_of_credit_card_data_et.pdf" TargetMode="External"/><Relationship Id="rId48" Type="http://schemas.openxmlformats.org/officeDocument/2006/relationships/hyperlink" Target="https://www.edpb.europa.eu/sites/default/files/files/file1/edpb_guidelines_202005_consent_et.pdf" TargetMode="External"/><Relationship Id="rId56" Type="http://schemas.openxmlformats.org/officeDocument/2006/relationships/hyperlink" Target="https://www.riigikogu.ee/tegevus/eelnoud/eelnou/aece8f34-146c-41f6-b3fd-90402dfdd470/audiitortegevuse-seaduse-finantskriisi-ennetamise-ja-lahendamise-seaduse-ning-teiste-seaduste-muutmise-seadus-finantsvaldkonna-vaarteokaristuste-reform-eli-oigusest-tulenevad-karistused" TargetMode="External"/><Relationship Id="rId8" Type="http://schemas.openxmlformats.org/officeDocument/2006/relationships/hyperlink" Target="https://www.fi.ee/sites/default/files/FI_EFT_2024_0.pdf" TargetMode="External"/><Relationship Id="rId51" Type="http://schemas.openxmlformats.org/officeDocument/2006/relationships/hyperlink" Target="https://www.riigikogu.ee/tegevus/eelnoud/eelnou/950bdd45-ccf9-468c-b66e-511edb1d6e3f/krediidiandjate-ja-%E2%80%93vahendajate-seadus/" TargetMode="External"/><Relationship Id="rId3" Type="http://schemas.openxmlformats.org/officeDocument/2006/relationships/hyperlink" Target="https://eur-lex.europa.eu/eli/dir/2023/2225/oj" TargetMode="External"/><Relationship Id="rId12" Type="http://schemas.openxmlformats.org/officeDocument/2006/relationships/hyperlink" Target="https://www.riigikogu.ee/tegevus/eelnoud/eelnou/3c646e4b-594e-4de8-99a5-4c6caebb3299/" TargetMode="External"/><Relationship Id="rId17" Type="http://schemas.openxmlformats.org/officeDocument/2006/relationships/hyperlink" Target="https://www.riigiteataja.ee/kohtulahendid/fail.html?fid=206103156" TargetMode="External"/><Relationship Id="rId25" Type="http://schemas.openxmlformats.org/officeDocument/2006/relationships/hyperlink" Target="https://www.ncbi.nlm.nih.gov/pmc/articles/PMC4060868/" TargetMode="External"/><Relationship Id="rId33" Type="http://schemas.openxmlformats.org/officeDocument/2006/relationships/hyperlink" Target="https://www.oecd.org/global-relations/45370071.pdf" TargetMode="External"/><Relationship Id="rId38" Type="http://schemas.openxmlformats.org/officeDocument/2006/relationships/hyperlink" Target="https://www.riigikontroll.ee/Riigikontrollipublikatsioonid/Auditiaruanded/tabid/206/Audit/4562/AuditId/675/language/et-EE/Default.aspx" TargetMode="External"/><Relationship Id="rId46" Type="http://schemas.openxmlformats.org/officeDocument/2006/relationships/hyperlink" Target="https://eur-lex.europa.eu/legal-content/ET/TXT/PDF/?uri=CELEX:32016R0679" TargetMode="External"/><Relationship Id="rId20" Type="http://schemas.openxmlformats.org/officeDocument/2006/relationships/hyperlink" Target="https://statistika.eestipank.ee/" TargetMode="External"/><Relationship Id="rId41" Type="http://schemas.openxmlformats.org/officeDocument/2006/relationships/hyperlink" Target="https://pohiseadus.ee/sisu/3484" TargetMode="External"/><Relationship Id="rId54" Type="http://schemas.openxmlformats.org/officeDocument/2006/relationships/hyperlink" Target="https://www.riigikogu.ee/?checked=eelnoud&amp;s=&amp;initiatedStartDate=&amp;initiatedEndDate=&amp;s=Korrakaitseseadus&amp;mark=49&amp;membership=&amp;leadingCommission=&amp;responsibleMember=&amp;activeDraftStage=&amp;draftTypeCode=&amp;initiator=" TargetMode="External"/><Relationship Id="rId1" Type="http://schemas.openxmlformats.org/officeDocument/2006/relationships/hyperlink" Target="https://www.riigiteataja.ee/akt/320052023002" TargetMode="External"/><Relationship Id="rId6" Type="http://schemas.openxmlformats.org/officeDocument/2006/relationships/hyperlink" Target="https://fin.ee/ministeerium-uudised-ja-kontakt/organisatsioon/uuringud-ja-analuusid?view_instance=0&amp;current_page=1" TargetMode="External"/><Relationship Id="rId15" Type="http://schemas.openxmlformats.org/officeDocument/2006/relationships/hyperlink" Target="https://www.eba.europa.eu/sites/default/files/document_library/Publications/Guidelines/2020/Guidelines%20on%20loan%20origination%20and%20monitoring/Translations/886680/Final%20Report%20on%20GL%20on%20loan%20origination%20and%20monitoring_COR_ET.pdf" TargetMode="External"/><Relationship Id="rId23" Type="http://schemas.openxmlformats.org/officeDocument/2006/relationships/hyperlink" Target="https://bmcpublichealth.biomedcentral.com/articles/10.1186/1471-2458-14-489" TargetMode="External"/><Relationship Id="rId28" Type="http://schemas.openxmlformats.org/officeDocument/2006/relationships/hyperlink" Target="https://pubmed.ncbi.nlm.nih.gov/26733074/" TargetMode="External"/><Relationship Id="rId36" Type="http://schemas.openxmlformats.org/officeDocument/2006/relationships/hyperlink" Target="https://fin.ee/rahatark-eesti" TargetMode="External"/><Relationship Id="rId49" Type="http://schemas.openxmlformats.org/officeDocument/2006/relationships/hyperlink" Target="https://www.edpb.europa.eu/sites/default/files/files/file1/edpb_guidelines-art_6-1-b-adopted_after_public_consultation_et.pdf" TargetMode="External"/><Relationship Id="rId57" Type="http://schemas.openxmlformats.org/officeDocument/2006/relationships/hyperlink" Target="https://www.eestipank.ee/publikatsioonid/teemapaberid/2019/12019-jaanika-merikull-tairi-room-eesti-leibkondade-finantskaitumise-ja-tarbimisharjumuste-uuring" TargetMode="External"/><Relationship Id="rId10" Type="http://schemas.openxmlformats.org/officeDocument/2006/relationships/hyperlink" Target="https://eur-lex.europa.eu/legal-content/ET/TXT/PDF/?uri=CELEX:32008L0048" TargetMode="External"/><Relationship Id="rId31" Type="http://schemas.openxmlformats.org/officeDocument/2006/relationships/hyperlink" Target="https://documents1.worldbank.org/curated/en/587611557814694439/pdf/Disruptive-Technologies-in-the-Credit-Information-Sharing-Industry-Developments-and-Implications.pdf" TargetMode="External"/><Relationship Id="rId44" Type="http://schemas.openxmlformats.org/officeDocument/2006/relationships/hyperlink" Target="https://eur-lex.europa.eu/legal-content/EN/TXT/?uri=SWD:2021:170:FIN&amp;locale-en" TargetMode="External"/><Relationship Id="rId52" Type="http://schemas.openxmlformats.org/officeDocument/2006/relationships/hyperlink" Target="https://juridica.ee/article.php?uri=2012_4_kontsessiooni_vastuoluline_regulatsioon_eesti_iguse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2F57F-6013-4466-9F7C-FE639DA19CCC}">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83A22B88-58DF-47B8-87A9-0414020CD8C4}">
  <ds:schemaRefs>
    <ds:schemaRef ds:uri="http://schemas.microsoft.com/sharepoint/v3/contenttype/forms"/>
  </ds:schemaRefs>
</ds:datastoreItem>
</file>

<file path=customXml/itemProps3.xml><?xml version="1.0" encoding="utf-8"?>
<ds:datastoreItem xmlns:ds="http://schemas.openxmlformats.org/officeDocument/2006/customXml" ds:itemID="{1298FFB9-CCFD-4982-8C7E-068A7CE9A1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E82E72-85EE-4850-B8A8-4FC643C14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43219</Words>
  <Characters>250675</Characters>
  <Application>Microsoft Office Word</Application>
  <DocSecurity>0</DocSecurity>
  <Lines>2088</Lines>
  <Paragraphs>586</Paragraphs>
  <ScaleCrop>false</ScaleCrop>
  <Company/>
  <LinksUpToDate>false</LinksUpToDate>
  <CharactersWithSpaces>293308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Mirjam Rannula</dc:creator>
  <cp:keywords/>
  <dc:description/>
  <cp:lastModifiedBy>Katariina Kärsten - JUSTDIGI</cp:lastModifiedBy>
  <cp:revision>40</cp:revision>
  <dcterms:created xsi:type="dcterms:W3CDTF">2025-03-06T10:35:00Z</dcterms:created>
  <dcterms:modified xsi:type="dcterms:W3CDTF">2025-03-24T09:47:00Z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2025-03-06T10:35:16Z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bf5b2123-688e-43fc-a0d7-75931bcbca4b</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